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D7518" w14:textId="77777777" w:rsidR="003F092F" w:rsidRPr="00413DFC" w:rsidRDefault="003F092F" w:rsidP="00235187">
      <w:pPr>
        <w:jc w:val="center"/>
        <w:rPr>
          <w:rFonts w:ascii="Arial" w:hAnsi="Arial" w:cs="Arial"/>
          <w:b/>
          <w:bCs/>
          <w:color w:val="000000"/>
          <w:sz w:val="20"/>
          <w:szCs w:val="20"/>
        </w:rPr>
      </w:pPr>
    </w:p>
    <w:p w14:paraId="7156B911" w14:textId="76E206AF" w:rsidR="00CA24FB" w:rsidRPr="004A1FFF" w:rsidRDefault="00CA24FB" w:rsidP="00235187">
      <w:pPr>
        <w:jc w:val="center"/>
        <w:rPr>
          <w:rFonts w:ascii="Arial" w:hAnsi="Arial" w:cs="Arial"/>
          <w:b/>
          <w:bCs/>
          <w:iCs/>
          <w:color w:val="000000"/>
          <w:sz w:val="22"/>
          <w:szCs w:val="22"/>
        </w:rPr>
      </w:pPr>
      <w:r w:rsidRPr="004A1FFF">
        <w:rPr>
          <w:rFonts w:ascii="Arial" w:hAnsi="Arial" w:cs="Arial"/>
          <w:b/>
          <w:bCs/>
          <w:color w:val="000000"/>
          <w:sz w:val="22"/>
          <w:szCs w:val="22"/>
        </w:rPr>
        <w:t xml:space="preserve">PREGÃO ELETRÔNICO </w:t>
      </w:r>
    </w:p>
    <w:p w14:paraId="67DC0F1C" w14:textId="29EDC6A7" w:rsidR="00CA24FB" w:rsidRPr="008A0FB2" w:rsidRDefault="00517268" w:rsidP="00235187">
      <w:pPr>
        <w:jc w:val="center"/>
        <w:rPr>
          <w:rFonts w:ascii="Arial" w:hAnsi="Arial" w:cs="Arial"/>
          <w:bCs/>
          <w:sz w:val="22"/>
          <w:szCs w:val="22"/>
        </w:rPr>
      </w:pPr>
      <w:r w:rsidRPr="008A0FB2">
        <w:rPr>
          <w:rFonts w:ascii="Arial" w:hAnsi="Arial" w:cs="Arial"/>
          <w:b/>
          <w:bCs/>
          <w:sz w:val="22"/>
          <w:szCs w:val="22"/>
        </w:rPr>
        <w:t>FUNDAÇÃO OSWALDO CRUZ - FIOCRUZ</w:t>
      </w:r>
      <w:r w:rsidR="00CA24FB" w:rsidRPr="008A0FB2">
        <w:rPr>
          <w:rFonts w:ascii="Arial" w:hAnsi="Arial" w:cs="Arial"/>
          <w:bCs/>
          <w:sz w:val="22"/>
          <w:szCs w:val="22"/>
        </w:rPr>
        <w:t xml:space="preserve"> </w:t>
      </w:r>
    </w:p>
    <w:p w14:paraId="3BC21055" w14:textId="77777777" w:rsidR="003F092F" w:rsidRPr="00413DFC" w:rsidRDefault="003F092F" w:rsidP="00235187">
      <w:pPr>
        <w:jc w:val="center"/>
        <w:rPr>
          <w:rFonts w:ascii="Arial" w:hAnsi="Arial" w:cs="Arial"/>
          <w:b/>
          <w:bCs/>
          <w:i/>
          <w:color w:val="FF0000"/>
          <w:sz w:val="20"/>
          <w:szCs w:val="20"/>
        </w:rPr>
      </w:pPr>
    </w:p>
    <w:p w14:paraId="003CA694" w14:textId="5D957C3D" w:rsidR="00CA24FB" w:rsidRPr="00413DFC" w:rsidRDefault="00CA24FB" w:rsidP="00517268">
      <w:pPr>
        <w:spacing w:line="360" w:lineRule="auto"/>
        <w:jc w:val="center"/>
        <w:rPr>
          <w:rFonts w:ascii="Arial" w:hAnsi="Arial" w:cs="Arial"/>
          <w:b/>
          <w:bCs/>
          <w:color w:val="000000"/>
          <w:sz w:val="20"/>
          <w:szCs w:val="20"/>
        </w:rPr>
      </w:pPr>
      <w:r w:rsidRPr="00413DFC">
        <w:rPr>
          <w:rFonts w:ascii="Arial" w:hAnsi="Arial" w:cs="Arial"/>
          <w:b/>
          <w:bCs/>
          <w:color w:val="000000"/>
          <w:sz w:val="20"/>
          <w:szCs w:val="20"/>
        </w:rPr>
        <w:t xml:space="preserve">PREGÃO ELETRÔNICO Nº </w:t>
      </w:r>
      <w:r w:rsidR="00517268">
        <w:rPr>
          <w:rFonts w:ascii="Arial" w:hAnsi="Arial" w:cs="Arial"/>
          <w:b/>
          <w:bCs/>
          <w:color w:val="000000"/>
          <w:sz w:val="20"/>
          <w:szCs w:val="20"/>
        </w:rPr>
        <w:t>08</w:t>
      </w:r>
      <w:r w:rsidRPr="00413DFC">
        <w:rPr>
          <w:rFonts w:ascii="Arial" w:hAnsi="Arial" w:cs="Arial"/>
          <w:b/>
          <w:bCs/>
          <w:color w:val="000000"/>
          <w:sz w:val="20"/>
          <w:szCs w:val="20"/>
        </w:rPr>
        <w:t>/20</w:t>
      </w:r>
      <w:r w:rsidR="00517268">
        <w:rPr>
          <w:rFonts w:ascii="Arial" w:hAnsi="Arial" w:cs="Arial"/>
          <w:b/>
          <w:bCs/>
          <w:color w:val="000000"/>
          <w:sz w:val="20"/>
          <w:szCs w:val="20"/>
        </w:rPr>
        <w:t>19-COGIC</w:t>
      </w:r>
    </w:p>
    <w:p w14:paraId="31CF237B" w14:textId="29DF96EC" w:rsidR="00CA24FB" w:rsidRDefault="00CA24FB" w:rsidP="008A0FB2">
      <w:pPr>
        <w:spacing w:line="276" w:lineRule="auto"/>
        <w:jc w:val="center"/>
        <w:rPr>
          <w:rFonts w:ascii="Arial" w:hAnsi="Arial" w:cs="Arial"/>
          <w:b/>
          <w:bCs/>
          <w:color w:val="000000"/>
          <w:sz w:val="20"/>
          <w:szCs w:val="20"/>
        </w:rPr>
      </w:pPr>
      <w:r w:rsidRPr="004A1FFF">
        <w:rPr>
          <w:rFonts w:ascii="Arial" w:hAnsi="Arial" w:cs="Arial"/>
          <w:b/>
          <w:bCs/>
          <w:color w:val="000000"/>
          <w:sz w:val="20"/>
          <w:szCs w:val="20"/>
        </w:rPr>
        <w:t>Processo Administrativo n°</w:t>
      </w:r>
      <w:r w:rsidR="00517268" w:rsidRPr="004A1FFF">
        <w:rPr>
          <w:rFonts w:ascii="Arial" w:hAnsi="Arial" w:cs="Arial"/>
          <w:b/>
          <w:bCs/>
          <w:color w:val="000000"/>
          <w:sz w:val="20"/>
          <w:szCs w:val="20"/>
        </w:rPr>
        <w:t xml:space="preserve"> 25389. 100054/2018-25</w:t>
      </w:r>
    </w:p>
    <w:p w14:paraId="01ADAA30" w14:textId="77777777" w:rsidR="004A1FFF" w:rsidRPr="004A1FFF" w:rsidRDefault="004A1FFF" w:rsidP="008A0FB2">
      <w:pPr>
        <w:spacing w:line="276" w:lineRule="auto"/>
        <w:jc w:val="center"/>
        <w:rPr>
          <w:rFonts w:ascii="Arial" w:hAnsi="Arial" w:cs="Arial"/>
          <w:b/>
          <w:bCs/>
          <w:color w:val="000000"/>
          <w:sz w:val="20"/>
          <w:szCs w:val="20"/>
        </w:rPr>
      </w:pPr>
    </w:p>
    <w:p w14:paraId="49306FBB" w14:textId="2F440B7F" w:rsidR="006952F9" w:rsidRPr="00DA233C" w:rsidRDefault="006952F9" w:rsidP="006952F9">
      <w:pPr>
        <w:spacing w:line="276" w:lineRule="auto"/>
        <w:ind w:firstLine="708"/>
        <w:jc w:val="both"/>
        <w:rPr>
          <w:rFonts w:ascii="Arial" w:hAnsi="Arial" w:cs="Arial"/>
          <w:color w:val="000000" w:themeColor="text1"/>
          <w:sz w:val="22"/>
          <w:szCs w:val="22"/>
        </w:rPr>
      </w:pPr>
      <w:r w:rsidRPr="002F00CE">
        <w:rPr>
          <w:rFonts w:ascii="Arial" w:hAnsi="Arial" w:cs="Arial"/>
          <w:color w:val="000000" w:themeColor="text1"/>
          <w:sz w:val="20"/>
          <w:szCs w:val="20"/>
        </w:rPr>
        <w:t xml:space="preserve">Torna-se público, para conhecimento dos interessados, que a Fundação Oswaldo Cruz (FIOCRUZ), por intermédio do Pregoeiro Oficial, designado pela Portaria nº </w:t>
      </w:r>
      <w:r w:rsidRPr="006952F9">
        <w:rPr>
          <w:rFonts w:ascii="Arial" w:hAnsi="Arial" w:cs="Arial"/>
          <w:color w:val="000000" w:themeColor="text1"/>
          <w:sz w:val="20"/>
          <w:szCs w:val="20"/>
        </w:rPr>
        <w:t xml:space="preserve">Portaria 061-2018-COGIC </w:t>
      </w:r>
      <w:r w:rsidRPr="002F00CE">
        <w:rPr>
          <w:rFonts w:ascii="Arial" w:hAnsi="Arial" w:cs="Arial"/>
          <w:color w:val="000000" w:themeColor="text1"/>
          <w:sz w:val="20"/>
          <w:szCs w:val="20"/>
        </w:rPr>
        <w:t>da Coordenação Geral de Infr</w:t>
      </w:r>
      <w:r>
        <w:rPr>
          <w:rFonts w:ascii="Arial" w:hAnsi="Arial" w:cs="Arial"/>
          <w:color w:val="000000" w:themeColor="text1"/>
          <w:sz w:val="20"/>
          <w:szCs w:val="20"/>
        </w:rPr>
        <w:t>a</w:t>
      </w:r>
      <w:r w:rsidRPr="002F00CE">
        <w:rPr>
          <w:rFonts w:ascii="Arial" w:hAnsi="Arial" w:cs="Arial"/>
          <w:color w:val="000000" w:themeColor="text1"/>
          <w:sz w:val="20"/>
          <w:szCs w:val="20"/>
        </w:rPr>
        <w:t xml:space="preserve">estrutura dos Campi, de </w:t>
      </w:r>
      <w:r>
        <w:rPr>
          <w:rFonts w:ascii="Arial" w:hAnsi="Arial" w:cs="Arial"/>
          <w:color w:val="000000" w:themeColor="text1"/>
          <w:sz w:val="20"/>
          <w:szCs w:val="20"/>
        </w:rPr>
        <w:t>04</w:t>
      </w:r>
      <w:r w:rsidRPr="002F00CE">
        <w:rPr>
          <w:rFonts w:ascii="Arial" w:hAnsi="Arial" w:cs="Arial"/>
          <w:color w:val="000000" w:themeColor="text1"/>
          <w:sz w:val="20"/>
          <w:szCs w:val="20"/>
        </w:rPr>
        <w:t>/04/201</w:t>
      </w:r>
      <w:r>
        <w:rPr>
          <w:rFonts w:ascii="Arial" w:hAnsi="Arial" w:cs="Arial"/>
          <w:color w:val="000000" w:themeColor="text1"/>
          <w:sz w:val="20"/>
          <w:szCs w:val="20"/>
        </w:rPr>
        <w:t>8</w:t>
      </w:r>
      <w:r w:rsidRPr="002F00CE">
        <w:rPr>
          <w:rFonts w:ascii="Arial" w:hAnsi="Arial" w:cs="Arial"/>
          <w:color w:val="000000" w:themeColor="text1"/>
          <w:sz w:val="20"/>
          <w:szCs w:val="20"/>
        </w:rPr>
        <w:t>, que realizará licitação, na modalidade</w:t>
      </w:r>
      <w:r w:rsidRPr="00DA233C">
        <w:rPr>
          <w:rFonts w:ascii="Arial" w:hAnsi="Arial" w:cs="Arial"/>
          <w:color w:val="000000" w:themeColor="text1"/>
          <w:sz w:val="22"/>
          <w:szCs w:val="22"/>
        </w:rPr>
        <w:t xml:space="preserve"> PREGÃO, na forma ELETRÔNICA</w:t>
      </w:r>
      <w:r>
        <w:rPr>
          <w:rFonts w:ascii="Arial" w:hAnsi="Arial" w:cs="Arial"/>
          <w:color w:val="000000" w:themeColor="text1"/>
          <w:sz w:val="22"/>
          <w:szCs w:val="22"/>
        </w:rPr>
        <w:t>,</w:t>
      </w:r>
      <w:r w:rsidRPr="00DA233C">
        <w:rPr>
          <w:rFonts w:ascii="Arial" w:hAnsi="Arial" w:cs="Arial"/>
          <w:color w:val="000000" w:themeColor="text1"/>
          <w:sz w:val="22"/>
          <w:szCs w:val="22"/>
        </w:rPr>
        <w:t xml:space="preserve"> </w:t>
      </w:r>
      <w:r w:rsidR="003D3E4A" w:rsidRPr="00DB0890">
        <w:rPr>
          <w:rFonts w:ascii="Arial" w:hAnsi="Arial" w:cs="Arial"/>
          <w:b/>
          <w:color w:val="000000" w:themeColor="text1"/>
          <w:sz w:val="20"/>
          <w:szCs w:val="20"/>
        </w:rPr>
        <w:t xml:space="preserve">maior </w:t>
      </w:r>
      <w:r w:rsidR="00DB0890" w:rsidRPr="00DB0890">
        <w:rPr>
          <w:rFonts w:ascii="Arial" w:hAnsi="Arial" w:cs="Arial"/>
          <w:b/>
          <w:color w:val="000000" w:themeColor="text1"/>
          <w:sz w:val="20"/>
          <w:szCs w:val="20"/>
        </w:rPr>
        <w:t xml:space="preserve">percentual de desconto, </w:t>
      </w:r>
      <w:r w:rsidRPr="00DB0890">
        <w:rPr>
          <w:rFonts w:ascii="Arial" w:hAnsi="Arial" w:cs="Arial"/>
          <w:b/>
          <w:bCs/>
          <w:color w:val="000000"/>
          <w:sz w:val="20"/>
          <w:szCs w:val="20"/>
        </w:rPr>
        <w:t>do</w:t>
      </w:r>
      <w:r w:rsidRPr="00DB0890">
        <w:rPr>
          <w:rFonts w:ascii="Arial" w:hAnsi="Arial" w:cs="Arial"/>
          <w:b/>
          <w:color w:val="000000"/>
          <w:sz w:val="20"/>
          <w:szCs w:val="20"/>
        </w:rPr>
        <w:t xml:space="preserve"> </w:t>
      </w:r>
      <w:r w:rsidRPr="00DB0890">
        <w:rPr>
          <w:rFonts w:ascii="Arial" w:hAnsi="Arial" w:cs="Arial"/>
          <w:b/>
          <w:bCs/>
          <w:iCs/>
          <w:color w:val="000000"/>
          <w:sz w:val="20"/>
          <w:szCs w:val="20"/>
        </w:rPr>
        <w:t>tipo menor preço</w:t>
      </w:r>
      <w:r w:rsidR="00DB0890" w:rsidRPr="00DB0890">
        <w:rPr>
          <w:rFonts w:ascii="Arial" w:hAnsi="Arial" w:cs="Arial"/>
          <w:b/>
          <w:bCs/>
          <w:iCs/>
          <w:color w:val="000000"/>
          <w:sz w:val="20"/>
          <w:szCs w:val="20"/>
        </w:rPr>
        <w:t xml:space="preserve"> global do grupo</w:t>
      </w:r>
      <w:r w:rsidRPr="00D22662">
        <w:rPr>
          <w:rFonts w:ascii="Arial" w:hAnsi="Arial" w:cs="Arial"/>
          <w:b/>
          <w:bCs/>
          <w:color w:val="000000"/>
          <w:sz w:val="20"/>
          <w:szCs w:val="20"/>
        </w:rPr>
        <w:t>,</w:t>
      </w:r>
      <w:r w:rsidRPr="00D22662">
        <w:rPr>
          <w:rFonts w:ascii="Arial" w:hAnsi="Arial" w:cs="Arial"/>
          <w:color w:val="000000"/>
          <w:sz w:val="20"/>
          <w:szCs w:val="20"/>
        </w:rPr>
        <w:t xml:space="preserve"> nos termos da Lei nº 10.520, de 17 de julho de 2002, do Decreto nº 5.450, de 31 de maio de 2005, da Instrução Normativa </w:t>
      </w:r>
      <w:r>
        <w:rPr>
          <w:rFonts w:ascii="Arial" w:hAnsi="Arial" w:cs="Arial"/>
          <w:color w:val="000000"/>
          <w:sz w:val="20"/>
          <w:szCs w:val="20"/>
        </w:rPr>
        <w:t>SEGES</w:t>
      </w:r>
      <w:r w:rsidR="008E2E8D">
        <w:rPr>
          <w:rFonts w:ascii="Arial" w:hAnsi="Arial" w:cs="Arial"/>
          <w:color w:val="000000"/>
          <w:sz w:val="20"/>
          <w:szCs w:val="20"/>
        </w:rPr>
        <w:t xml:space="preserve"> N°05/2017, IN SEGES</w:t>
      </w:r>
      <w:r>
        <w:rPr>
          <w:rFonts w:ascii="Arial" w:hAnsi="Arial" w:cs="Arial"/>
          <w:color w:val="000000"/>
          <w:sz w:val="20"/>
          <w:szCs w:val="20"/>
        </w:rPr>
        <w:t xml:space="preserve"> Nº 3</w:t>
      </w:r>
      <w:r w:rsidRPr="00D22662">
        <w:rPr>
          <w:rFonts w:ascii="Arial" w:hAnsi="Arial" w:cs="Arial"/>
          <w:color w:val="000000"/>
          <w:sz w:val="20"/>
          <w:szCs w:val="20"/>
        </w:rPr>
        <w:t xml:space="preserve">, de </w:t>
      </w:r>
      <w:r>
        <w:rPr>
          <w:rFonts w:ascii="Arial" w:hAnsi="Arial" w:cs="Arial"/>
          <w:color w:val="000000"/>
          <w:sz w:val="20"/>
          <w:szCs w:val="20"/>
        </w:rPr>
        <w:t>26</w:t>
      </w:r>
      <w:r w:rsidRPr="00D22662">
        <w:rPr>
          <w:rFonts w:ascii="Arial" w:hAnsi="Arial" w:cs="Arial"/>
          <w:color w:val="000000"/>
          <w:sz w:val="20"/>
          <w:szCs w:val="20"/>
        </w:rPr>
        <w:t xml:space="preserve"> de </w:t>
      </w:r>
      <w:r>
        <w:rPr>
          <w:rFonts w:ascii="Arial" w:hAnsi="Arial" w:cs="Arial"/>
          <w:color w:val="000000"/>
          <w:sz w:val="20"/>
          <w:szCs w:val="20"/>
        </w:rPr>
        <w:t>abril</w:t>
      </w:r>
      <w:r w:rsidRPr="00D22662">
        <w:rPr>
          <w:rFonts w:ascii="Arial" w:hAnsi="Arial" w:cs="Arial"/>
          <w:color w:val="000000"/>
          <w:sz w:val="20"/>
          <w:szCs w:val="20"/>
        </w:rPr>
        <w:t xml:space="preserve"> de 201</w:t>
      </w:r>
      <w:r>
        <w:rPr>
          <w:rFonts w:ascii="Arial" w:hAnsi="Arial" w:cs="Arial"/>
          <w:color w:val="000000"/>
          <w:sz w:val="20"/>
          <w:szCs w:val="20"/>
        </w:rPr>
        <w:t>8</w:t>
      </w:r>
      <w:r w:rsidRPr="00D22662">
        <w:rPr>
          <w:rFonts w:ascii="Arial" w:hAnsi="Arial" w:cs="Arial"/>
          <w:color w:val="000000"/>
          <w:sz w:val="20"/>
          <w:szCs w:val="20"/>
        </w:rPr>
        <w:t xml:space="preserve">, da Lei Complementar n° 123, de 14 de dezembro de 2006, da Lei nº 11.488, de 15 de junho de 2007, do Decreto n° </w:t>
      </w:r>
      <w:r w:rsidRPr="00D22662">
        <w:rPr>
          <w:rFonts w:ascii="Arial" w:hAnsi="Arial" w:cs="Arial"/>
          <w:sz w:val="20"/>
          <w:szCs w:val="20"/>
        </w:rPr>
        <w:t>8.538, de 06 de outubro de 2015</w:t>
      </w:r>
      <w:r w:rsidRPr="00D22662">
        <w:rPr>
          <w:rFonts w:ascii="Arial" w:hAnsi="Arial" w:cs="Arial"/>
          <w:color w:val="000000"/>
          <w:sz w:val="20"/>
          <w:szCs w:val="20"/>
        </w:rPr>
        <w:t>, aplicando-se, subsidiariamente, a Lei nº 8.666, de 21 de junho de 1993, e as exigências estabelecidas neste Edital</w:t>
      </w:r>
      <w:r w:rsidRPr="00DA233C">
        <w:rPr>
          <w:rFonts w:ascii="Arial" w:hAnsi="Arial" w:cs="Arial"/>
          <w:color w:val="000000" w:themeColor="text1"/>
          <w:sz w:val="22"/>
          <w:szCs w:val="22"/>
        </w:rPr>
        <w:t>.</w:t>
      </w:r>
    </w:p>
    <w:p w14:paraId="1F83AA47" w14:textId="77777777" w:rsidR="00C136A2" w:rsidRDefault="00C136A2" w:rsidP="00C136A2">
      <w:pPr>
        <w:spacing w:line="276" w:lineRule="auto"/>
        <w:jc w:val="both"/>
        <w:rPr>
          <w:rFonts w:ascii="Arial" w:hAnsi="Arial" w:cs="Arial"/>
          <w:color w:val="000000"/>
          <w:sz w:val="20"/>
          <w:szCs w:val="20"/>
        </w:rPr>
      </w:pPr>
    </w:p>
    <w:p w14:paraId="0C910125" w14:textId="40AB5166" w:rsidR="002E2B74" w:rsidRPr="00413DFC" w:rsidRDefault="003B2B65" w:rsidP="00C136A2">
      <w:pPr>
        <w:spacing w:line="276" w:lineRule="auto"/>
        <w:jc w:val="both"/>
        <w:rPr>
          <w:rFonts w:ascii="Arial" w:hAnsi="Arial" w:cs="Arial"/>
          <w:sz w:val="20"/>
          <w:szCs w:val="20"/>
        </w:rPr>
      </w:pPr>
      <w:r w:rsidRPr="00413DFC">
        <w:rPr>
          <w:rFonts w:ascii="Arial" w:hAnsi="Arial" w:cs="Arial"/>
          <w:color w:val="000000"/>
          <w:sz w:val="20"/>
          <w:szCs w:val="20"/>
        </w:rPr>
        <w:t>D</w:t>
      </w:r>
      <w:r w:rsidR="002E2B74" w:rsidRPr="00413DFC">
        <w:rPr>
          <w:rFonts w:ascii="Arial" w:hAnsi="Arial" w:cs="Arial"/>
          <w:color w:val="000000"/>
          <w:sz w:val="20"/>
          <w:szCs w:val="20"/>
        </w:rPr>
        <w:t>ata da sessão:</w:t>
      </w:r>
      <w:r w:rsidR="009F7B8F">
        <w:rPr>
          <w:rFonts w:ascii="Arial" w:hAnsi="Arial" w:cs="Arial"/>
          <w:color w:val="000000"/>
          <w:sz w:val="20"/>
          <w:szCs w:val="20"/>
        </w:rPr>
        <w:t xml:space="preserve"> 18/04/2019</w:t>
      </w:r>
    </w:p>
    <w:p w14:paraId="31E59267" w14:textId="7592C502" w:rsidR="002E2B74" w:rsidRPr="00413DFC" w:rsidRDefault="003B2B65" w:rsidP="00235187">
      <w:pPr>
        <w:spacing w:line="276" w:lineRule="auto"/>
        <w:rPr>
          <w:rFonts w:ascii="Arial" w:hAnsi="Arial" w:cs="Arial"/>
          <w:sz w:val="20"/>
          <w:szCs w:val="20"/>
        </w:rPr>
      </w:pPr>
      <w:r w:rsidRPr="00413DFC">
        <w:rPr>
          <w:rFonts w:ascii="Arial" w:hAnsi="Arial" w:cs="Arial"/>
          <w:color w:val="000000"/>
          <w:sz w:val="20"/>
          <w:szCs w:val="20"/>
        </w:rPr>
        <w:t>H</w:t>
      </w:r>
      <w:r w:rsidR="002E2B74" w:rsidRPr="00413DFC">
        <w:rPr>
          <w:rFonts w:ascii="Arial" w:hAnsi="Arial" w:cs="Arial"/>
          <w:color w:val="000000"/>
          <w:sz w:val="20"/>
          <w:szCs w:val="20"/>
        </w:rPr>
        <w:t>orário</w:t>
      </w:r>
      <w:r w:rsidR="00517D94" w:rsidRPr="00413DFC">
        <w:rPr>
          <w:rFonts w:ascii="Arial" w:hAnsi="Arial" w:cs="Arial"/>
          <w:color w:val="000000"/>
          <w:sz w:val="20"/>
          <w:szCs w:val="20"/>
        </w:rPr>
        <w:t xml:space="preserve">: </w:t>
      </w:r>
      <w:r w:rsidR="00583172">
        <w:rPr>
          <w:rFonts w:ascii="Arial" w:hAnsi="Arial" w:cs="Arial"/>
          <w:color w:val="000000"/>
          <w:sz w:val="20"/>
          <w:szCs w:val="20"/>
        </w:rPr>
        <w:t>10:00</w:t>
      </w:r>
      <w:r w:rsidR="00C87C61">
        <w:rPr>
          <w:rFonts w:ascii="Arial" w:hAnsi="Arial" w:cs="Arial"/>
          <w:color w:val="000000"/>
          <w:sz w:val="20"/>
          <w:szCs w:val="20"/>
        </w:rPr>
        <w:t xml:space="preserve"> H</w:t>
      </w:r>
    </w:p>
    <w:p w14:paraId="4F2E4877" w14:textId="2E5437E0" w:rsidR="002E2B74" w:rsidRPr="00413DFC" w:rsidRDefault="003B2B65" w:rsidP="00235187">
      <w:pPr>
        <w:spacing w:line="276" w:lineRule="auto"/>
        <w:rPr>
          <w:rFonts w:ascii="Arial" w:hAnsi="Arial" w:cs="Arial"/>
          <w:sz w:val="20"/>
          <w:szCs w:val="20"/>
        </w:rPr>
      </w:pPr>
      <w:r w:rsidRPr="00413DFC">
        <w:rPr>
          <w:rFonts w:ascii="Arial" w:hAnsi="Arial" w:cs="Arial"/>
          <w:color w:val="000000"/>
          <w:sz w:val="20"/>
          <w:szCs w:val="20"/>
        </w:rPr>
        <w:t>L</w:t>
      </w:r>
      <w:r w:rsidR="002E2B74" w:rsidRPr="00413DFC">
        <w:rPr>
          <w:rFonts w:ascii="Arial" w:hAnsi="Arial" w:cs="Arial"/>
          <w:color w:val="000000"/>
          <w:sz w:val="20"/>
          <w:szCs w:val="20"/>
        </w:rPr>
        <w:t xml:space="preserve">ocal: </w:t>
      </w:r>
      <w:r w:rsidR="00B56016" w:rsidRPr="00413DFC">
        <w:rPr>
          <w:rFonts w:ascii="Arial" w:hAnsi="Arial" w:cs="Arial"/>
          <w:color w:val="000000"/>
          <w:sz w:val="20"/>
          <w:szCs w:val="20"/>
        </w:rPr>
        <w:t xml:space="preserve">Portal de Compras </w:t>
      </w:r>
      <w:r w:rsidR="00293D30" w:rsidRPr="00413DFC">
        <w:rPr>
          <w:rFonts w:ascii="Arial" w:hAnsi="Arial" w:cs="Arial"/>
          <w:color w:val="000000"/>
          <w:sz w:val="20"/>
          <w:szCs w:val="20"/>
        </w:rPr>
        <w:t xml:space="preserve">do Governo Federal – www.comprasgovernamentais.gov.br </w:t>
      </w:r>
    </w:p>
    <w:p w14:paraId="21672864" w14:textId="77777777" w:rsidR="00CA24FB" w:rsidRPr="00413DFC" w:rsidRDefault="00C351A6" w:rsidP="007F77AD">
      <w:pPr>
        <w:pStyle w:val="Nivel01"/>
        <w:rPr>
          <w:rFonts w:ascii="Arial" w:hAnsi="Arial" w:cs="Arial"/>
        </w:rPr>
      </w:pPr>
      <w:r w:rsidRPr="00413DFC">
        <w:rPr>
          <w:rFonts w:ascii="Arial" w:hAnsi="Arial" w:cs="Arial"/>
        </w:rPr>
        <w:t xml:space="preserve">DO </w:t>
      </w:r>
      <w:r w:rsidR="00CA24FB" w:rsidRPr="00413DFC">
        <w:rPr>
          <w:rFonts w:ascii="Arial" w:hAnsi="Arial" w:cs="Arial"/>
        </w:rPr>
        <w:t>OBJETO</w:t>
      </w:r>
    </w:p>
    <w:p w14:paraId="0D855807" w14:textId="5FE59AEB" w:rsidR="00CA24FB" w:rsidRPr="001959DA" w:rsidRDefault="00CA24FB" w:rsidP="00583172">
      <w:pPr>
        <w:autoSpaceDE w:val="0"/>
        <w:autoSpaceDN w:val="0"/>
        <w:adjustRightInd w:val="0"/>
        <w:spacing w:after="120" w:line="276" w:lineRule="auto"/>
        <w:jc w:val="both"/>
        <w:rPr>
          <w:rFonts w:ascii="Arial" w:hAnsi="Arial" w:cs="Arial"/>
          <w:b/>
          <w:color w:val="000000"/>
          <w:sz w:val="20"/>
          <w:szCs w:val="20"/>
        </w:rPr>
      </w:pPr>
      <w:r w:rsidRPr="00413DFC">
        <w:rPr>
          <w:rFonts w:ascii="Arial" w:hAnsi="Arial" w:cs="Arial"/>
          <w:color w:val="000000"/>
          <w:sz w:val="20"/>
          <w:szCs w:val="20"/>
        </w:rPr>
        <w:t xml:space="preserve">O objeto da presente licitação é a escolha da proposta mais vantajosa para a </w:t>
      </w:r>
      <w:r w:rsidR="00583172" w:rsidRPr="00583172">
        <w:rPr>
          <w:rFonts w:ascii="Arial" w:hAnsi="Arial" w:cs="Arial"/>
          <w:b/>
          <w:bCs/>
          <w:sz w:val="20"/>
          <w:szCs w:val="20"/>
        </w:rPr>
        <w:t xml:space="preserve">CONTRATAÇÃO DE EMPRESA ESPECIALIZADA EM ADMINISTRAÇÃO E GERENCIAMENTO DE FROTA, PARA IMPLEMENTAÇÃO E OPERAÇÃO DE UM SISTEMA DE ABASTECIMENTO DE COMBUSTÍVEL (ETANOL, GASOLINA COMUM, DIESEL, DIESEL S10 E ADITIVO </w:t>
      </w:r>
      <w:r w:rsidR="008A0FB2">
        <w:rPr>
          <w:rFonts w:ascii="Arial" w:hAnsi="Arial" w:cs="Arial"/>
          <w:b/>
          <w:bCs/>
          <w:sz w:val="20"/>
          <w:szCs w:val="20"/>
        </w:rPr>
        <w:t>(</w:t>
      </w:r>
      <w:r w:rsidR="00583172" w:rsidRPr="00583172">
        <w:rPr>
          <w:rFonts w:ascii="Arial" w:hAnsi="Arial" w:cs="Arial"/>
          <w:b/>
          <w:bCs/>
          <w:sz w:val="20"/>
          <w:szCs w:val="20"/>
        </w:rPr>
        <w:t>ARLA 32) DOS VEÍCULOS AUTOMOTORES DA FROTA DA FUNDAÇÃO OSWALDO CRUZ, ATRAVÉS DE CARTÕES ELETRÔNICOS, EM REDE DE POSTOS DE ABASTECIMENTO DE COMBUSTÍVEL</w:t>
      </w:r>
      <w:r w:rsidR="00583172">
        <w:rPr>
          <w:rFonts w:ascii="Arial" w:hAnsi="Arial" w:cs="Arial"/>
          <w:b/>
          <w:bCs/>
          <w:sz w:val="20"/>
          <w:szCs w:val="20"/>
        </w:rPr>
        <w:t>,</w:t>
      </w:r>
      <w:r w:rsidRPr="00413DFC">
        <w:rPr>
          <w:rFonts w:ascii="Arial" w:hAnsi="Arial" w:cs="Arial"/>
          <w:color w:val="000000"/>
          <w:sz w:val="20"/>
          <w:szCs w:val="20"/>
        </w:rPr>
        <w:t xml:space="preserve"> conforme condições, quantidades e </w:t>
      </w:r>
      <w:r w:rsidRPr="001959DA">
        <w:rPr>
          <w:rFonts w:ascii="Arial" w:hAnsi="Arial" w:cs="Arial"/>
          <w:color w:val="000000"/>
          <w:sz w:val="20"/>
          <w:szCs w:val="20"/>
        </w:rPr>
        <w:t>exigências estabelecidas neste Edital e seus anexos.</w:t>
      </w:r>
    </w:p>
    <w:p w14:paraId="4628D0C8" w14:textId="6C3C5D1B" w:rsidR="00B77761" w:rsidRPr="00DB0890" w:rsidRDefault="00B77761" w:rsidP="007573BE">
      <w:pPr>
        <w:pStyle w:val="Nivel01"/>
        <w:numPr>
          <w:ilvl w:val="0"/>
          <w:numId w:val="0"/>
        </w:numPr>
        <w:spacing w:line="276" w:lineRule="auto"/>
        <w:rPr>
          <w:rFonts w:ascii="Arial" w:hAnsi="Arial" w:cs="Arial"/>
          <w:b w:val="0"/>
          <w:color w:val="auto"/>
        </w:rPr>
      </w:pPr>
      <w:r w:rsidRPr="00DB0890">
        <w:rPr>
          <w:rFonts w:ascii="Arial" w:hAnsi="Arial" w:cs="Arial"/>
          <w:b w:val="0"/>
          <w:color w:val="auto"/>
        </w:rPr>
        <w:t xml:space="preserve">1.2. A licitação será realizada em grupo único, formados por </w:t>
      </w:r>
      <w:r w:rsidR="00DB0890" w:rsidRPr="00DB0890">
        <w:rPr>
          <w:rFonts w:ascii="Arial" w:hAnsi="Arial" w:cs="Arial"/>
          <w:b w:val="0"/>
          <w:color w:val="auto"/>
        </w:rPr>
        <w:t>5 (cinco)</w:t>
      </w:r>
      <w:r w:rsidRPr="00DB0890">
        <w:rPr>
          <w:rFonts w:ascii="Arial" w:hAnsi="Arial" w:cs="Arial"/>
          <w:b w:val="0"/>
          <w:color w:val="auto"/>
        </w:rPr>
        <w:t xml:space="preserve"> itens, conforme tabela constante no Termo de Referência, devendo o licitante oferecer proposta para todos os itens que o compõem.</w:t>
      </w:r>
    </w:p>
    <w:p w14:paraId="3F08A0A6" w14:textId="09ACCE58" w:rsidR="00B315B3" w:rsidRPr="00DB0890" w:rsidRDefault="008C5036" w:rsidP="007573BE">
      <w:pPr>
        <w:spacing w:before="100" w:beforeAutospacing="1" w:after="100" w:afterAutospacing="1" w:line="276" w:lineRule="auto"/>
        <w:jc w:val="both"/>
        <w:rPr>
          <w:rFonts w:ascii="Arial" w:hAnsi="Arial" w:cs="Arial"/>
          <w:iCs/>
          <w:sz w:val="20"/>
          <w:szCs w:val="20"/>
        </w:rPr>
      </w:pPr>
      <w:r w:rsidRPr="00D86F85">
        <w:rPr>
          <w:rFonts w:ascii="Arial" w:hAnsi="Arial" w:cs="Arial"/>
          <w:iCs/>
          <w:sz w:val="20"/>
          <w:szCs w:val="20"/>
        </w:rPr>
        <w:t>1.3</w:t>
      </w:r>
      <w:r w:rsidR="00B77761" w:rsidRPr="00D86F85">
        <w:rPr>
          <w:rFonts w:ascii="Arial" w:hAnsi="Arial" w:cs="Arial"/>
          <w:iCs/>
          <w:sz w:val="20"/>
          <w:szCs w:val="20"/>
        </w:rPr>
        <w:t>. O critério</w:t>
      </w:r>
      <w:r w:rsidR="00B77761" w:rsidRPr="00DB0890">
        <w:rPr>
          <w:rFonts w:ascii="Arial" w:hAnsi="Arial" w:cs="Arial"/>
          <w:iCs/>
          <w:sz w:val="20"/>
          <w:szCs w:val="20"/>
        </w:rPr>
        <w:t xml:space="preserve"> de julgamento adotado será </w:t>
      </w:r>
      <w:r w:rsidR="00DB0890" w:rsidRPr="00DB0890">
        <w:rPr>
          <w:rFonts w:ascii="Arial" w:hAnsi="Arial" w:cs="Arial"/>
          <w:iCs/>
          <w:sz w:val="20"/>
          <w:szCs w:val="20"/>
        </w:rPr>
        <w:t xml:space="preserve">maior percentual de desconto, do tipo menor </w:t>
      </w:r>
      <w:r w:rsidR="00B77761" w:rsidRPr="00DB0890">
        <w:rPr>
          <w:rFonts w:ascii="Arial" w:hAnsi="Arial" w:cs="Arial"/>
          <w:iCs/>
          <w:sz w:val="20"/>
          <w:szCs w:val="20"/>
        </w:rPr>
        <w:t>preço GLOBAL do grupo, observadas as exigências contidas neste Edital e seus Anexos</w:t>
      </w:r>
      <w:r w:rsidR="00D86F85">
        <w:rPr>
          <w:rFonts w:ascii="Arial" w:hAnsi="Arial" w:cs="Arial"/>
          <w:iCs/>
          <w:sz w:val="20"/>
          <w:szCs w:val="20"/>
        </w:rPr>
        <w:t>,</w:t>
      </w:r>
      <w:r w:rsidR="00B77761" w:rsidRPr="00DB0890">
        <w:rPr>
          <w:rFonts w:ascii="Arial" w:hAnsi="Arial" w:cs="Arial"/>
          <w:iCs/>
          <w:sz w:val="20"/>
          <w:szCs w:val="20"/>
        </w:rPr>
        <w:t xml:space="preserve"> quanto</w:t>
      </w:r>
      <w:r w:rsidR="00D86F85">
        <w:rPr>
          <w:rFonts w:ascii="Arial" w:hAnsi="Arial" w:cs="Arial"/>
          <w:iCs/>
          <w:sz w:val="20"/>
          <w:szCs w:val="20"/>
        </w:rPr>
        <w:t xml:space="preserve"> </w:t>
      </w:r>
      <w:r w:rsidR="00B77761" w:rsidRPr="00DB0890">
        <w:rPr>
          <w:rFonts w:ascii="Arial" w:hAnsi="Arial" w:cs="Arial"/>
          <w:iCs/>
          <w:sz w:val="20"/>
          <w:szCs w:val="20"/>
        </w:rPr>
        <w:t>às especificações do objeto.</w:t>
      </w:r>
    </w:p>
    <w:p w14:paraId="0988D73B" w14:textId="3C1FB4CF" w:rsidR="007573BE" w:rsidRDefault="00CA24FB" w:rsidP="007573BE">
      <w:pPr>
        <w:pStyle w:val="Nivel01"/>
        <w:rPr>
          <w:rFonts w:ascii="Arial" w:hAnsi="Arial" w:cs="Arial"/>
          <w:color w:val="auto"/>
        </w:rPr>
      </w:pPr>
      <w:r w:rsidRPr="00DB0890">
        <w:rPr>
          <w:rFonts w:ascii="Arial" w:hAnsi="Arial" w:cs="Arial"/>
          <w:color w:val="auto"/>
        </w:rPr>
        <w:t>DOS RECURSOS ORÇAMENTÁRIOS</w:t>
      </w:r>
    </w:p>
    <w:p w14:paraId="27684643" w14:textId="77777777" w:rsidR="007573BE" w:rsidRPr="007573BE" w:rsidRDefault="007573BE" w:rsidP="007573BE"/>
    <w:p w14:paraId="49F2D586" w14:textId="195CABAC" w:rsidR="00CA24FB" w:rsidRPr="007573BE" w:rsidRDefault="00CA24FB" w:rsidP="00DB0890">
      <w:pPr>
        <w:numPr>
          <w:ilvl w:val="1"/>
          <w:numId w:val="1"/>
        </w:numPr>
        <w:spacing w:before="120" w:after="120" w:line="276" w:lineRule="auto"/>
        <w:ind w:left="0" w:firstLine="0"/>
        <w:jc w:val="both"/>
        <w:rPr>
          <w:rFonts w:ascii="Arial" w:hAnsi="Arial" w:cs="Arial"/>
          <w:sz w:val="20"/>
          <w:szCs w:val="20"/>
        </w:rPr>
      </w:pPr>
      <w:r w:rsidRPr="007573BE">
        <w:rPr>
          <w:rFonts w:ascii="Arial" w:hAnsi="Arial" w:cs="Arial"/>
          <w:sz w:val="20"/>
          <w:szCs w:val="20"/>
        </w:rPr>
        <w:t>As despesas para atender a esta licitação estão programadas em dotação orçamentária própria, prevista no orçamento da União para o exercício de 20</w:t>
      </w:r>
      <w:r w:rsidR="00824BA4" w:rsidRPr="007573BE">
        <w:rPr>
          <w:rFonts w:ascii="Arial" w:hAnsi="Arial" w:cs="Arial"/>
          <w:sz w:val="20"/>
          <w:szCs w:val="20"/>
        </w:rPr>
        <w:t>19/2020</w:t>
      </w:r>
      <w:r w:rsidRPr="007573BE">
        <w:rPr>
          <w:rFonts w:ascii="Arial" w:hAnsi="Arial" w:cs="Arial"/>
          <w:sz w:val="20"/>
          <w:szCs w:val="20"/>
        </w:rPr>
        <w:t>, na classificação abaixo:</w:t>
      </w:r>
    </w:p>
    <w:p w14:paraId="03F64B67" w14:textId="452F7A48" w:rsidR="00CA24FB" w:rsidRPr="007573BE" w:rsidRDefault="00CA24FB" w:rsidP="008A0FB2">
      <w:pPr>
        <w:spacing w:before="120" w:after="120"/>
        <w:ind w:left="1134"/>
        <w:jc w:val="both"/>
        <w:rPr>
          <w:rFonts w:ascii="Arial" w:hAnsi="Arial" w:cs="Arial"/>
          <w:sz w:val="20"/>
          <w:szCs w:val="20"/>
          <w:lang w:eastAsia="en-US"/>
        </w:rPr>
      </w:pPr>
      <w:r w:rsidRPr="007573BE">
        <w:rPr>
          <w:rFonts w:ascii="Arial" w:hAnsi="Arial" w:cs="Arial"/>
          <w:sz w:val="20"/>
          <w:szCs w:val="20"/>
          <w:lang w:eastAsia="en-US"/>
        </w:rPr>
        <w:t>Gestão/Unidade:</w:t>
      </w:r>
      <w:r w:rsidR="00DB0890" w:rsidRPr="007573BE">
        <w:rPr>
          <w:rFonts w:ascii="Arial" w:hAnsi="Arial" w:cs="Arial"/>
          <w:sz w:val="20"/>
          <w:szCs w:val="20"/>
          <w:lang w:eastAsia="en-US"/>
        </w:rPr>
        <w:t xml:space="preserve"> </w:t>
      </w:r>
      <w:r w:rsidR="007573BE" w:rsidRPr="007573BE">
        <w:rPr>
          <w:rFonts w:ascii="Arial" w:hAnsi="Arial" w:cs="Arial"/>
          <w:sz w:val="20"/>
          <w:szCs w:val="20"/>
          <w:lang w:eastAsia="en-US"/>
        </w:rPr>
        <w:t>254462</w:t>
      </w:r>
      <w:r w:rsidRPr="007573BE">
        <w:rPr>
          <w:rFonts w:ascii="Arial" w:hAnsi="Arial" w:cs="Arial"/>
          <w:sz w:val="20"/>
          <w:szCs w:val="20"/>
          <w:lang w:eastAsia="en-US"/>
        </w:rPr>
        <w:t xml:space="preserve">  </w:t>
      </w:r>
    </w:p>
    <w:p w14:paraId="1AB75A1B" w14:textId="17D604ED" w:rsidR="00CA24FB" w:rsidRPr="007573BE" w:rsidRDefault="00CA24FB" w:rsidP="008A0FB2">
      <w:pPr>
        <w:spacing w:before="120" w:after="120"/>
        <w:ind w:left="1134"/>
        <w:jc w:val="both"/>
        <w:rPr>
          <w:rFonts w:ascii="Arial" w:hAnsi="Arial" w:cs="Arial"/>
          <w:sz w:val="20"/>
          <w:szCs w:val="20"/>
          <w:lang w:eastAsia="en-US"/>
        </w:rPr>
      </w:pPr>
      <w:r w:rsidRPr="007573BE">
        <w:rPr>
          <w:rFonts w:ascii="Arial" w:hAnsi="Arial" w:cs="Arial"/>
          <w:sz w:val="20"/>
          <w:szCs w:val="20"/>
          <w:lang w:eastAsia="en-US"/>
        </w:rPr>
        <w:t xml:space="preserve">Fonte: </w:t>
      </w:r>
      <w:r w:rsidR="007573BE" w:rsidRPr="007573BE">
        <w:rPr>
          <w:rFonts w:ascii="Arial" w:hAnsi="Arial" w:cs="Arial"/>
          <w:sz w:val="20"/>
          <w:szCs w:val="20"/>
          <w:lang w:eastAsia="en-US"/>
        </w:rPr>
        <w:t>0651000</w:t>
      </w:r>
    </w:p>
    <w:p w14:paraId="07086D51" w14:textId="0D16EB11" w:rsidR="00CA24FB" w:rsidRPr="007573BE" w:rsidRDefault="007573BE" w:rsidP="008A0FB2">
      <w:pPr>
        <w:spacing w:before="120" w:after="120"/>
        <w:ind w:left="1134"/>
        <w:jc w:val="both"/>
        <w:rPr>
          <w:rFonts w:ascii="Arial" w:hAnsi="Arial" w:cs="Arial"/>
          <w:sz w:val="20"/>
          <w:szCs w:val="20"/>
          <w:lang w:eastAsia="en-US"/>
        </w:rPr>
      </w:pPr>
      <w:r w:rsidRPr="007573BE">
        <w:rPr>
          <w:rFonts w:ascii="Arial" w:hAnsi="Arial" w:cs="Arial"/>
          <w:sz w:val="20"/>
          <w:szCs w:val="20"/>
          <w:lang w:eastAsia="en-US"/>
        </w:rPr>
        <w:lastRenderedPageBreak/>
        <w:t>Projeto / Processo</w:t>
      </w:r>
      <w:r w:rsidR="00CA24FB" w:rsidRPr="007573BE">
        <w:rPr>
          <w:rFonts w:ascii="Arial" w:hAnsi="Arial" w:cs="Arial"/>
          <w:sz w:val="20"/>
          <w:szCs w:val="20"/>
          <w:lang w:eastAsia="en-US"/>
        </w:rPr>
        <w:t>:</w:t>
      </w:r>
      <w:r w:rsidR="00D86F85">
        <w:rPr>
          <w:rFonts w:ascii="Arial" w:hAnsi="Arial" w:cs="Arial"/>
          <w:sz w:val="20"/>
          <w:szCs w:val="20"/>
          <w:lang w:eastAsia="en-US"/>
        </w:rPr>
        <w:t xml:space="preserve"> </w:t>
      </w:r>
      <w:r w:rsidRPr="007573BE">
        <w:rPr>
          <w:rFonts w:ascii="Arial" w:hAnsi="Arial" w:cs="Arial"/>
          <w:sz w:val="20"/>
          <w:szCs w:val="20"/>
          <w:lang w:eastAsia="en-US"/>
        </w:rPr>
        <w:t>2115 2000003 16373</w:t>
      </w:r>
      <w:r w:rsidR="00CA24FB" w:rsidRPr="007573BE">
        <w:rPr>
          <w:rFonts w:ascii="Arial" w:hAnsi="Arial" w:cs="Arial"/>
          <w:sz w:val="20"/>
          <w:szCs w:val="20"/>
          <w:lang w:eastAsia="en-US"/>
        </w:rPr>
        <w:t xml:space="preserve">  </w:t>
      </w:r>
    </w:p>
    <w:p w14:paraId="038E5C4E" w14:textId="14858E34" w:rsidR="003F092F" w:rsidRPr="007573BE" w:rsidRDefault="00CA24FB" w:rsidP="007573BE">
      <w:pPr>
        <w:pStyle w:val="PargrafodaLista"/>
        <w:spacing w:before="120" w:after="120" w:line="276" w:lineRule="auto"/>
        <w:ind w:left="1134" w:right="-30"/>
        <w:jc w:val="both"/>
        <w:rPr>
          <w:rFonts w:ascii="Arial" w:hAnsi="Arial" w:cs="Arial"/>
          <w:sz w:val="20"/>
          <w:szCs w:val="20"/>
          <w:lang w:eastAsia="en-US"/>
        </w:rPr>
      </w:pPr>
      <w:r w:rsidRPr="009F7B8F">
        <w:rPr>
          <w:rFonts w:ascii="Arial" w:hAnsi="Arial" w:cs="Arial"/>
          <w:sz w:val="20"/>
          <w:szCs w:val="20"/>
          <w:lang w:eastAsia="en-US"/>
        </w:rPr>
        <w:t xml:space="preserve">Elemento de Despesa:  </w:t>
      </w:r>
      <w:r w:rsidR="007573BE" w:rsidRPr="009F7B8F">
        <w:rPr>
          <w:rFonts w:ascii="Arial" w:hAnsi="Arial" w:cs="Arial"/>
          <w:bCs/>
          <w:sz w:val="20"/>
          <w:szCs w:val="20"/>
        </w:rPr>
        <w:t>33.90.</w:t>
      </w:r>
      <w:r w:rsidR="009F7B8F" w:rsidRPr="009F7B8F">
        <w:rPr>
          <w:rFonts w:ascii="Arial" w:hAnsi="Arial" w:cs="Arial"/>
          <w:bCs/>
          <w:sz w:val="20"/>
          <w:szCs w:val="20"/>
        </w:rPr>
        <w:t>39</w:t>
      </w:r>
    </w:p>
    <w:p w14:paraId="2E36DF48" w14:textId="77777777" w:rsidR="00CA24FB" w:rsidRPr="00413DFC" w:rsidRDefault="00CA24FB" w:rsidP="007573BE">
      <w:pPr>
        <w:pStyle w:val="Nivel01"/>
        <w:tabs>
          <w:tab w:val="clear" w:pos="567"/>
          <w:tab w:val="left" w:pos="426"/>
          <w:tab w:val="left" w:pos="851"/>
          <w:tab w:val="left" w:pos="993"/>
        </w:tabs>
        <w:rPr>
          <w:rFonts w:ascii="Arial" w:hAnsi="Arial" w:cs="Arial"/>
        </w:rPr>
      </w:pPr>
      <w:r w:rsidRPr="00413DFC">
        <w:rPr>
          <w:rFonts w:ascii="Arial" w:hAnsi="Arial" w:cs="Arial"/>
        </w:rPr>
        <w:t>DO CREDENCIAMENTO</w:t>
      </w:r>
    </w:p>
    <w:p w14:paraId="0A2093BE" w14:textId="526E2EED" w:rsidR="00CA24FB" w:rsidRPr="00413DFC" w:rsidRDefault="00CA24FB" w:rsidP="007573BE">
      <w:pPr>
        <w:numPr>
          <w:ilvl w:val="1"/>
          <w:numId w:val="1"/>
        </w:numPr>
        <w:tabs>
          <w:tab w:val="left" w:pos="0"/>
          <w:tab w:val="left" w:pos="426"/>
          <w:tab w:val="left" w:pos="851"/>
          <w:tab w:val="left" w:pos="993"/>
        </w:tabs>
        <w:spacing w:before="120" w:after="120" w:line="276" w:lineRule="auto"/>
        <w:ind w:left="0" w:right="-568" w:firstLine="0"/>
        <w:jc w:val="both"/>
        <w:rPr>
          <w:rFonts w:ascii="Arial" w:hAnsi="Arial" w:cs="Arial"/>
          <w:bCs/>
          <w:iCs/>
          <w:color w:val="000000"/>
          <w:sz w:val="20"/>
          <w:szCs w:val="20"/>
        </w:rPr>
      </w:pPr>
      <w:r w:rsidRPr="00413DFC">
        <w:rPr>
          <w:rFonts w:ascii="Arial" w:hAnsi="Arial" w:cs="Arial"/>
          <w:bCs/>
          <w:iCs/>
          <w:color w:val="000000"/>
          <w:sz w:val="20"/>
          <w:szCs w:val="20"/>
        </w:rPr>
        <w:t xml:space="preserve">O Credenciamento é o nível básico do registro cadastral no </w:t>
      </w:r>
      <w:r w:rsidR="00027933">
        <w:rPr>
          <w:rFonts w:ascii="Arial" w:hAnsi="Arial" w:cs="Arial"/>
          <w:bCs/>
          <w:iCs/>
          <w:color w:val="000000"/>
          <w:sz w:val="20"/>
          <w:szCs w:val="20"/>
        </w:rPr>
        <w:t>SICAF</w:t>
      </w:r>
      <w:r w:rsidRPr="00413DFC">
        <w:rPr>
          <w:rFonts w:ascii="Arial" w:hAnsi="Arial" w:cs="Arial"/>
          <w:bCs/>
          <w:iCs/>
          <w:color w:val="000000"/>
          <w:sz w:val="20"/>
          <w:szCs w:val="20"/>
        </w:rPr>
        <w:t>, que permite a participação dos interessados na modalidade licitatória Pregão, em sua forma eletrônica.</w:t>
      </w:r>
    </w:p>
    <w:p w14:paraId="0290FD39" w14:textId="0D9DFDA1" w:rsidR="00320345" w:rsidRPr="001959DA" w:rsidRDefault="00320345" w:rsidP="007573BE">
      <w:pPr>
        <w:pStyle w:val="PargrafodaLista"/>
        <w:numPr>
          <w:ilvl w:val="1"/>
          <w:numId w:val="1"/>
        </w:numPr>
        <w:tabs>
          <w:tab w:val="left" w:pos="0"/>
          <w:tab w:val="left" w:pos="426"/>
          <w:tab w:val="left" w:pos="1134"/>
        </w:tabs>
        <w:spacing w:before="120" w:after="120" w:line="276" w:lineRule="auto"/>
        <w:ind w:left="0" w:right="-568" w:firstLine="0"/>
        <w:jc w:val="both"/>
        <w:rPr>
          <w:rFonts w:cs="Arial"/>
          <w:color w:val="000000" w:themeColor="text1"/>
        </w:rPr>
      </w:pPr>
      <w:r w:rsidRPr="001959DA">
        <w:rPr>
          <w:rFonts w:cs="Arial"/>
          <w:color w:val="000000" w:themeColor="text1"/>
        </w:rPr>
        <w:t xml:space="preserve">O cadastro no </w:t>
      </w:r>
      <w:r w:rsidR="00027933">
        <w:rPr>
          <w:rFonts w:cs="Arial"/>
          <w:color w:val="000000" w:themeColor="text1"/>
        </w:rPr>
        <w:t>SICAF</w:t>
      </w:r>
      <w:r w:rsidRPr="001959DA">
        <w:rPr>
          <w:rFonts w:cs="Arial"/>
          <w:color w:val="000000" w:themeColor="text1"/>
        </w:rPr>
        <w:t xml:space="preserve"> deverá ser feito no Portal de Compras do Governo Federal, no sítio </w:t>
      </w:r>
      <w:hyperlink r:id="rId11">
        <w:r w:rsidRPr="001959DA">
          <w:rPr>
            <w:rStyle w:val="Hyperlink"/>
            <w:rFonts w:cs="Arial"/>
          </w:rPr>
          <w:t>www.comprasgovernamentais.gov.br</w:t>
        </w:r>
      </w:hyperlink>
      <w:r w:rsidRPr="001959DA">
        <w:rPr>
          <w:rFonts w:cs="Arial"/>
          <w:color w:val="000000" w:themeColor="text1"/>
        </w:rPr>
        <w:t>, por meio de certificado digital conferido pela Infraestrutura de Chaves Públicas Brasileira – ICP - Brasil.</w:t>
      </w:r>
    </w:p>
    <w:p w14:paraId="4352A030" w14:textId="77777777" w:rsidR="00CA24FB" w:rsidRDefault="00CA24FB" w:rsidP="007573BE">
      <w:pPr>
        <w:numPr>
          <w:ilvl w:val="1"/>
          <w:numId w:val="1"/>
        </w:numPr>
        <w:tabs>
          <w:tab w:val="left" w:pos="0"/>
          <w:tab w:val="left" w:pos="426"/>
          <w:tab w:val="left" w:pos="1134"/>
        </w:tabs>
        <w:spacing w:before="120" w:after="120" w:line="276" w:lineRule="auto"/>
        <w:ind w:left="0" w:right="-568" w:firstLine="0"/>
        <w:jc w:val="both"/>
        <w:rPr>
          <w:rFonts w:ascii="Arial" w:hAnsi="Arial" w:cs="Arial"/>
          <w:color w:val="000000"/>
          <w:sz w:val="20"/>
          <w:szCs w:val="20"/>
        </w:rPr>
      </w:pPr>
      <w:r w:rsidRPr="00413DFC">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24442AEA" w14:textId="0D92CF38" w:rsidR="00320345" w:rsidRPr="001959DA" w:rsidRDefault="00320345" w:rsidP="007573BE">
      <w:pPr>
        <w:numPr>
          <w:ilvl w:val="1"/>
          <w:numId w:val="1"/>
        </w:numPr>
        <w:tabs>
          <w:tab w:val="left" w:pos="0"/>
          <w:tab w:val="left" w:pos="426"/>
          <w:tab w:val="left" w:pos="1134"/>
        </w:tabs>
        <w:spacing w:before="120" w:after="120" w:line="276" w:lineRule="auto"/>
        <w:ind w:left="0" w:right="-567" w:firstLine="0"/>
        <w:jc w:val="both"/>
        <w:rPr>
          <w:rFonts w:ascii="Arial" w:hAnsi="Arial" w:cs="Arial"/>
          <w:color w:val="000000"/>
          <w:sz w:val="20"/>
          <w:szCs w:val="20"/>
        </w:rPr>
      </w:pPr>
      <w:r w:rsidRPr="001959DA">
        <w:rPr>
          <w:rFonts w:ascii="Arial" w:hAnsi="Arial" w:cs="Arial"/>
          <w:color w:val="000000"/>
          <w:sz w:val="20"/>
          <w:szCs w:val="20"/>
        </w:rPr>
        <w:t>É de responsabilidade exclusiva do licitante o uso adequado do sistema, cabendo-lhe zelar por todas as transações efetuadas diretamente ou por seu representante.</w:t>
      </w:r>
    </w:p>
    <w:p w14:paraId="662F1458" w14:textId="05D04BE2" w:rsidR="00320345" w:rsidRPr="001959DA" w:rsidRDefault="00320345" w:rsidP="007573BE">
      <w:pPr>
        <w:numPr>
          <w:ilvl w:val="1"/>
          <w:numId w:val="1"/>
        </w:numPr>
        <w:tabs>
          <w:tab w:val="left" w:pos="0"/>
          <w:tab w:val="left" w:pos="426"/>
          <w:tab w:val="left" w:pos="1134"/>
        </w:tabs>
        <w:spacing w:before="120" w:after="120" w:line="276" w:lineRule="auto"/>
        <w:ind w:left="0" w:right="-567" w:firstLine="0"/>
        <w:jc w:val="both"/>
        <w:rPr>
          <w:rFonts w:ascii="Arial" w:hAnsi="Arial" w:cs="Arial"/>
          <w:color w:val="000000"/>
          <w:sz w:val="20"/>
          <w:szCs w:val="20"/>
        </w:rPr>
      </w:pPr>
      <w:r w:rsidRPr="001959DA">
        <w:rPr>
          <w:rFonts w:ascii="Arial" w:hAnsi="Arial" w:cs="Arial"/>
          <w:color w:val="000000"/>
          <w:sz w:val="20"/>
          <w:szCs w:val="20"/>
        </w:rPr>
        <w:t xml:space="preserve">É de responsabilidade do cadastrado conferir a exatidão dos seus dados cadastrais no </w:t>
      </w:r>
      <w:r w:rsidR="00027933">
        <w:rPr>
          <w:rFonts w:ascii="Arial" w:hAnsi="Arial" w:cs="Arial"/>
          <w:color w:val="000000"/>
          <w:sz w:val="20"/>
          <w:szCs w:val="20"/>
        </w:rPr>
        <w:t>SICAF</w:t>
      </w:r>
      <w:r w:rsidRPr="001959DA">
        <w:rPr>
          <w:rFonts w:ascii="Arial" w:hAnsi="Arial" w:cs="Arial"/>
          <w:color w:val="000000"/>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1959DA" w:rsidRDefault="00320345" w:rsidP="007573BE">
      <w:pPr>
        <w:numPr>
          <w:ilvl w:val="2"/>
          <w:numId w:val="1"/>
        </w:numPr>
        <w:spacing w:before="120" w:after="120" w:line="276" w:lineRule="auto"/>
        <w:ind w:left="426" w:right="-567" w:firstLine="0"/>
        <w:jc w:val="both"/>
        <w:rPr>
          <w:rFonts w:ascii="Arial" w:hAnsi="Arial" w:cs="Arial"/>
          <w:color w:val="000000"/>
          <w:sz w:val="20"/>
          <w:szCs w:val="20"/>
        </w:rPr>
      </w:pPr>
      <w:r w:rsidRPr="001959DA">
        <w:rPr>
          <w:rFonts w:ascii="Arial" w:hAnsi="Arial" w:cs="Arial"/>
          <w:color w:val="000000"/>
          <w:sz w:val="20"/>
          <w:szCs w:val="20"/>
        </w:rPr>
        <w:t>A não observância do disposto no subitem anterior poderá ensejar desclassificação no momento da habilitação</w:t>
      </w:r>
    </w:p>
    <w:p w14:paraId="49E2A820" w14:textId="77777777" w:rsidR="00CA24FB" w:rsidRPr="00413DFC" w:rsidRDefault="00CA24FB" w:rsidP="007F77AD">
      <w:pPr>
        <w:pStyle w:val="Nivel01"/>
        <w:rPr>
          <w:rFonts w:ascii="Arial" w:hAnsi="Arial" w:cs="Arial"/>
        </w:rPr>
      </w:pPr>
      <w:r w:rsidRPr="00413DFC">
        <w:rPr>
          <w:rFonts w:ascii="Arial" w:hAnsi="Arial" w:cs="Arial"/>
        </w:rPr>
        <w:t>DA PARTICIPAÇÃO NO PREGÃO.</w:t>
      </w:r>
    </w:p>
    <w:p w14:paraId="17589F75" w14:textId="2FB48F80" w:rsidR="00CA24FB" w:rsidRPr="005201AC" w:rsidRDefault="00CA24FB" w:rsidP="008A2DD4">
      <w:pPr>
        <w:numPr>
          <w:ilvl w:val="1"/>
          <w:numId w:val="1"/>
        </w:numPr>
        <w:spacing w:before="120" w:after="120" w:line="276" w:lineRule="auto"/>
        <w:ind w:left="0" w:right="-567" w:firstLine="0"/>
        <w:jc w:val="both"/>
        <w:rPr>
          <w:rFonts w:ascii="Arial" w:hAnsi="Arial" w:cs="Arial"/>
          <w:bCs/>
          <w:iCs/>
          <w:color w:val="000000"/>
          <w:sz w:val="20"/>
          <w:szCs w:val="20"/>
        </w:rPr>
      </w:pPr>
      <w:r w:rsidRPr="00413DFC">
        <w:rPr>
          <w:rFonts w:ascii="Arial" w:hAnsi="Arial" w:cs="Arial"/>
          <w:bCs/>
          <w:color w:val="000000"/>
          <w:sz w:val="20"/>
          <w:szCs w:val="20"/>
        </w:rPr>
        <w:t xml:space="preserve">Poderão participar deste Pregão </w:t>
      </w:r>
      <w:r w:rsidR="00825ABA" w:rsidRPr="00413DFC">
        <w:rPr>
          <w:rFonts w:ascii="Arial" w:hAnsi="Arial" w:cs="Arial"/>
          <w:bCs/>
          <w:color w:val="000000"/>
          <w:sz w:val="20"/>
          <w:szCs w:val="20"/>
        </w:rPr>
        <w:t>interessados</w:t>
      </w:r>
      <w:r w:rsidRPr="00413DFC">
        <w:rPr>
          <w:rFonts w:ascii="Arial" w:hAnsi="Arial" w:cs="Arial"/>
          <w:bCs/>
          <w:color w:val="000000"/>
          <w:sz w:val="20"/>
          <w:szCs w:val="20"/>
        </w:rPr>
        <w:t xml:space="preserve"> cujo ramo de atividade seja compatível com o objeto desta licitação, e que estejam com Credenciamento regular no</w:t>
      </w:r>
      <w:r w:rsidRPr="00413DFC">
        <w:rPr>
          <w:rFonts w:ascii="Arial" w:hAnsi="Arial" w:cs="Arial"/>
          <w:color w:val="000000"/>
          <w:sz w:val="20"/>
          <w:szCs w:val="20"/>
        </w:rPr>
        <w:t xml:space="preserve"> Sistema de Cadastramento Unificado de Fornecedores – </w:t>
      </w:r>
      <w:r w:rsidR="00027933">
        <w:rPr>
          <w:rFonts w:ascii="Arial" w:hAnsi="Arial" w:cs="Arial"/>
          <w:color w:val="000000"/>
          <w:sz w:val="20"/>
          <w:szCs w:val="20"/>
        </w:rPr>
        <w:t>SICAF</w:t>
      </w:r>
      <w:r w:rsidRPr="00413DFC">
        <w:rPr>
          <w:rFonts w:ascii="Arial" w:hAnsi="Arial" w:cs="Arial"/>
          <w:color w:val="000000"/>
          <w:sz w:val="20"/>
          <w:szCs w:val="20"/>
        </w:rPr>
        <w:t xml:space="preserve">, </w:t>
      </w:r>
      <w:r w:rsidR="00F77814" w:rsidRPr="001959DA">
        <w:rPr>
          <w:rFonts w:ascii="Arial" w:hAnsi="Arial" w:cs="Arial"/>
          <w:bCs/>
          <w:color w:val="000000"/>
          <w:sz w:val="20"/>
          <w:szCs w:val="20"/>
        </w:rPr>
        <w:t>conforme disposto no art. 9º da IN SEGES/MP nº 3, de 2018.</w:t>
      </w:r>
    </w:p>
    <w:p w14:paraId="078347CA" w14:textId="71ED4E52" w:rsidR="00F77814" w:rsidRPr="001959DA" w:rsidRDefault="00F77814" w:rsidP="008A2DD4">
      <w:pPr>
        <w:numPr>
          <w:ilvl w:val="2"/>
          <w:numId w:val="1"/>
        </w:numPr>
        <w:tabs>
          <w:tab w:val="left" w:pos="1134"/>
        </w:tabs>
        <w:spacing w:before="120" w:after="120" w:line="276" w:lineRule="auto"/>
        <w:ind w:left="426" w:firstLine="0"/>
        <w:jc w:val="both"/>
        <w:rPr>
          <w:rFonts w:ascii="Arial" w:hAnsi="Arial" w:cs="Arial"/>
          <w:color w:val="000000"/>
          <w:sz w:val="20"/>
          <w:szCs w:val="20"/>
        </w:rPr>
      </w:pPr>
      <w:r w:rsidRPr="001959DA">
        <w:rPr>
          <w:rFonts w:ascii="Arial" w:hAnsi="Arial" w:cs="Arial"/>
          <w:color w:val="000000"/>
          <w:sz w:val="20"/>
          <w:szCs w:val="20"/>
        </w:rPr>
        <w:t>Os licitantes deverão utilizar o certificado digital para acesso ao Sistema.</w:t>
      </w:r>
    </w:p>
    <w:p w14:paraId="5020CB36" w14:textId="3AE5DE7F" w:rsidR="007A24EB" w:rsidRPr="00413DFC" w:rsidRDefault="007A24EB" w:rsidP="008A2DD4">
      <w:pPr>
        <w:numPr>
          <w:ilvl w:val="1"/>
          <w:numId w:val="1"/>
        </w:numPr>
        <w:tabs>
          <w:tab w:val="left" w:pos="426"/>
        </w:tabs>
        <w:spacing w:before="120" w:after="120" w:line="276" w:lineRule="auto"/>
        <w:ind w:left="0" w:right="-567" w:firstLine="0"/>
        <w:jc w:val="both"/>
        <w:rPr>
          <w:rFonts w:ascii="Arial" w:hAnsi="Arial" w:cs="Arial"/>
          <w:bCs/>
          <w:iCs/>
          <w:color w:val="000000"/>
          <w:sz w:val="20"/>
          <w:szCs w:val="20"/>
        </w:rPr>
      </w:pPr>
      <w:r w:rsidRPr="00413DFC">
        <w:rPr>
          <w:rFonts w:ascii="Arial" w:hAnsi="Arial" w:cs="Arial"/>
          <w:bCs/>
          <w:iCs/>
          <w:color w:val="000000"/>
          <w:sz w:val="20"/>
          <w:szCs w:val="20"/>
        </w:rPr>
        <w:t xml:space="preserve">Será concedido tratamento favorecido para as microempresas e empresas de pequeno porte, para as sociedades cooperativas mencionadas no artigo 34 da Lei </w:t>
      </w:r>
      <w:r w:rsidR="00573BD8" w:rsidRPr="00413DFC">
        <w:rPr>
          <w:rFonts w:ascii="Arial" w:hAnsi="Arial" w:cs="Arial"/>
          <w:bCs/>
          <w:iCs/>
          <w:color w:val="000000"/>
          <w:sz w:val="20"/>
          <w:szCs w:val="20"/>
        </w:rPr>
        <w:t xml:space="preserve">nº </w:t>
      </w:r>
      <w:r w:rsidRPr="00413DFC">
        <w:rPr>
          <w:rFonts w:ascii="Arial" w:hAnsi="Arial" w:cs="Arial"/>
          <w:bCs/>
          <w:iCs/>
          <w:color w:val="000000"/>
          <w:sz w:val="20"/>
          <w:szCs w:val="20"/>
        </w:rPr>
        <w:t xml:space="preserve">11.488, de 2007, para o agricultor familiar, o produtor rural pessoa física e para o microempreendedor individual - MEI, nos limites previstos da Lei Complementar </w:t>
      </w:r>
      <w:r w:rsidR="00573BD8" w:rsidRPr="00413DFC">
        <w:rPr>
          <w:rFonts w:ascii="Arial" w:hAnsi="Arial" w:cs="Arial"/>
          <w:bCs/>
          <w:iCs/>
          <w:color w:val="000000"/>
          <w:sz w:val="20"/>
          <w:szCs w:val="20"/>
        </w:rPr>
        <w:t xml:space="preserve">nº </w:t>
      </w:r>
      <w:r w:rsidRPr="00413DFC">
        <w:rPr>
          <w:rFonts w:ascii="Arial" w:hAnsi="Arial" w:cs="Arial"/>
          <w:bCs/>
          <w:iCs/>
          <w:color w:val="000000"/>
          <w:sz w:val="20"/>
          <w:szCs w:val="20"/>
        </w:rPr>
        <w:t>123, de 2006.</w:t>
      </w:r>
    </w:p>
    <w:p w14:paraId="3DE9F816" w14:textId="6C4AD122" w:rsidR="00CA24FB" w:rsidRPr="00413DFC" w:rsidRDefault="00CA24FB" w:rsidP="008A2DD4">
      <w:pPr>
        <w:numPr>
          <w:ilvl w:val="1"/>
          <w:numId w:val="1"/>
        </w:numPr>
        <w:tabs>
          <w:tab w:val="left" w:pos="426"/>
        </w:tabs>
        <w:autoSpaceDE w:val="0"/>
        <w:snapToGrid w:val="0"/>
        <w:spacing w:before="120" w:after="120" w:line="276" w:lineRule="auto"/>
        <w:ind w:left="0" w:right="-567" w:firstLine="0"/>
        <w:jc w:val="both"/>
        <w:rPr>
          <w:rFonts w:ascii="Arial" w:hAnsi="Arial" w:cs="Arial"/>
          <w:bCs/>
          <w:color w:val="000000"/>
          <w:sz w:val="20"/>
          <w:szCs w:val="20"/>
        </w:rPr>
      </w:pPr>
      <w:r w:rsidRPr="00413DFC">
        <w:rPr>
          <w:rFonts w:ascii="Arial" w:hAnsi="Arial" w:cs="Arial"/>
          <w:bCs/>
          <w:color w:val="000000"/>
          <w:sz w:val="20"/>
          <w:szCs w:val="20"/>
        </w:rPr>
        <w:t>Não poderão participar desta licitação</w:t>
      </w:r>
      <w:r w:rsidR="001B1976" w:rsidRPr="00413DFC">
        <w:rPr>
          <w:rFonts w:ascii="Arial" w:hAnsi="Arial" w:cs="Arial"/>
          <w:bCs/>
          <w:color w:val="000000"/>
          <w:sz w:val="20"/>
          <w:szCs w:val="20"/>
        </w:rPr>
        <w:t xml:space="preserve"> os interessados</w:t>
      </w:r>
      <w:r w:rsidRPr="00413DFC">
        <w:rPr>
          <w:rFonts w:ascii="Arial" w:hAnsi="Arial" w:cs="Arial"/>
          <w:bCs/>
          <w:color w:val="000000"/>
          <w:sz w:val="20"/>
          <w:szCs w:val="20"/>
        </w:rPr>
        <w:t>:</w:t>
      </w:r>
    </w:p>
    <w:p w14:paraId="53DF40C1" w14:textId="22BE65AD" w:rsidR="00CA24FB" w:rsidRDefault="001B1976" w:rsidP="008A2DD4">
      <w:pPr>
        <w:numPr>
          <w:ilvl w:val="2"/>
          <w:numId w:val="1"/>
        </w:numPr>
        <w:tabs>
          <w:tab w:val="left" w:pos="1134"/>
          <w:tab w:val="left" w:pos="1440"/>
        </w:tabs>
        <w:autoSpaceDE w:val="0"/>
        <w:snapToGrid w:val="0"/>
        <w:spacing w:before="120" w:after="120" w:line="276" w:lineRule="auto"/>
        <w:ind w:left="426" w:right="-567" w:firstLine="0"/>
        <w:jc w:val="both"/>
        <w:rPr>
          <w:rFonts w:ascii="Arial" w:hAnsi="Arial" w:cs="Arial"/>
          <w:bCs/>
          <w:sz w:val="20"/>
          <w:szCs w:val="20"/>
        </w:rPr>
      </w:pPr>
      <w:r w:rsidRPr="00413DFC">
        <w:rPr>
          <w:rFonts w:ascii="Arial" w:hAnsi="Arial" w:cs="Arial"/>
          <w:bCs/>
          <w:sz w:val="20"/>
          <w:szCs w:val="20"/>
        </w:rPr>
        <w:t>proibido</w:t>
      </w:r>
      <w:r w:rsidR="00CA24FB" w:rsidRPr="00413DFC">
        <w:rPr>
          <w:rFonts w:ascii="Arial" w:hAnsi="Arial" w:cs="Arial"/>
          <w:bCs/>
          <w:sz w:val="20"/>
          <w:szCs w:val="20"/>
        </w:rPr>
        <w:t>s de participar de licitações e celebrar contratos administrativos, na forma da legislação vigente;</w:t>
      </w:r>
    </w:p>
    <w:p w14:paraId="320C955A" w14:textId="029E130B" w:rsidR="00DA2C76" w:rsidRPr="001959DA" w:rsidRDefault="00DA2C76" w:rsidP="008A2DD4">
      <w:pPr>
        <w:numPr>
          <w:ilvl w:val="2"/>
          <w:numId w:val="1"/>
        </w:numPr>
        <w:tabs>
          <w:tab w:val="left" w:pos="1134"/>
          <w:tab w:val="left" w:pos="1440"/>
        </w:tabs>
        <w:autoSpaceDE w:val="0"/>
        <w:snapToGrid w:val="0"/>
        <w:spacing w:before="120" w:after="120" w:line="276" w:lineRule="auto"/>
        <w:ind w:left="426" w:firstLine="0"/>
        <w:jc w:val="both"/>
        <w:rPr>
          <w:rFonts w:ascii="Arial" w:hAnsi="Arial" w:cs="Arial"/>
          <w:bCs/>
          <w:sz w:val="20"/>
          <w:szCs w:val="20"/>
        </w:rPr>
      </w:pPr>
      <w:r w:rsidRPr="001959DA">
        <w:rPr>
          <w:rFonts w:ascii="Arial" w:hAnsi="Arial" w:cs="Arial"/>
          <w:bCs/>
          <w:sz w:val="20"/>
          <w:szCs w:val="20"/>
        </w:rPr>
        <w:t>que não atendam às condições deste Edital e seu(s) anexo(s);</w:t>
      </w:r>
    </w:p>
    <w:p w14:paraId="0B174BFD" w14:textId="7D4F7510" w:rsidR="00CA24FB" w:rsidRPr="00413DFC" w:rsidRDefault="001B1976" w:rsidP="008A2DD4">
      <w:pPr>
        <w:numPr>
          <w:ilvl w:val="2"/>
          <w:numId w:val="1"/>
        </w:numPr>
        <w:tabs>
          <w:tab w:val="left" w:pos="1134"/>
          <w:tab w:val="left" w:pos="1440"/>
        </w:tabs>
        <w:autoSpaceDE w:val="0"/>
        <w:snapToGrid w:val="0"/>
        <w:spacing w:before="120" w:after="120" w:line="276" w:lineRule="auto"/>
        <w:ind w:left="426" w:right="-567" w:firstLine="0"/>
        <w:jc w:val="both"/>
        <w:rPr>
          <w:rFonts w:ascii="Arial" w:eastAsia="Zurich BT" w:hAnsi="Arial" w:cs="Arial"/>
          <w:bCs/>
          <w:color w:val="000000"/>
          <w:sz w:val="20"/>
          <w:szCs w:val="20"/>
        </w:rPr>
      </w:pPr>
      <w:r w:rsidRPr="00413DFC">
        <w:rPr>
          <w:rFonts w:ascii="Arial" w:hAnsi="Arial" w:cs="Arial"/>
          <w:bCs/>
          <w:color w:val="000000"/>
          <w:sz w:val="20"/>
          <w:szCs w:val="20"/>
        </w:rPr>
        <w:t xml:space="preserve">estrangeiros </w:t>
      </w:r>
      <w:r w:rsidR="00CA24FB" w:rsidRPr="00413DFC">
        <w:rPr>
          <w:rFonts w:ascii="Arial" w:hAnsi="Arial" w:cs="Arial"/>
          <w:bCs/>
          <w:color w:val="000000"/>
          <w:sz w:val="20"/>
          <w:szCs w:val="20"/>
        </w:rPr>
        <w:t>que não tenham representação legal no Brasil com poderes expressos para receber citação e responder administrativa ou judicialmente;</w:t>
      </w:r>
    </w:p>
    <w:p w14:paraId="17CAD08D" w14:textId="0D45FBF7" w:rsidR="00CA24FB" w:rsidRPr="00413DFC" w:rsidRDefault="00CA24FB" w:rsidP="008A2DD4">
      <w:pPr>
        <w:numPr>
          <w:ilvl w:val="2"/>
          <w:numId w:val="1"/>
        </w:numPr>
        <w:tabs>
          <w:tab w:val="left" w:pos="1134"/>
          <w:tab w:val="left" w:pos="1440"/>
        </w:tabs>
        <w:autoSpaceDE w:val="0"/>
        <w:snapToGrid w:val="0"/>
        <w:spacing w:before="120" w:after="120" w:line="276" w:lineRule="auto"/>
        <w:ind w:left="426" w:firstLine="0"/>
        <w:jc w:val="both"/>
        <w:rPr>
          <w:rFonts w:ascii="Arial" w:eastAsia="Zurich BT" w:hAnsi="Arial" w:cs="Arial"/>
          <w:bCs/>
          <w:color w:val="000000"/>
          <w:sz w:val="20"/>
          <w:szCs w:val="20"/>
        </w:rPr>
      </w:pPr>
      <w:r w:rsidRPr="00413DFC">
        <w:rPr>
          <w:rFonts w:ascii="Arial" w:eastAsia="Arial Unicode MS" w:hAnsi="Arial" w:cs="Arial"/>
          <w:color w:val="000000"/>
          <w:sz w:val="20"/>
          <w:szCs w:val="20"/>
        </w:rPr>
        <w:t>que se enquadrem nas vedações previstas no artigo 9º da Lei nº 8.666, de 1993;</w:t>
      </w:r>
    </w:p>
    <w:p w14:paraId="5AAF6812" w14:textId="2569F65C" w:rsidR="00CA24FB" w:rsidRPr="002B3ACD" w:rsidRDefault="00DA2C76" w:rsidP="008A2DD4">
      <w:pPr>
        <w:numPr>
          <w:ilvl w:val="2"/>
          <w:numId w:val="1"/>
        </w:numPr>
        <w:tabs>
          <w:tab w:val="left" w:pos="1134"/>
          <w:tab w:val="left" w:pos="1276"/>
          <w:tab w:val="left" w:pos="1440"/>
        </w:tabs>
        <w:autoSpaceDE w:val="0"/>
        <w:snapToGrid w:val="0"/>
        <w:spacing w:before="120" w:after="120" w:line="276" w:lineRule="auto"/>
        <w:ind w:left="426" w:right="-567" w:firstLine="0"/>
        <w:jc w:val="both"/>
        <w:rPr>
          <w:rFonts w:ascii="Arial" w:eastAsia="Zurich BT" w:hAnsi="Arial" w:cs="Arial"/>
          <w:bCs/>
          <w:color w:val="000000"/>
          <w:sz w:val="20"/>
          <w:szCs w:val="20"/>
        </w:rPr>
      </w:pPr>
      <w:r>
        <w:rPr>
          <w:rFonts w:ascii="Arial" w:hAnsi="Arial" w:cs="Arial"/>
          <w:color w:val="000000"/>
          <w:sz w:val="20"/>
          <w:szCs w:val="20"/>
        </w:rPr>
        <w:t>que estejam sob falência, concurso de credores,</w:t>
      </w:r>
      <w:r w:rsidR="005201AC">
        <w:rPr>
          <w:rFonts w:ascii="Arial" w:hAnsi="Arial" w:cs="Arial"/>
          <w:color w:val="000000"/>
          <w:sz w:val="20"/>
          <w:szCs w:val="20"/>
        </w:rPr>
        <w:t xml:space="preserve"> </w:t>
      </w:r>
      <w:r w:rsidR="005201AC" w:rsidRPr="001959DA">
        <w:rPr>
          <w:rFonts w:ascii="Arial" w:hAnsi="Arial" w:cs="Arial"/>
          <w:sz w:val="20"/>
          <w:szCs w:val="20"/>
        </w:rPr>
        <w:t>concordata</w:t>
      </w:r>
      <w:r w:rsidR="001959DA">
        <w:rPr>
          <w:rFonts w:ascii="Arial" w:hAnsi="Arial" w:cs="Arial"/>
          <w:sz w:val="20"/>
          <w:szCs w:val="20"/>
        </w:rPr>
        <w:t xml:space="preserve"> ou</w:t>
      </w:r>
      <w:r w:rsidR="00CA24FB" w:rsidRPr="001959DA">
        <w:rPr>
          <w:rFonts w:ascii="Arial" w:hAnsi="Arial" w:cs="Arial"/>
          <w:sz w:val="20"/>
          <w:szCs w:val="20"/>
        </w:rPr>
        <w:t xml:space="preserve"> </w:t>
      </w:r>
      <w:r w:rsidR="00CA24FB" w:rsidRPr="00413DFC">
        <w:rPr>
          <w:rFonts w:ascii="Arial" w:hAnsi="Arial" w:cs="Arial"/>
          <w:color w:val="000000"/>
          <w:sz w:val="20"/>
          <w:szCs w:val="20"/>
        </w:rPr>
        <w:t>em processo de dissolução ou liquidação;</w:t>
      </w:r>
    </w:p>
    <w:p w14:paraId="2707A8CC" w14:textId="3844E56D" w:rsidR="005C4633" w:rsidRPr="00413DFC" w:rsidRDefault="0086517F" w:rsidP="008A2DD4">
      <w:pPr>
        <w:numPr>
          <w:ilvl w:val="2"/>
          <w:numId w:val="1"/>
        </w:numPr>
        <w:tabs>
          <w:tab w:val="left" w:pos="1440"/>
        </w:tabs>
        <w:autoSpaceDE w:val="0"/>
        <w:snapToGrid w:val="0"/>
        <w:spacing w:before="120" w:after="120" w:line="276" w:lineRule="auto"/>
        <w:ind w:left="1134" w:hanging="708"/>
        <w:jc w:val="both"/>
        <w:rPr>
          <w:rFonts w:ascii="Arial" w:eastAsia="Zurich BT" w:hAnsi="Arial" w:cs="Arial"/>
          <w:bCs/>
          <w:color w:val="0000FF"/>
          <w:sz w:val="20"/>
          <w:szCs w:val="20"/>
        </w:rPr>
      </w:pPr>
      <w:r w:rsidRPr="00413DFC">
        <w:rPr>
          <w:rFonts w:ascii="Arial" w:hAnsi="Arial" w:cs="Arial"/>
          <w:sz w:val="20"/>
          <w:szCs w:val="20"/>
        </w:rPr>
        <w:t xml:space="preserve">entidades empresariais </w:t>
      </w:r>
      <w:r w:rsidR="00CA24FB" w:rsidRPr="00413DFC">
        <w:rPr>
          <w:rFonts w:ascii="Arial" w:hAnsi="Arial" w:cs="Arial"/>
          <w:sz w:val="20"/>
          <w:szCs w:val="20"/>
        </w:rPr>
        <w:t>que estejam reunidas em consórcio</w:t>
      </w:r>
      <w:r w:rsidR="005C4633" w:rsidRPr="00413DFC">
        <w:rPr>
          <w:rFonts w:ascii="Arial" w:hAnsi="Arial" w:cs="Arial"/>
          <w:sz w:val="20"/>
          <w:szCs w:val="20"/>
        </w:rPr>
        <w:t>;</w:t>
      </w:r>
    </w:p>
    <w:p w14:paraId="52A46A9A" w14:textId="65C78410" w:rsidR="008C5036" w:rsidRPr="001959DA" w:rsidRDefault="00F30EE7" w:rsidP="008A2DD4">
      <w:pPr>
        <w:numPr>
          <w:ilvl w:val="2"/>
          <w:numId w:val="1"/>
        </w:numPr>
        <w:tabs>
          <w:tab w:val="left" w:pos="993"/>
          <w:tab w:val="left" w:pos="1440"/>
        </w:tabs>
        <w:autoSpaceDE w:val="0"/>
        <w:snapToGrid w:val="0"/>
        <w:spacing w:before="120" w:after="120" w:line="276" w:lineRule="auto"/>
        <w:ind w:left="426" w:right="-567" w:firstLine="0"/>
        <w:jc w:val="both"/>
        <w:rPr>
          <w:rFonts w:ascii="Arial" w:hAnsi="Arial" w:cs="Arial"/>
          <w:color w:val="000000"/>
          <w:sz w:val="20"/>
          <w:szCs w:val="20"/>
        </w:rPr>
      </w:pPr>
      <w:r w:rsidRPr="001959DA">
        <w:rPr>
          <w:rFonts w:ascii="Arial" w:hAnsi="Arial" w:cs="Arial"/>
          <w:color w:val="000000"/>
          <w:sz w:val="20"/>
          <w:szCs w:val="20"/>
        </w:rPr>
        <w:lastRenderedPageBreak/>
        <w:t>Organizações da Sociedade Civil de Interesse Público - OSCIP, atuando nessa condição (Acórdão nº 746/2014-TCU-Plenário</w:t>
      </w:r>
      <w:r w:rsidR="008C5036" w:rsidRPr="001959DA">
        <w:rPr>
          <w:rFonts w:ascii="Arial" w:hAnsi="Arial" w:cs="Arial"/>
          <w:color w:val="000000"/>
          <w:sz w:val="20"/>
          <w:szCs w:val="20"/>
        </w:rPr>
        <w:t>).</w:t>
      </w:r>
    </w:p>
    <w:p w14:paraId="1A392439" w14:textId="741AB3E4" w:rsidR="00CA24FB" w:rsidRPr="00F93AEB" w:rsidRDefault="00CA24FB" w:rsidP="008A2DD4">
      <w:pPr>
        <w:numPr>
          <w:ilvl w:val="1"/>
          <w:numId w:val="1"/>
        </w:numPr>
        <w:tabs>
          <w:tab w:val="left" w:pos="426"/>
          <w:tab w:val="left" w:pos="993"/>
        </w:tabs>
        <w:autoSpaceDE w:val="0"/>
        <w:snapToGrid w:val="0"/>
        <w:spacing w:before="120" w:after="120" w:line="276" w:lineRule="auto"/>
        <w:ind w:left="-142" w:right="-567" w:firstLine="0"/>
        <w:jc w:val="both"/>
        <w:rPr>
          <w:rFonts w:ascii="Arial" w:hAnsi="Arial" w:cs="Arial"/>
          <w:color w:val="000000"/>
          <w:sz w:val="20"/>
          <w:szCs w:val="20"/>
        </w:rPr>
      </w:pPr>
      <w:r w:rsidRPr="00413DFC">
        <w:rPr>
          <w:rFonts w:ascii="Arial" w:hAnsi="Arial" w:cs="Arial"/>
          <w:color w:val="000000"/>
          <w:sz w:val="20"/>
          <w:szCs w:val="20"/>
        </w:rPr>
        <w:t>Como condição para participação no Pregão, a licitante assinalará “sim” ou “não” em campo próprio do sistema eletrônico, relativo às seguintes declarações:</w:t>
      </w:r>
      <w:r w:rsidRPr="00413DFC">
        <w:rPr>
          <w:rFonts w:ascii="Arial" w:eastAsia="Zurich BT" w:hAnsi="Arial" w:cs="Arial"/>
          <w:bCs/>
          <w:color w:val="000000"/>
          <w:sz w:val="20"/>
          <w:szCs w:val="20"/>
        </w:rPr>
        <w:t xml:space="preserve"> </w:t>
      </w:r>
    </w:p>
    <w:p w14:paraId="3F6408CB" w14:textId="16227570" w:rsidR="008C5036" w:rsidRDefault="00CA24FB" w:rsidP="008A2DD4">
      <w:pPr>
        <w:numPr>
          <w:ilvl w:val="2"/>
          <w:numId w:val="1"/>
        </w:numPr>
        <w:tabs>
          <w:tab w:val="left" w:pos="1134"/>
          <w:tab w:val="left" w:pos="1276"/>
          <w:tab w:val="left" w:pos="1440"/>
        </w:tabs>
        <w:autoSpaceDE w:val="0"/>
        <w:snapToGrid w:val="0"/>
        <w:spacing w:before="120" w:after="120" w:line="276" w:lineRule="auto"/>
        <w:ind w:left="426" w:right="-709" w:firstLine="0"/>
        <w:jc w:val="both"/>
        <w:rPr>
          <w:rFonts w:ascii="Arial" w:hAnsi="Arial" w:cs="Arial"/>
          <w:color w:val="000000"/>
          <w:sz w:val="20"/>
          <w:szCs w:val="20"/>
        </w:rPr>
      </w:pPr>
      <w:r w:rsidRPr="00413DFC">
        <w:rPr>
          <w:rFonts w:ascii="Arial" w:hAnsi="Arial" w:cs="Arial"/>
          <w:bCs/>
          <w:color w:val="000000"/>
          <w:sz w:val="20"/>
          <w:szCs w:val="20"/>
        </w:rPr>
        <w:t xml:space="preserve">que cumpre os requisitos estabelecidos no artigo 3° </w:t>
      </w:r>
      <w:r w:rsidRPr="00413DFC">
        <w:rPr>
          <w:rFonts w:ascii="Arial" w:hAnsi="Arial" w:cs="Arial"/>
          <w:color w:val="000000"/>
          <w:sz w:val="20"/>
          <w:szCs w:val="20"/>
        </w:rPr>
        <w:t>da Lei Complementar nº 123, de 2006, estando apta a usufruir do tratamento favorecido estabelecido em seus arts. 42 a</w:t>
      </w:r>
      <w:r w:rsidR="00DF5F6C" w:rsidRPr="00413DFC">
        <w:rPr>
          <w:rFonts w:ascii="Arial" w:hAnsi="Arial" w:cs="Arial"/>
          <w:color w:val="000000"/>
          <w:sz w:val="20"/>
          <w:szCs w:val="20"/>
        </w:rPr>
        <w:t xml:space="preserve"> 49;</w:t>
      </w:r>
      <w:r w:rsidR="00B37837" w:rsidRPr="00413DFC">
        <w:rPr>
          <w:rFonts w:ascii="Arial" w:hAnsi="Arial" w:cs="Arial"/>
          <w:color w:val="000000"/>
          <w:sz w:val="20"/>
          <w:szCs w:val="20"/>
        </w:rPr>
        <w:t xml:space="preserve"> </w:t>
      </w:r>
    </w:p>
    <w:p w14:paraId="5F49C861" w14:textId="7B14B1DC" w:rsidR="008C5036" w:rsidRPr="001959DA" w:rsidRDefault="008C5036" w:rsidP="008A2DD4">
      <w:pPr>
        <w:numPr>
          <w:ilvl w:val="3"/>
          <w:numId w:val="1"/>
        </w:numPr>
        <w:tabs>
          <w:tab w:val="left" w:pos="1440"/>
        </w:tabs>
        <w:autoSpaceDE w:val="0"/>
        <w:snapToGrid w:val="0"/>
        <w:spacing w:before="120" w:after="120" w:line="276" w:lineRule="auto"/>
        <w:ind w:left="1134" w:right="-709" w:firstLine="0"/>
        <w:jc w:val="both"/>
        <w:rPr>
          <w:rFonts w:ascii="Arial" w:hAnsi="Arial" w:cs="Arial"/>
          <w:bCs/>
          <w:color w:val="000000"/>
          <w:sz w:val="20"/>
          <w:szCs w:val="20"/>
        </w:rPr>
      </w:pPr>
      <w:r w:rsidRPr="001959DA">
        <w:rPr>
          <w:rFonts w:ascii="Arial" w:hAnsi="Arial" w:cs="Arial"/>
          <w:bCs/>
          <w:color w:val="000000"/>
          <w:sz w:val="20"/>
          <w:szCs w:val="20"/>
        </w:rPr>
        <w:t>nos itens exclusivos para participação de microempresas e empresas de pequeno porte, a assinalação do campo “não” impedirá o prosseguimento no certame;</w:t>
      </w:r>
    </w:p>
    <w:p w14:paraId="732F4E15" w14:textId="049536D2" w:rsidR="008C5036" w:rsidRPr="001959DA" w:rsidRDefault="008C5036" w:rsidP="008A2DD4">
      <w:pPr>
        <w:numPr>
          <w:ilvl w:val="3"/>
          <w:numId w:val="1"/>
        </w:numPr>
        <w:tabs>
          <w:tab w:val="left" w:pos="1440"/>
        </w:tabs>
        <w:autoSpaceDE w:val="0"/>
        <w:snapToGrid w:val="0"/>
        <w:spacing w:before="120" w:after="120" w:line="276" w:lineRule="auto"/>
        <w:ind w:left="1134" w:right="-709" w:firstLine="0"/>
        <w:jc w:val="both"/>
        <w:rPr>
          <w:rFonts w:ascii="Arial" w:hAnsi="Arial" w:cs="Arial"/>
          <w:bCs/>
          <w:color w:val="000000"/>
          <w:sz w:val="20"/>
          <w:szCs w:val="20"/>
        </w:rPr>
      </w:pPr>
      <w:r w:rsidRPr="001959DA">
        <w:rPr>
          <w:rFonts w:ascii="Arial" w:hAnsi="Arial" w:cs="Arial"/>
          <w:bCs/>
          <w:color w:val="000000"/>
          <w:sz w:val="2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206A14AE" w14:textId="5C21E45F" w:rsidR="00CA24FB" w:rsidRPr="00B642C5" w:rsidRDefault="00CA24FB" w:rsidP="008A2DD4">
      <w:pPr>
        <w:numPr>
          <w:ilvl w:val="2"/>
          <w:numId w:val="1"/>
        </w:numPr>
        <w:tabs>
          <w:tab w:val="left" w:pos="1134"/>
          <w:tab w:val="left" w:pos="1440"/>
        </w:tabs>
        <w:autoSpaceDE w:val="0"/>
        <w:snapToGrid w:val="0"/>
        <w:spacing w:before="120" w:after="120" w:line="276" w:lineRule="auto"/>
        <w:ind w:left="426" w:right="-709" w:firstLine="0"/>
        <w:jc w:val="both"/>
        <w:rPr>
          <w:rFonts w:ascii="Arial" w:hAnsi="Arial" w:cs="Arial"/>
          <w:bCs/>
          <w:color w:val="000000"/>
          <w:sz w:val="20"/>
          <w:szCs w:val="20"/>
        </w:rPr>
      </w:pPr>
      <w:r w:rsidRPr="001959DA">
        <w:rPr>
          <w:rFonts w:ascii="Arial" w:hAnsi="Arial" w:cs="Arial"/>
          <w:bCs/>
          <w:color w:val="000000"/>
          <w:sz w:val="20"/>
          <w:szCs w:val="20"/>
        </w:rPr>
        <w:t>que está ciente e concorda com as condições contidas no Edital e seus anexos, bem como de que cumpre plenamente os requisitos de habilitação definidos no Edital;</w:t>
      </w:r>
    </w:p>
    <w:p w14:paraId="20A812A2" w14:textId="6A4A931E" w:rsidR="00CA24FB" w:rsidRPr="001959DA" w:rsidRDefault="00CA24FB" w:rsidP="008A2DD4">
      <w:pPr>
        <w:numPr>
          <w:ilvl w:val="2"/>
          <w:numId w:val="1"/>
        </w:numPr>
        <w:tabs>
          <w:tab w:val="left" w:pos="1134"/>
          <w:tab w:val="left" w:pos="1440"/>
        </w:tabs>
        <w:autoSpaceDE w:val="0"/>
        <w:snapToGrid w:val="0"/>
        <w:spacing w:before="120" w:after="120" w:line="276" w:lineRule="auto"/>
        <w:ind w:left="426" w:right="-709" w:firstLine="0"/>
        <w:jc w:val="both"/>
        <w:rPr>
          <w:rFonts w:ascii="Arial" w:hAnsi="Arial" w:cs="Arial"/>
          <w:bCs/>
          <w:color w:val="000000"/>
          <w:sz w:val="20"/>
          <w:szCs w:val="20"/>
        </w:rPr>
      </w:pPr>
      <w:r w:rsidRPr="001959DA">
        <w:rPr>
          <w:rFonts w:ascii="Arial" w:hAnsi="Arial" w:cs="Arial"/>
          <w:bCs/>
          <w:color w:val="000000"/>
          <w:sz w:val="20"/>
          <w:szCs w:val="20"/>
        </w:rPr>
        <w:t xml:space="preserve">que inexistem fatos impeditivos para sua habilitação no certame, ciente da obrigatoriedade de declarar ocorrências posteriores; </w:t>
      </w:r>
    </w:p>
    <w:p w14:paraId="6ADF85E6" w14:textId="107DB8E9" w:rsidR="00CA24FB" w:rsidRPr="001959DA" w:rsidRDefault="00CA24FB" w:rsidP="008A2DD4">
      <w:pPr>
        <w:numPr>
          <w:ilvl w:val="2"/>
          <w:numId w:val="1"/>
        </w:numPr>
        <w:tabs>
          <w:tab w:val="left" w:pos="1134"/>
          <w:tab w:val="left" w:pos="1440"/>
        </w:tabs>
        <w:autoSpaceDE w:val="0"/>
        <w:snapToGrid w:val="0"/>
        <w:spacing w:before="120" w:after="120" w:line="276" w:lineRule="auto"/>
        <w:ind w:left="426" w:right="-709" w:firstLine="0"/>
        <w:jc w:val="both"/>
        <w:rPr>
          <w:rFonts w:ascii="Arial" w:hAnsi="Arial" w:cs="Arial"/>
          <w:bCs/>
          <w:color w:val="000000"/>
          <w:sz w:val="20"/>
          <w:szCs w:val="20"/>
        </w:rPr>
      </w:pPr>
      <w:r w:rsidRPr="001959DA">
        <w:rPr>
          <w:rFonts w:ascii="Arial" w:hAnsi="Arial" w:cs="Arial"/>
          <w:bCs/>
          <w:color w:val="000000"/>
          <w:sz w:val="20"/>
          <w:szCs w:val="20"/>
        </w:rPr>
        <w:t>que não emprega menor de 18 anos em trabalho noturno, perigoso ou insalubre e não emprega menor de 16 anos, salvo menor, a partir de 14 anos, na condição de aprendiz, nos termos do art</w:t>
      </w:r>
      <w:r w:rsidR="00560149" w:rsidRPr="001959DA">
        <w:rPr>
          <w:rFonts w:ascii="Arial" w:hAnsi="Arial" w:cs="Arial"/>
          <w:bCs/>
          <w:color w:val="000000"/>
          <w:sz w:val="20"/>
          <w:szCs w:val="20"/>
        </w:rPr>
        <w:t>igo 7°, XXXIII, da Constituição;</w:t>
      </w:r>
      <w:r w:rsidRPr="001959DA">
        <w:rPr>
          <w:rFonts w:ascii="Arial" w:hAnsi="Arial" w:cs="Arial"/>
          <w:bCs/>
          <w:color w:val="000000"/>
          <w:sz w:val="20"/>
          <w:szCs w:val="20"/>
        </w:rPr>
        <w:t xml:space="preserve"> </w:t>
      </w:r>
    </w:p>
    <w:p w14:paraId="41A68E6F" w14:textId="4E92F2CC" w:rsidR="00B642C5" w:rsidRPr="001959DA" w:rsidRDefault="00CA24FB" w:rsidP="008A2DD4">
      <w:pPr>
        <w:numPr>
          <w:ilvl w:val="2"/>
          <w:numId w:val="1"/>
        </w:numPr>
        <w:tabs>
          <w:tab w:val="left" w:pos="1134"/>
          <w:tab w:val="left" w:pos="1440"/>
        </w:tabs>
        <w:autoSpaceDE w:val="0"/>
        <w:snapToGrid w:val="0"/>
        <w:spacing w:before="120" w:after="120" w:line="276" w:lineRule="auto"/>
        <w:ind w:left="426" w:right="-709" w:firstLine="0"/>
        <w:jc w:val="both"/>
        <w:rPr>
          <w:rFonts w:ascii="Arial" w:hAnsi="Arial" w:cs="Arial"/>
          <w:bCs/>
          <w:color w:val="000000"/>
          <w:sz w:val="20"/>
          <w:szCs w:val="20"/>
        </w:rPr>
      </w:pPr>
      <w:r w:rsidRPr="001959DA">
        <w:rPr>
          <w:rFonts w:ascii="Arial" w:hAnsi="Arial" w:cs="Arial"/>
          <w:bCs/>
          <w:color w:val="000000"/>
          <w:sz w:val="20"/>
          <w:szCs w:val="20"/>
        </w:rPr>
        <w:t>que a proposta foi elaborada de forma independente, nos termos da Instrução Normativa SLTI/</w:t>
      </w:r>
      <w:r w:rsidR="00027933">
        <w:rPr>
          <w:rFonts w:ascii="Arial" w:hAnsi="Arial" w:cs="Arial"/>
          <w:bCs/>
          <w:color w:val="000000"/>
          <w:sz w:val="20"/>
          <w:szCs w:val="20"/>
        </w:rPr>
        <w:t>MP</w:t>
      </w:r>
      <w:r w:rsidRPr="001959DA">
        <w:rPr>
          <w:rFonts w:ascii="Arial" w:hAnsi="Arial" w:cs="Arial"/>
          <w:bCs/>
          <w:color w:val="000000"/>
          <w:sz w:val="20"/>
          <w:szCs w:val="20"/>
        </w:rPr>
        <w:t xml:space="preserve"> </w:t>
      </w:r>
      <w:r w:rsidR="00CE71E9" w:rsidRPr="001959DA">
        <w:rPr>
          <w:rFonts w:ascii="Arial" w:hAnsi="Arial" w:cs="Arial"/>
          <w:bCs/>
          <w:color w:val="000000"/>
          <w:sz w:val="20"/>
          <w:szCs w:val="20"/>
        </w:rPr>
        <w:t>nº 2, de 16 de setembro de 2009.</w:t>
      </w:r>
    </w:p>
    <w:p w14:paraId="089C662C" w14:textId="45381AF1" w:rsidR="002D6BF6" w:rsidRPr="001959DA" w:rsidRDefault="002D6BF6" w:rsidP="008A2DD4">
      <w:pPr>
        <w:numPr>
          <w:ilvl w:val="2"/>
          <w:numId w:val="1"/>
        </w:numPr>
        <w:tabs>
          <w:tab w:val="left" w:pos="1134"/>
          <w:tab w:val="left" w:pos="1440"/>
        </w:tabs>
        <w:autoSpaceDE w:val="0"/>
        <w:snapToGrid w:val="0"/>
        <w:spacing w:before="120" w:after="120" w:line="276" w:lineRule="auto"/>
        <w:ind w:left="426" w:right="-709" w:firstLine="0"/>
        <w:jc w:val="both"/>
        <w:rPr>
          <w:rFonts w:ascii="Arial" w:hAnsi="Arial" w:cs="Arial"/>
          <w:bCs/>
          <w:color w:val="000000"/>
          <w:sz w:val="20"/>
          <w:szCs w:val="20"/>
        </w:rPr>
      </w:pPr>
      <w:r w:rsidRPr="001959DA">
        <w:rPr>
          <w:rFonts w:ascii="Arial" w:hAnsi="Arial" w:cs="Arial"/>
          <w:bCs/>
          <w:color w:val="000000"/>
          <w:sz w:val="20"/>
          <w:szCs w:val="20"/>
        </w:rPr>
        <w:t>que não possui, em sua cadeia produtiva, empregados executando trabalho degradante ou forçado, observando o disposto nos incisos III e IV do art. 1º e no inciso III do art. 5º da Constituição Federal;</w:t>
      </w:r>
    </w:p>
    <w:p w14:paraId="402AEB67" w14:textId="3CABA716" w:rsidR="002D6BF6" w:rsidRPr="001959DA" w:rsidRDefault="002D6BF6" w:rsidP="008A2DD4">
      <w:pPr>
        <w:numPr>
          <w:ilvl w:val="2"/>
          <w:numId w:val="1"/>
        </w:numPr>
        <w:tabs>
          <w:tab w:val="left" w:pos="1134"/>
          <w:tab w:val="left" w:pos="1440"/>
        </w:tabs>
        <w:autoSpaceDE w:val="0"/>
        <w:snapToGrid w:val="0"/>
        <w:spacing w:before="120" w:after="120" w:line="276" w:lineRule="auto"/>
        <w:ind w:left="426" w:right="-709" w:firstLine="0"/>
        <w:jc w:val="both"/>
        <w:rPr>
          <w:rFonts w:ascii="Arial" w:hAnsi="Arial" w:cs="Arial"/>
          <w:bCs/>
          <w:color w:val="FF0000"/>
          <w:sz w:val="20"/>
          <w:szCs w:val="20"/>
        </w:rPr>
      </w:pPr>
      <w:r w:rsidRPr="001959DA">
        <w:rPr>
          <w:rFonts w:ascii="Arial" w:hAnsi="Arial" w:cs="Arial"/>
          <w:bCs/>
          <w:color w:val="000000"/>
          <w:sz w:val="20"/>
          <w:szCs w:val="20"/>
        </w:rPr>
        <w:t xml:space="preserve">que os serviços são prestados por empresas que comprovem cumprimento de </w:t>
      </w:r>
      <w:r w:rsidR="00B642C5" w:rsidRPr="001959DA">
        <w:rPr>
          <w:rFonts w:ascii="Arial" w:hAnsi="Arial" w:cs="Arial"/>
          <w:bCs/>
          <w:color w:val="000000"/>
          <w:sz w:val="20"/>
          <w:szCs w:val="20"/>
        </w:rPr>
        <w:t xml:space="preserve">  </w:t>
      </w:r>
      <w:r w:rsidRPr="001959DA">
        <w:rPr>
          <w:rFonts w:ascii="Arial" w:hAnsi="Arial" w:cs="Arial"/>
          <w:bCs/>
          <w:color w:val="000000"/>
          <w:sz w:val="20"/>
          <w:szCs w:val="2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1959DA">
        <w:rPr>
          <w:rFonts w:ascii="Arial" w:hAnsi="Arial" w:cs="Arial"/>
          <w:bCs/>
          <w:sz w:val="20"/>
          <w:szCs w:val="20"/>
        </w:rPr>
        <w:t>1991.</w:t>
      </w:r>
    </w:p>
    <w:p w14:paraId="373B51E9" w14:textId="1286E433" w:rsidR="002D6BF6" w:rsidRPr="001959DA" w:rsidRDefault="002D6BF6" w:rsidP="008A2DD4">
      <w:pPr>
        <w:numPr>
          <w:ilvl w:val="1"/>
          <w:numId w:val="1"/>
        </w:numPr>
        <w:tabs>
          <w:tab w:val="left" w:pos="426"/>
        </w:tabs>
        <w:autoSpaceDE w:val="0"/>
        <w:snapToGrid w:val="0"/>
        <w:spacing w:before="120" w:after="120" w:line="276" w:lineRule="auto"/>
        <w:ind w:left="0" w:right="-709" w:firstLine="0"/>
        <w:jc w:val="both"/>
        <w:rPr>
          <w:rFonts w:ascii="Arial" w:hAnsi="Arial" w:cs="Arial"/>
          <w:color w:val="000000"/>
          <w:sz w:val="20"/>
          <w:szCs w:val="20"/>
        </w:rPr>
      </w:pPr>
      <w:r w:rsidRPr="001959DA">
        <w:rPr>
          <w:rFonts w:ascii="Arial" w:hAnsi="Arial" w:cs="Arial"/>
          <w:color w:val="000000"/>
          <w:sz w:val="20"/>
          <w:szCs w:val="20"/>
        </w:rPr>
        <w:t>A declaração falsa relativa ao cumprimento de qualquer condição sujeitará o licitante às sanções previstas em lei e neste Edital.</w:t>
      </w:r>
    </w:p>
    <w:p w14:paraId="2E78269B" w14:textId="17BCE9A3" w:rsidR="00053E65" w:rsidRPr="005E6642" w:rsidRDefault="00B457B8" w:rsidP="00A55722">
      <w:pPr>
        <w:pStyle w:val="Nivel01"/>
        <w:numPr>
          <w:ilvl w:val="0"/>
          <w:numId w:val="11"/>
        </w:numPr>
        <w:rPr>
          <w:rFonts w:ascii="Arial" w:hAnsi="Arial" w:cs="Arial"/>
        </w:rPr>
      </w:pPr>
      <w:r w:rsidRPr="005E6642">
        <w:rPr>
          <w:rFonts w:ascii="Arial" w:hAnsi="Arial" w:cs="Arial"/>
        </w:rPr>
        <w:t>DO ENVIO DA PROPOSTA</w:t>
      </w:r>
    </w:p>
    <w:p w14:paraId="7CF7B5B6" w14:textId="62738225" w:rsidR="00AC2F08" w:rsidRPr="005E6642" w:rsidRDefault="00AC2F08" w:rsidP="00A55722">
      <w:pPr>
        <w:numPr>
          <w:ilvl w:val="1"/>
          <w:numId w:val="11"/>
        </w:numPr>
        <w:tabs>
          <w:tab w:val="left" w:pos="426"/>
        </w:tabs>
        <w:spacing w:before="120" w:after="120" w:line="276" w:lineRule="auto"/>
        <w:ind w:left="0" w:right="-709" w:firstLine="0"/>
        <w:jc w:val="both"/>
        <w:rPr>
          <w:rFonts w:ascii="Arial" w:hAnsi="Arial" w:cs="Arial"/>
          <w:sz w:val="20"/>
          <w:szCs w:val="20"/>
        </w:rPr>
      </w:pPr>
      <w:r w:rsidRPr="005E6642">
        <w:rPr>
          <w:rFonts w:ascii="Arial" w:hAnsi="Arial" w:cs="Arial"/>
          <w:sz w:val="20"/>
          <w:szCs w:val="20"/>
        </w:rPr>
        <w:t xml:space="preserve">O licitante deverá encaminhar a proposta por meio do sistema eletrônico até a data e horário </w:t>
      </w:r>
      <w:r w:rsidRPr="001959DA">
        <w:rPr>
          <w:rFonts w:ascii="Arial" w:hAnsi="Arial" w:cs="Arial"/>
          <w:color w:val="000000"/>
          <w:sz w:val="20"/>
          <w:szCs w:val="20"/>
        </w:rPr>
        <w:t>marcados</w:t>
      </w:r>
      <w:r w:rsidRPr="005E6642">
        <w:rPr>
          <w:rFonts w:ascii="Arial" w:hAnsi="Arial" w:cs="Arial"/>
          <w:sz w:val="20"/>
          <w:szCs w:val="20"/>
        </w:rPr>
        <w:t xml:space="preserve"> para abertura da sessão, quando, então, encerrar-se-á automaticamente a fase de recebimento de propostas.</w:t>
      </w:r>
    </w:p>
    <w:p w14:paraId="0623CF11" w14:textId="77777777" w:rsidR="00CA24FB" w:rsidRPr="00413DFC" w:rsidRDefault="00CA24FB" w:rsidP="00A55722">
      <w:pPr>
        <w:numPr>
          <w:ilvl w:val="1"/>
          <w:numId w:val="11"/>
        </w:numPr>
        <w:tabs>
          <w:tab w:val="left" w:pos="426"/>
        </w:tabs>
        <w:spacing w:before="120" w:after="120" w:line="276" w:lineRule="auto"/>
        <w:ind w:left="0" w:right="-709" w:firstLine="0"/>
        <w:jc w:val="both"/>
        <w:rPr>
          <w:rFonts w:ascii="Arial" w:hAnsi="Arial" w:cs="Arial"/>
          <w:color w:val="000000"/>
          <w:sz w:val="20"/>
          <w:szCs w:val="20"/>
        </w:rPr>
      </w:pPr>
      <w:r w:rsidRPr="00413DFC">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14:paraId="7583B1FA" w14:textId="79ED5823" w:rsidR="008152DB" w:rsidRPr="00413DFC" w:rsidRDefault="00CA24FB" w:rsidP="00A55722">
      <w:pPr>
        <w:numPr>
          <w:ilvl w:val="1"/>
          <w:numId w:val="11"/>
        </w:numPr>
        <w:tabs>
          <w:tab w:val="left" w:pos="426"/>
        </w:tabs>
        <w:spacing w:before="120" w:after="120" w:line="276" w:lineRule="auto"/>
        <w:ind w:left="0" w:right="-709" w:firstLine="0"/>
        <w:jc w:val="both"/>
        <w:rPr>
          <w:rFonts w:ascii="Arial" w:hAnsi="Arial" w:cs="Arial"/>
          <w:color w:val="000000"/>
          <w:sz w:val="20"/>
          <w:szCs w:val="20"/>
        </w:rPr>
      </w:pPr>
      <w:r w:rsidRPr="00413DFC">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42B7729" w14:textId="77777777" w:rsidR="00CA24FB" w:rsidRPr="00413DFC" w:rsidRDefault="00CA24FB" w:rsidP="00A55722">
      <w:pPr>
        <w:numPr>
          <w:ilvl w:val="1"/>
          <w:numId w:val="11"/>
        </w:numPr>
        <w:tabs>
          <w:tab w:val="left" w:pos="426"/>
        </w:tabs>
        <w:spacing w:before="120" w:after="120" w:line="276" w:lineRule="auto"/>
        <w:ind w:left="0" w:right="-709" w:firstLine="0"/>
        <w:jc w:val="both"/>
        <w:rPr>
          <w:rFonts w:ascii="Arial" w:hAnsi="Arial" w:cs="Arial"/>
          <w:color w:val="000000"/>
          <w:sz w:val="20"/>
          <w:szCs w:val="20"/>
        </w:rPr>
      </w:pPr>
      <w:r w:rsidRPr="00413DFC">
        <w:rPr>
          <w:rFonts w:ascii="Arial" w:hAnsi="Arial" w:cs="Arial"/>
          <w:sz w:val="20"/>
          <w:szCs w:val="20"/>
        </w:rPr>
        <w:t xml:space="preserve">Até a abertura da sessão, os licitantes poderão retirar ou substituir as propostas apresentadas.  </w:t>
      </w:r>
    </w:p>
    <w:p w14:paraId="72874498" w14:textId="77777777" w:rsidR="00CA24FB" w:rsidRPr="00413DFC" w:rsidRDefault="00CA24FB" w:rsidP="00A55722">
      <w:pPr>
        <w:numPr>
          <w:ilvl w:val="1"/>
          <w:numId w:val="11"/>
        </w:numPr>
        <w:tabs>
          <w:tab w:val="left" w:pos="426"/>
        </w:tabs>
        <w:spacing w:before="120" w:after="120" w:line="276" w:lineRule="auto"/>
        <w:ind w:left="0" w:right="-709" w:firstLine="0"/>
        <w:jc w:val="both"/>
        <w:rPr>
          <w:rFonts w:ascii="Arial" w:hAnsi="Arial" w:cs="Arial"/>
          <w:color w:val="000000"/>
          <w:sz w:val="20"/>
          <w:szCs w:val="20"/>
        </w:rPr>
      </w:pPr>
      <w:r w:rsidRPr="00413DFC">
        <w:rPr>
          <w:rFonts w:ascii="Arial" w:hAnsi="Arial" w:cs="Arial"/>
          <w:sz w:val="20"/>
          <w:szCs w:val="20"/>
        </w:rPr>
        <w:lastRenderedPageBreak/>
        <w:t>O licitante deverá enviar sua proposta mediante o preenchimento, no sistema eletrônico, dos seguintes campos:</w:t>
      </w:r>
    </w:p>
    <w:p w14:paraId="4A5F8037" w14:textId="6B200A7C" w:rsidR="00CA24FB" w:rsidRPr="00906BFE" w:rsidRDefault="00CA24FB" w:rsidP="00A55722">
      <w:pPr>
        <w:numPr>
          <w:ilvl w:val="2"/>
          <w:numId w:val="11"/>
        </w:numPr>
        <w:tabs>
          <w:tab w:val="left" w:pos="1440"/>
        </w:tabs>
        <w:autoSpaceDE w:val="0"/>
        <w:snapToGrid w:val="0"/>
        <w:spacing w:before="120" w:after="120" w:line="276" w:lineRule="auto"/>
        <w:ind w:left="1134" w:hanging="708"/>
        <w:jc w:val="both"/>
        <w:rPr>
          <w:rFonts w:ascii="Arial" w:hAnsi="Arial" w:cs="Arial"/>
          <w:i/>
          <w:sz w:val="20"/>
          <w:szCs w:val="20"/>
        </w:rPr>
      </w:pPr>
      <w:r w:rsidRPr="00906BFE">
        <w:rPr>
          <w:rFonts w:ascii="Arial" w:hAnsi="Arial" w:cs="Arial"/>
          <w:bCs/>
          <w:i/>
          <w:iCs/>
          <w:sz w:val="20"/>
          <w:szCs w:val="20"/>
        </w:rPr>
        <w:t>percentual de desconto</w:t>
      </w:r>
      <w:r w:rsidR="00A374EB" w:rsidRPr="00906BFE">
        <w:rPr>
          <w:rFonts w:ascii="Arial" w:hAnsi="Arial" w:cs="Arial"/>
          <w:bCs/>
          <w:i/>
          <w:iCs/>
          <w:sz w:val="20"/>
          <w:szCs w:val="20"/>
        </w:rPr>
        <w:t>;</w:t>
      </w:r>
    </w:p>
    <w:p w14:paraId="4CC6A7B4" w14:textId="77777777" w:rsidR="00CA24FB" w:rsidRPr="00413DFC" w:rsidRDefault="00CA24FB" w:rsidP="00A55722">
      <w:pPr>
        <w:numPr>
          <w:ilvl w:val="2"/>
          <w:numId w:val="11"/>
        </w:numPr>
        <w:tabs>
          <w:tab w:val="left" w:pos="1440"/>
        </w:tabs>
        <w:autoSpaceDE w:val="0"/>
        <w:snapToGrid w:val="0"/>
        <w:spacing w:before="120" w:after="120" w:line="276" w:lineRule="auto"/>
        <w:ind w:left="1134" w:hanging="708"/>
        <w:jc w:val="both"/>
        <w:rPr>
          <w:rFonts w:ascii="Arial" w:hAnsi="Arial" w:cs="Arial"/>
          <w:color w:val="000000"/>
          <w:sz w:val="20"/>
          <w:szCs w:val="20"/>
        </w:rPr>
      </w:pPr>
      <w:r w:rsidRPr="00413DFC">
        <w:rPr>
          <w:rFonts w:ascii="Arial" w:hAnsi="Arial" w:cs="Arial"/>
          <w:bCs/>
          <w:iCs/>
          <w:color w:val="000000"/>
          <w:sz w:val="20"/>
          <w:szCs w:val="20"/>
        </w:rPr>
        <w:t>Marca;</w:t>
      </w:r>
    </w:p>
    <w:p w14:paraId="7C1C898A" w14:textId="77777777" w:rsidR="00CA24FB" w:rsidRPr="00413DFC" w:rsidRDefault="00CA24FB" w:rsidP="00A55722">
      <w:pPr>
        <w:numPr>
          <w:ilvl w:val="2"/>
          <w:numId w:val="11"/>
        </w:numPr>
        <w:tabs>
          <w:tab w:val="left" w:pos="1440"/>
        </w:tabs>
        <w:autoSpaceDE w:val="0"/>
        <w:snapToGrid w:val="0"/>
        <w:spacing w:before="120" w:after="120" w:line="276" w:lineRule="auto"/>
        <w:ind w:left="1134" w:hanging="708"/>
        <w:jc w:val="both"/>
        <w:rPr>
          <w:rFonts w:ascii="Arial" w:hAnsi="Arial" w:cs="Arial"/>
          <w:color w:val="000000"/>
          <w:sz w:val="20"/>
          <w:szCs w:val="20"/>
        </w:rPr>
      </w:pPr>
      <w:r w:rsidRPr="00413DFC">
        <w:rPr>
          <w:rFonts w:ascii="Arial" w:hAnsi="Arial" w:cs="Arial"/>
          <w:bCs/>
          <w:iCs/>
          <w:color w:val="000000"/>
          <w:sz w:val="20"/>
          <w:szCs w:val="20"/>
        </w:rPr>
        <w:t xml:space="preserve">Fabricante; </w:t>
      </w:r>
    </w:p>
    <w:p w14:paraId="4FED124D" w14:textId="7843DB19" w:rsidR="00824831" w:rsidRPr="00413DFC" w:rsidRDefault="00CA24FB" w:rsidP="00A55722">
      <w:pPr>
        <w:numPr>
          <w:ilvl w:val="2"/>
          <w:numId w:val="11"/>
        </w:numPr>
        <w:tabs>
          <w:tab w:val="left" w:pos="1134"/>
          <w:tab w:val="left" w:pos="1440"/>
        </w:tabs>
        <w:autoSpaceDE w:val="0"/>
        <w:snapToGrid w:val="0"/>
        <w:spacing w:before="120" w:after="120" w:line="276" w:lineRule="auto"/>
        <w:ind w:left="426" w:right="-709" w:firstLine="0"/>
        <w:jc w:val="both"/>
        <w:rPr>
          <w:rFonts w:ascii="Arial" w:hAnsi="Arial" w:cs="Arial"/>
          <w:color w:val="000000"/>
          <w:sz w:val="20"/>
          <w:szCs w:val="20"/>
        </w:rPr>
      </w:pPr>
      <w:r w:rsidRPr="00413DFC">
        <w:rPr>
          <w:rFonts w:ascii="Arial" w:hAnsi="Arial" w:cs="Arial"/>
          <w:bCs/>
          <w:iCs/>
          <w:color w:val="000000"/>
          <w:sz w:val="20"/>
          <w:szCs w:val="20"/>
        </w:rPr>
        <w:t>Descrição detalhada do objeto</w:t>
      </w:r>
      <w:r w:rsidR="005E6642">
        <w:rPr>
          <w:rFonts w:ascii="Arial" w:hAnsi="Arial" w:cs="Arial"/>
          <w:bCs/>
          <w:iCs/>
          <w:color w:val="000000"/>
          <w:sz w:val="20"/>
          <w:szCs w:val="20"/>
        </w:rPr>
        <w:t xml:space="preserve">, </w:t>
      </w:r>
      <w:r w:rsidR="005E6642" w:rsidRPr="001959DA">
        <w:rPr>
          <w:rFonts w:ascii="Arial" w:hAnsi="Arial" w:cs="Arial"/>
          <w:bCs/>
          <w:iCs/>
          <w:color w:val="000000"/>
          <w:sz w:val="20"/>
          <w:szCs w:val="20"/>
        </w:rPr>
        <w:t>contendo as informações similares à especificação do Termo de Referência</w:t>
      </w:r>
      <w:r w:rsidRPr="00413DFC">
        <w:rPr>
          <w:rFonts w:ascii="Arial" w:hAnsi="Arial" w:cs="Arial"/>
          <w:bCs/>
          <w:iCs/>
          <w:color w:val="000000"/>
          <w:sz w:val="20"/>
          <w:szCs w:val="20"/>
        </w:rPr>
        <w:t>: indicando, no que for aplicável</w:t>
      </w:r>
      <w:r w:rsidRPr="00413DFC">
        <w:rPr>
          <w:rFonts w:ascii="Arial" w:hAnsi="Arial" w:cs="Arial"/>
          <w:i/>
          <w:color w:val="FF0000"/>
          <w:sz w:val="20"/>
          <w:szCs w:val="20"/>
        </w:rPr>
        <w:t>;</w:t>
      </w:r>
      <w:r w:rsidR="002D6BF6">
        <w:rPr>
          <w:rFonts w:ascii="Arial" w:hAnsi="Arial" w:cs="Arial"/>
          <w:i/>
          <w:color w:val="FF0000"/>
          <w:sz w:val="20"/>
          <w:szCs w:val="20"/>
        </w:rPr>
        <w:t xml:space="preserve"> </w:t>
      </w:r>
    </w:p>
    <w:p w14:paraId="58EF6B6A" w14:textId="43504D6A" w:rsidR="00A72B79" w:rsidRPr="00413DFC" w:rsidRDefault="00CA24FB"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sz w:val="20"/>
          <w:szCs w:val="20"/>
        </w:rPr>
        <w:t xml:space="preserve">Todas as especificações do objeto contidas na proposta vinculam a </w:t>
      </w:r>
      <w:r w:rsidR="001C2C97" w:rsidRPr="00413DFC">
        <w:rPr>
          <w:rFonts w:ascii="Arial" w:hAnsi="Arial" w:cs="Arial"/>
          <w:sz w:val="20"/>
          <w:szCs w:val="20"/>
        </w:rPr>
        <w:t>Contratada</w:t>
      </w:r>
      <w:r w:rsidRPr="00413DFC">
        <w:rPr>
          <w:rFonts w:ascii="Arial" w:hAnsi="Arial" w:cs="Arial"/>
          <w:sz w:val="20"/>
          <w:szCs w:val="20"/>
        </w:rPr>
        <w:t>.</w:t>
      </w:r>
    </w:p>
    <w:p w14:paraId="09B97EF8" w14:textId="77777777" w:rsidR="00425856" w:rsidRDefault="00CA24FB"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1959DA" w:rsidRDefault="00425856"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rPr>
      </w:pPr>
      <w:r w:rsidRPr="001959DA">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5D0656BF" w:rsidR="00425856" w:rsidRPr="001959DA" w:rsidRDefault="00EA4C4D"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rPr>
      </w:pPr>
      <w:r w:rsidRPr="001959DA">
        <w:rPr>
          <w:rFonts w:ascii="Arial" w:hAnsi="Arial" w:cs="Arial"/>
          <w:color w:val="000000"/>
          <w:sz w:val="20"/>
          <w:szCs w:val="20"/>
        </w:rPr>
        <w:t xml:space="preserve">O </w:t>
      </w:r>
      <w:r w:rsidR="00CA24FB" w:rsidRPr="001959DA">
        <w:rPr>
          <w:rFonts w:ascii="Arial" w:hAnsi="Arial" w:cs="Arial"/>
          <w:color w:val="000000"/>
          <w:sz w:val="20"/>
          <w:szCs w:val="20"/>
        </w:rPr>
        <w:t xml:space="preserve">prazo de validade da proposta não será inferior a </w:t>
      </w:r>
      <w:r w:rsidR="00C45E6A">
        <w:rPr>
          <w:rFonts w:ascii="Arial" w:hAnsi="Arial" w:cs="Arial"/>
          <w:color w:val="000000"/>
          <w:sz w:val="20"/>
          <w:szCs w:val="20"/>
        </w:rPr>
        <w:t xml:space="preserve">60 </w:t>
      </w:r>
      <w:r w:rsidR="00CA24FB" w:rsidRPr="00C45E6A">
        <w:rPr>
          <w:rFonts w:ascii="Arial" w:hAnsi="Arial" w:cs="Arial"/>
          <w:bCs/>
          <w:iCs/>
          <w:sz w:val="20"/>
          <w:szCs w:val="20"/>
        </w:rPr>
        <w:t>(</w:t>
      </w:r>
      <w:r w:rsidR="00C45E6A" w:rsidRPr="00C45E6A">
        <w:rPr>
          <w:rFonts w:ascii="Arial" w:hAnsi="Arial" w:cs="Arial"/>
          <w:bCs/>
          <w:iCs/>
          <w:sz w:val="20"/>
          <w:szCs w:val="20"/>
        </w:rPr>
        <w:t>sessenta</w:t>
      </w:r>
      <w:r w:rsidR="00CA24FB" w:rsidRPr="00C45E6A">
        <w:rPr>
          <w:rFonts w:ascii="Arial" w:hAnsi="Arial" w:cs="Arial"/>
          <w:bCs/>
          <w:iCs/>
          <w:sz w:val="20"/>
          <w:szCs w:val="20"/>
        </w:rPr>
        <w:t>)</w:t>
      </w:r>
      <w:r w:rsidR="00CA24FB" w:rsidRPr="001959DA">
        <w:rPr>
          <w:rFonts w:ascii="Arial" w:hAnsi="Arial" w:cs="Arial"/>
          <w:bCs/>
          <w:iCs/>
          <w:color w:val="000000"/>
          <w:sz w:val="20"/>
          <w:szCs w:val="20"/>
        </w:rPr>
        <w:t xml:space="preserve"> dias</w:t>
      </w:r>
      <w:r w:rsidR="00CA24FB" w:rsidRPr="001959DA">
        <w:rPr>
          <w:rFonts w:ascii="Arial" w:hAnsi="Arial" w:cs="Arial"/>
          <w:b/>
          <w:color w:val="000000"/>
          <w:sz w:val="20"/>
          <w:szCs w:val="20"/>
        </w:rPr>
        <w:t>,</w:t>
      </w:r>
      <w:r w:rsidR="00CA24FB" w:rsidRPr="001959DA">
        <w:rPr>
          <w:rFonts w:ascii="Arial" w:hAnsi="Arial" w:cs="Arial"/>
          <w:color w:val="000000"/>
          <w:sz w:val="20"/>
          <w:szCs w:val="20"/>
        </w:rPr>
        <w:t xml:space="preserve"> a contar da data de sua apresentação. </w:t>
      </w:r>
    </w:p>
    <w:p w14:paraId="33A295B0" w14:textId="44DA65E7" w:rsidR="00BC54CD" w:rsidRPr="001959DA" w:rsidRDefault="00BC54CD" w:rsidP="00A55722">
      <w:pPr>
        <w:pStyle w:val="PargrafodaLista"/>
        <w:numPr>
          <w:ilvl w:val="1"/>
          <w:numId w:val="11"/>
        </w:numPr>
        <w:spacing w:before="120" w:after="120" w:line="276" w:lineRule="auto"/>
        <w:ind w:left="0" w:right="-709" w:firstLine="0"/>
        <w:contextualSpacing w:val="0"/>
        <w:jc w:val="both"/>
        <w:rPr>
          <w:rFonts w:ascii="Arial" w:hAnsi="Arial" w:cs="Arial"/>
          <w:color w:val="000000"/>
          <w:sz w:val="20"/>
          <w:szCs w:val="20"/>
        </w:rPr>
      </w:pPr>
      <w:r w:rsidRPr="001959DA">
        <w:rPr>
          <w:rFonts w:ascii="Arial" w:hAnsi="Arial" w:cs="Arial"/>
          <w:color w:val="000000"/>
          <w:sz w:val="20"/>
          <w:szCs w:val="20"/>
        </w:rPr>
        <w:t>Os licitantes devem respeitar os preços máximos estabelecidos nas normas de regência de contratações públicas federais, quando participarem de licitações públicas (Acórdão nº 1455/2018 -TCU - Plenário);</w:t>
      </w:r>
    </w:p>
    <w:p w14:paraId="7F553E13" w14:textId="66CAA6D0" w:rsidR="00BC54CD" w:rsidRPr="001959DA" w:rsidRDefault="00BC54CD" w:rsidP="00A55722">
      <w:pPr>
        <w:pStyle w:val="PargrafodaLista"/>
        <w:numPr>
          <w:ilvl w:val="2"/>
          <w:numId w:val="11"/>
        </w:numPr>
        <w:spacing w:before="120" w:after="120" w:line="276" w:lineRule="auto"/>
        <w:ind w:left="567" w:right="-709" w:firstLine="0"/>
        <w:contextualSpacing w:val="0"/>
        <w:jc w:val="both"/>
        <w:rPr>
          <w:rFonts w:ascii="Arial" w:hAnsi="Arial" w:cs="Arial"/>
          <w:color w:val="000000"/>
          <w:sz w:val="20"/>
          <w:szCs w:val="20"/>
        </w:rPr>
      </w:pPr>
      <w:r w:rsidRPr="001959DA">
        <w:rPr>
          <w:rFonts w:ascii="Arial" w:hAnsi="Arial" w:cs="Arial"/>
          <w:color w:val="000000"/>
          <w:sz w:val="20"/>
          <w:szCs w:val="20"/>
        </w:rPr>
        <w:t xml:space="preserve">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r w:rsidR="001A2704" w:rsidRPr="001959DA">
        <w:rPr>
          <w:rFonts w:ascii="Arial" w:hAnsi="Arial" w:cs="Arial"/>
          <w:color w:val="000000"/>
          <w:sz w:val="20"/>
          <w:szCs w:val="20"/>
        </w:rPr>
        <w:t>sobre-preço</w:t>
      </w:r>
      <w:r w:rsidRPr="001959DA">
        <w:rPr>
          <w:rFonts w:ascii="Arial" w:hAnsi="Arial" w:cs="Arial"/>
          <w:color w:val="000000"/>
          <w:sz w:val="20"/>
          <w:szCs w:val="20"/>
        </w:rPr>
        <w:t xml:space="preserve"> na execução do contrato.</w:t>
      </w:r>
    </w:p>
    <w:p w14:paraId="1F4FA743" w14:textId="26D00727" w:rsidR="0054016D" w:rsidRPr="00413DFC" w:rsidRDefault="009B7570" w:rsidP="00A55722">
      <w:pPr>
        <w:pStyle w:val="Nivel01"/>
        <w:numPr>
          <w:ilvl w:val="0"/>
          <w:numId w:val="11"/>
        </w:numPr>
        <w:ind w:left="0" w:firstLine="0"/>
        <w:rPr>
          <w:rFonts w:ascii="Arial" w:hAnsi="Arial" w:cs="Arial"/>
        </w:rPr>
      </w:pPr>
      <w:r w:rsidRPr="001959DA">
        <w:rPr>
          <w:rFonts w:ascii="Arial" w:hAnsi="Arial" w:cs="Arial"/>
          <w:color w:val="auto"/>
        </w:rPr>
        <w:t>DA ABERTURA DA SESSÃO, CLASSIFICAÇÃO DAS PROPOSTAS E FORMULAÇÃO DE LANCES</w:t>
      </w:r>
      <w:r w:rsidR="00C35A4C" w:rsidRPr="001959DA">
        <w:rPr>
          <w:rFonts w:ascii="Arial" w:hAnsi="Arial" w:cs="Arial"/>
          <w:color w:val="auto"/>
        </w:rPr>
        <w:t xml:space="preserve"> </w:t>
      </w:r>
    </w:p>
    <w:p w14:paraId="2ADCE530" w14:textId="454BD285" w:rsidR="00F70195" w:rsidRPr="009620E6" w:rsidRDefault="00CA24FB"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lang w:eastAsia="en-US"/>
        </w:rPr>
      </w:pPr>
      <w:r w:rsidRPr="009620E6">
        <w:rPr>
          <w:rFonts w:ascii="Arial" w:hAnsi="Arial" w:cs="Arial"/>
          <w:color w:val="000000"/>
          <w:sz w:val="20"/>
          <w:szCs w:val="20"/>
          <w:lang w:eastAsia="en-US"/>
        </w:rPr>
        <w:t xml:space="preserve">A </w:t>
      </w:r>
      <w:r w:rsidRPr="009620E6">
        <w:rPr>
          <w:rFonts w:ascii="Arial" w:hAnsi="Arial" w:cs="Arial"/>
          <w:color w:val="000000"/>
          <w:sz w:val="20"/>
          <w:szCs w:val="20"/>
        </w:rPr>
        <w:t>abertura</w:t>
      </w:r>
      <w:r w:rsidRPr="009620E6">
        <w:rPr>
          <w:rFonts w:ascii="Arial" w:hAnsi="Arial" w:cs="Arial"/>
          <w:color w:val="000000"/>
          <w:sz w:val="20"/>
          <w:szCs w:val="20"/>
          <w:lang w:eastAsia="en-US"/>
        </w:rPr>
        <w:t xml:space="preserve"> da presente licitação dar-se-á em sessão pública, por meio de sistema eletrônico, na data, horário e local indicados neste Edital.</w:t>
      </w:r>
    </w:p>
    <w:p w14:paraId="38132D1B" w14:textId="3FFCC5CA" w:rsidR="009620E6" w:rsidRPr="001959DA" w:rsidRDefault="0054016D"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 xml:space="preserve">  </w:t>
      </w:r>
      <w:r w:rsidR="00EA4C4D" w:rsidRPr="001959DA">
        <w:rPr>
          <w:rFonts w:ascii="Arial" w:hAnsi="Arial" w:cs="Arial"/>
          <w:color w:val="000000"/>
          <w:sz w:val="20"/>
          <w:szCs w:val="20"/>
          <w:lang w:eastAsia="en-US"/>
        </w:rPr>
        <w:t>O</w:t>
      </w:r>
      <w:r w:rsidR="00E06595" w:rsidRPr="001959DA">
        <w:rPr>
          <w:rFonts w:ascii="Arial" w:hAnsi="Arial" w:cs="Arial"/>
          <w:color w:val="000000"/>
          <w:sz w:val="20"/>
          <w:szCs w:val="20"/>
        </w:rPr>
        <w:t xml:space="preserve"> </w:t>
      </w:r>
      <w:r w:rsidR="00C6162E" w:rsidRPr="001959DA">
        <w:rPr>
          <w:rFonts w:ascii="Arial" w:hAnsi="Arial" w:cs="Arial"/>
          <w:color w:val="000000"/>
          <w:sz w:val="20"/>
          <w:szCs w:val="20"/>
        </w:rPr>
        <w:t>Pregoeiro</w:t>
      </w:r>
      <w:r w:rsidR="00E06595" w:rsidRPr="001959DA">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1959DA" w:rsidRDefault="009620E6" w:rsidP="00A55722">
      <w:pPr>
        <w:numPr>
          <w:ilvl w:val="2"/>
          <w:numId w:val="11"/>
        </w:numPr>
        <w:tabs>
          <w:tab w:val="left" w:pos="1134"/>
          <w:tab w:val="left" w:pos="1440"/>
        </w:tabs>
        <w:autoSpaceDE w:val="0"/>
        <w:snapToGrid w:val="0"/>
        <w:spacing w:before="120" w:after="120" w:line="276" w:lineRule="auto"/>
        <w:ind w:left="567" w:right="-709" w:firstLine="0"/>
        <w:jc w:val="both"/>
        <w:rPr>
          <w:rFonts w:ascii="Arial" w:hAnsi="Arial" w:cs="Arial"/>
          <w:color w:val="000000"/>
          <w:sz w:val="20"/>
          <w:szCs w:val="20"/>
          <w:lang w:eastAsia="en-US"/>
        </w:rPr>
      </w:pPr>
      <w:r w:rsidRPr="001959DA">
        <w:rPr>
          <w:rFonts w:ascii="Arial" w:hAnsi="Arial" w:cs="Arial"/>
          <w:color w:val="000000"/>
          <w:sz w:val="20"/>
          <w:szCs w:val="20"/>
          <w:lang w:eastAsia="en-US"/>
        </w:rPr>
        <w:t>Também será desclassificada a proposta que identifique o licitante.</w:t>
      </w:r>
    </w:p>
    <w:p w14:paraId="3DEBB654" w14:textId="5EF15697" w:rsidR="00B145CD" w:rsidRPr="00413DFC" w:rsidRDefault="00E06595" w:rsidP="00A55722">
      <w:pPr>
        <w:numPr>
          <w:ilvl w:val="2"/>
          <w:numId w:val="11"/>
        </w:numPr>
        <w:tabs>
          <w:tab w:val="left" w:pos="1134"/>
          <w:tab w:val="left" w:pos="1440"/>
        </w:tabs>
        <w:autoSpaceDE w:val="0"/>
        <w:snapToGrid w:val="0"/>
        <w:spacing w:before="120" w:after="120" w:line="276" w:lineRule="auto"/>
        <w:ind w:left="567" w:right="-709" w:firstLine="0"/>
        <w:jc w:val="both"/>
        <w:rPr>
          <w:rFonts w:ascii="Arial" w:hAnsi="Arial" w:cs="Arial"/>
          <w:color w:val="000000"/>
          <w:sz w:val="20"/>
          <w:szCs w:val="20"/>
          <w:lang w:eastAsia="en-US"/>
        </w:rPr>
      </w:pPr>
      <w:r w:rsidRPr="00413DFC">
        <w:rPr>
          <w:rFonts w:ascii="Arial" w:hAnsi="Arial" w:cs="Arial"/>
          <w:color w:val="000000"/>
          <w:sz w:val="20"/>
          <w:szCs w:val="20"/>
        </w:rPr>
        <w:t>A desclassificação será sempre fundamentada e registrada no sistema, com acompanhamento em tempo real por todos os participantes.</w:t>
      </w:r>
    </w:p>
    <w:p w14:paraId="16BE7BC6" w14:textId="324B0DB5" w:rsidR="00B145CD" w:rsidRPr="00413DFC" w:rsidRDefault="00E06595" w:rsidP="00A55722">
      <w:pPr>
        <w:numPr>
          <w:ilvl w:val="2"/>
          <w:numId w:val="11"/>
        </w:numPr>
        <w:tabs>
          <w:tab w:val="left" w:pos="1134"/>
          <w:tab w:val="left" w:pos="1440"/>
        </w:tabs>
        <w:autoSpaceDE w:val="0"/>
        <w:snapToGrid w:val="0"/>
        <w:spacing w:before="120" w:after="120" w:line="276" w:lineRule="auto"/>
        <w:ind w:left="567" w:right="-709" w:firstLine="0"/>
        <w:jc w:val="both"/>
        <w:rPr>
          <w:rFonts w:ascii="Arial" w:hAnsi="Arial" w:cs="Arial"/>
          <w:color w:val="000000"/>
          <w:sz w:val="20"/>
          <w:szCs w:val="20"/>
          <w:lang w:eastAsia="en-US"/>
        </w:rPr>
      </w:pPr>
      <w:r w:rsidRPr="00413DFC">
        <w:rPr>
          <w:rFonts w:ascii="Arial" w:hAnsi="Arial" w:cs="Arial"/>
          <w:color w:val="000000"/>
          <w:sz w:val="20"/>
          <w:szCs w:val="20"/>
        </w:rPr>
        <w:t>A não desclassificação da proposta não impede o seu julgamento definitivo</w:t>
      </w:r>
      <w:r w:rsidR="00F92513" w:rsidRPr="00413DFC">
        <w:rPr>
          <w:rFonts w:ascii="Arial" w:hAnsi="Arial" w:cs="Arial"/>
          <w:color w:val="000000"/>
          <w:sz w:val="20"/>
          <w:szCs w:val="20"/>
        </w:rPr>
        <w:t xml:space="preserve"> em sentido contrário</w:t>
      </w:r>
      <w:r w:rsidRPr="00413DFC">
        <w:rPr>
          <w:rFonts w:ascii="Arial" w:hAnsi="Arial" w:cs="Arial"/>
          <w:color w:val="000000"/>
          <w:sz w:val="20"/>
          <w:szCs w:val="20"/>
        </w:rPr>
        <w:t>, levado a efeito na fase de aceitação.</w:t>
      </w:r>
    </w:p>
    <w:p w14:paraId="7DC11EC9" w14:textId="2B3F241A" w:rsidR="00B145CD" w:rsidRPr="00413DFC" w:rsidRDefault="00CA24FB"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t>O sistema ordenará automaticamente as propostas classificadas, sendo que somente estas</w:t>
      </w:r>
      <w:r w:rsidR="00F70195" w:rsidRPr="00413DFC">
        <w:rPr>
          <w:rFonts w:ascii="Arial" w:hAnsi="Arial" w:cs="Arial"/>
          <w:color w:val="000000"/>
          <w:sz w:val="20"/>
          <w:szCs w:val="20"/>
        </w:rPr>
        <w:t xml:space="preserve"> participarão da fase de lances.</w:t>
      </w:r>
    </w:p>
    <w:p w14:paraId="11E9CB65" w14:textId="35A15C19" w:rsidR="00F70195" w:rsidRPr="00413DFC" w:rsidRDefault="00CA24FB"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lastRenderedPageBreak/>
        <w:t xml:space="preserve">O sistema disponibilizará campo próprio para troca de </w:t>
      </w:r>
      <w:r w:rsidR="002B7EB0" w:rsidRPr="00413DFC">
        <w:rPr>
          <w:rFonts w:ascii="Arial" w:hAnsi="Arial" w:cs="Arial"/>
          <w:color w:val="000000"/>
          <w:sz w:val="20"/>
          <w:szCs w:val="20"/>
        </w:rPr>
        <w:t>mensagens</w:t>
      </w:r>
      <w:r w:rsidRPr="00413DFC">
        <w:rPr>
          <w:rFonts w:ascii="Arial" w:hAnsi="Arial" w:cs="Arial"/>
          <w:color w:val="000000"/>
          <w:sz w:val="20"/>
          <w:szCs w:val="20"/>
        </w:rPr>
        <w:t xml:space="preserve"> entre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e os licitantes.</w:t>
      </w:r>
    </w:p>
    <w:p w14:paraId="7BA5F6E1" w14:textId="3DC3F80D" w:rsidR="00B30BC2" w:rsidRPr="00413DFC" w:rsidRDefault="00EA4C4D"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 </w:t>
      </w:r>
      <w:r w:rsidR="00CA24FB" w:rsidRPr="00413DFC">
        <w:rPr>
          <w:rFonts w:ascii="Arial" w:hAnsi="Arial" w:cs="Arial"/>
          <w:color w:val="000000"/>
          <w:sz w:val="20"/>
          <w:szCs w:val="20"/>
        </w:rPr>
        <w:t xml:space="preserve">Iniciada a etapa competitiva, os licitantes deverão encaminhar lances </w:t>
      </w:r>
      <w:r w:rsidR="00CA24FB" w:rsidRPr="00413DFC">
        <w:rPr>
          <w:rFonts w:ascii="Arial" w:hAnsi="Arial" w:cs="Arial"/>
          <w:color w:val="000000"/>
          <w:sz w:val="20"/>
          <w:szCs w:val="20"/>
          <w:lang w:eastAsia="en-US"/>
        </w:rPr>
        <w:t>exclusivamente por meio d</w:t>
      </w:r>
      <w:r w:rsidR="00205034" w:rsidRPr="00413DFC">
        <w:rPr>
          <w:rFonts w:ascii="Arial" w:hAnsi="Arial" w:cs="Arial"/>
          <w:color w:val="000000"/>
          <w:sz w:val="20"/>
          <w:szCs w:val="20"/>
          <w:lang w:eastAsia="en-US"/>
        </w:rPr>
        <w:t>o</w:t>
      </w:r>
      <w:r w:rsidR="00CA24FB" w:rsidRPr="00413DFC">
        <w:rPr>
          <w:rFonts w:ascii="Arial" w:hAnsi="Arial" w:cs="Arial"/>
          <w:color w:val="000000"/>
          <w:sz w:val="20"/>
          <w:szCs w:val="20"/>
          <w:lang w:eastAsia="en-US"/>
        </w:rPr>
        <w:t xml:space="preserve"> sistema eletrônico, sendo imediatamente</w:t>
      </w:r>
      <w:r w:rsidR="00CA24FB" w:rsidRPr="00413DFC">
        <w:rPr>
          <w:rFonts w:ascii="Arial" w:hAnsi="Arial" w:cs="Arial"/>
          <w:color w:val="000000"/>
          <w:sz w:val="20"/>
          <w:szCs w:val="20"/>
        </w:rPr>
        <w:t xml:space="preserve"> informados do seu recebimento e do valor consignado no registro. </w:t>
      </w:r>
    </w:p>
    <w:p w14:paraId="28FD200F" w14:textId="3EAC43DA" w:rsidR="00B30BC2" w:rsidRPr="00315E84" w:rsidRDefault="00B30BC2" w:rsidP="00A55722">
      <w:pPr>
        <w:numPr>
          <w:ilvl w:val="2"/>
          <w:numId w:val="11"/>
        </w:numPr>
        <w:tabs>
          <w:tab w:val="left" w:pos="1440"/>
        </w:tabs>
        <w:autoSpaceDE w:val="0"/>
        <w:snapToGrid w:val="0"/>
        <w:spacing w:before="120" w:after="120" w:line="276" w:lineRule="auto"/>
        <w:ind w:left="1134" w:hanging="708"/>
        <w:jc w:val="both"/>
        <w:rPr>
          <w:rFonts w:ascii="Arial" w:hAnsi="Arial" w:cs="Arial"/>
          <w:sz w:val="20"/>
          <w:szCs w:val="20"/>
        </w:rPr>
      </w:pPr>
      <w:r w:rsidRPr="00315E84">
        <w:rPr>
          <w:rFonts w:ascii="Arial" w:hAnsi="Arial" w:cs="Arial"/>
          <w:sz w:val="20"/>
          <w:szCs w:val="20"/>
        </w:rPr>
        <w:t xml:space="preserve">O </w:t>
      </w:r>
      <w:r w:rsidR="00CA24FB" w:rsidRPr="00315E84">
        <w:rPr>
          <w:rFonts w:ascii="Arial" w:hAnsi="Arial" w:cs="Arial"/>
          <w:sz w:val="20"/>
          <w:szCs w:val="20"/>
        </w:rPr>
        <w:t xml:space="preserve">lance </w:t>
      </w:r>
      <w:r w:rsidR="00CA24FB" w:rsidRPr="00D86F85">
        <w:rPr>
          <w:rFonts w:ascii="Arial" w:hAnsi="Arial" w:cs="Arial"/>
          <w:sz w:val="20"/>
          <w:szCs w:val="20"/>
        </w:rPr>
        <w:t>deverá ser ofertado pelo percentual de desconto</w:t>
      </w:r>
      <w:r w:rsidR="00CA24FB" w:rsidRPr="00315E84">
        <w:rPr>
          <w:rFonts w:ascii="Arial" w:hAnsi="Arial" w:cs="Arial"/>
          <w:i/>
          <w:sz w:val="20"/>
          <w:szCs w:val="20"/>
        </w:rPr>
        <w:t>.</w:t>
      </w:r>
    </w:p>
    <w:p w14:paraId="4F0E5B63" w14:textId="77777777" w:rsidR="00BD1AC1" w:rsidRDefault="00CA24FB"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t>Os licitantes poderão oferecer lances sucessivos, observando o horário fixado para abertura da sessão e as regras estabelecidas no Edital.</w:t>
      </w:r>
    </w:p>
    <w:p w14:paraId="3517EFE5" w14:textId="77777777" w:rsidR="00BD1AC1" w:rsidRPr="00BD1AC1" w:rsidRDefault="00BD1AC1" w:rsidP="00A55722">
      <w:pPr>
        <w:pStyle w:val="PargrafodaLista"/>
        <w:numPr>
          <w:ilvl w:val="1"/>
          <w:numId w:val="11"/>
        </w:numPr>
        <w:tabs>
          <w:tab w:val="left" w:pos="426"/>
        </w:tabs>
        <w:spacing w:before="120" w:after="120" w:line="276" w:lineRule="auto"/>
        <w:ind w:left="0" w:right="-709" w:firstLine="0"/>
        <w:contextualSpacing w:val="0"/>
        <w:jc w:val="both"/>
        <w:rPr>
          <w:rFonts w:ascii="Arial" w:hAnsi="Arial" w:cs="Arial"/>
          <w:color w:val="000000"/>
          <w:sz w:val="20"/>
          <w:szCs w:val="20"/>
        </w:rPr>
      </w:pPr>
      <w:r w:rsidRPr="00BD1AC1">
        <w:rPr>
          <w:rFonts w:cs="Arial"/>
        </w:rPr>
        <w:t>O licitante somente poderá oferecer lance inferior ao último por ele ofertado e registrado pelo sistema.</w:t>
      </w:r>
    </w:p>
    <w:p w14:paraId="6B3F02F0" w14:textId="4DCCFE63" w:rsidR="007B1E12" w:rsidRPr="001959DA" w:rsidRDefault="000526DD" w:rsidP="00A55722">
      <w:pPr>
        <w:pStyle w:val="PargrafodaLista"/>
        <w:numPr>
          <w:ilvl w:val="1"/>
          <w:numId w:val="11"/>
        </w:numPr>
        <w:spacing w:before="120" w:after="120" w:line="276" w:lineRule="auto"/>
        <w:ind w:left="425" w:right="-709" w:hanging="425"/>
        <w:contextualSpacing w:val="0"/>
        <w:jc w:val="both"/>
        <w:rPr>
          <w:rFonts w:ascii="Arial" w:hAnsi="Arial" w:cs="Arial"/>
          <w:sz w:val="20"/>
          <w:szCs w:val="20"/>
        </w:rPr>
      </w:pPr>
      <w:r w:rsidRPr="001959DA">
        <w:rPr>
          <w:rFonts w:ascii="Arial" w:hAnsi="Arial" w:cs="Arial"/>
          <w:sz w:val="20"/>
          <w:szCs w:val="20"/>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14:paraId="10B7BD24" w14:textId="4EB5CC8F" w:rsidR="003B47AE" w:rsidRPr="001959DA" w:rsidRDefault="000526DD" w:rsidP="00A55722">
      <w:pPr>
        <w:pStyle w:val="PargrafodaLista"/>
        <w:numPr>
          <w:ilvl w:val="1"/>
          <w:numId w:val="11"/>
        </w:numPr>
        <w:spacing w:before="120" w:after="120" w:line="276" w:lineRule="auto"/>
        <w:ind w:left="425" w:right="-709" w:hanging="425"/>
        <w:contextualSpacing w:val="0"/>
        <w:jc w:val="both"/>
        <w:rPr>
          <w:rFonts w:ascii="Arial" w:hAnsi="Arial" w:cs="Arial"/>
          <w:sz w:val="20"/>
          <w:szCs w:val="20"/>
        </w:rPr>
      </w:pPr>
      <w:r w:rsidRPr="001959DA">
        <w:rPr>
          <w:rFonts w:ascii="Arial" w:hAnsi="Arial" w:cs="Arial"/>
          <w:sz w:val="20"/>
          <w:szCs w:val="20"/>
        </w:rPr>
        <w:t>Em caso de falha no sistema, os lances em desacordo com o subitem anterior deverão ser desconsiderados pelo pregoeiro, devendo a ocorrência ser comunicada imediatamente à Secretaria de Gestão do Ministério do Planejamento, Desenvolvimento e Gestão;</w:t>
      </w:r>
    </w:p>
    <w:p w14:paraId="04FC6BAB" w14:textId="210C8929" w:rsidR="000526DD" w:rsidRPr="001959DA" w:rsidRDefault="000526DD" w:rsidP="00A55722">
      <w:pPr>
        <w:pStyle w:val="PargrafodaLista"/>
        <w:numPr>
          <w:ilvl w:val="2"/>
          <w:numId w:val="11"/>
        </w:numPr>
        <w:spacing w:before="120" w:after="120" w:line="276" w:lineRule="auto"/>
        <w:ind w:left="567" w:right="-709" w:firstLine="0"/>
        <w:contextualSpacing w:val="0"/>
        <w:jc w:val="both"/>
        <w:rPr>
          <w:rFonts w:ascii="Arial" w:hAnsi="Arial" w:cs="Arial"/>
          <w:sz w:val="20"/>
          <w:szCs w:val="20"/>
        </w:rPr>
      </w:pPr>
      <w:r w:rsidRPr="001959DA">
        <w:rPr>
          <w:rFonts w:ascii="Arial" w:hAnsi="Arial" w:cs="Arial"/>
          <w:sz w:val="20"/>
          <w:szCs w:val="20"/>
        </w:rPr>
        <w:t>Na hipótese do subitem anterior, a ocorrência será registrada em campo próprio do sistema.</w:t>
      </w:r>
    </w:p>
    <w:p w14:paraId="680B1092" w14:textId="71088655" w:rsidR="00B145CD" w:rsidRPr="00413DFC" w:rsidRDefault="00CA24FB"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Não serão aceitos dois ou mais lances de mesmo valor, prevalecendo aquele que for recebido e registrado em primeiro lugar. </w:t>
      </w:r>
    </w:p>
    <w:p w14:paraId="0B87A435" w14:textId="6D01B14C" w:rsidR="00B145CD" w:rsidRPr="00413DFC" w:rsidRDefault="00CA24FB"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t>Durante o transcurso</w:t>
      </w:r>
      <w:r w:rsidR="004D067A" w:rsidRPr="00413DFC">
        <w:rPr>
          <w:rFonts w:ascii="Arial" w:hAnsi="Arial" w:cs="Arial"/>
          <w:color w:val="000000"/>
          <w:sz w:val="20"/>
          <w:szCs w:val="20"/>
        </w:rPr>
        <w:t xml:space="preserve"> </w:t>
      </w:r>
      <w:r w:rsidRPr="00413DFC">
        <w:rPr>
          <w:rFonts w:ascii="Arial" w:hAnsi="Arial" w:cs="Arial"/>
          <w:color w:val="000000"/>
          <w:sz w:val="20"/>
          <w:szCs w:val="20"/>
        </w:rPr>
        <w:t xml:space="preserve">da sessão pública, os licitantes serão informados, em tempo real, do valor do menor lance registrado, vedada a identificação do licitante. </w:t>
      </w:r>
    </w:p>
    <w:p w14:paraId="6DB33FB2" w14:textId="782DF433" w:rsidR="00B145CD" w:rsidRPr="00413DFC" w:rsidRDefault="00CA24FB"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No caso de desconexão com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no decorrer da etapa competitiva do Pregão, o sistema eletrônico poderá permanecer acessível aos licitantes para a recepção dos lances. </w:t>
      </w:r>
    </w:p>
    <w:p w14:paraId="11C39EEB" w14:textId="1C0D8EED" w:rsidR="00B30BC2" w:rsidRDefault="00CA24FB"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Se a desconexão perdurar por tempo superior a 10 (dez) minutos, a sessão será suspensa e terá reinício somente após comunicação expressa do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aos participantes. </w:t>
      </w:r>
    </w:p>
    <w:p w14:paraId="26F067C8" w14:textId="146D6E3E" w:rsidR="00C25B02" w:rsidRPr="00413DFC" w:rsidRDefault="00C25B02"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rPr>
      </w:pPr>
      <w:r>
        <w:rPr>
          <w:rFonts w:ascii="Arial" w:hAnsi="Arial" w:cs="Arial"/>
          <w:color w:val="000000"/>
          <w:sz w:val="20"/>
          <w:szCs w:val="20"/>
        </w:rPr>
        <w:t>O Critério de julgamento adotado será o menor preço,</w:t>
      </w:r>
      <w:r w:rsidR="00494E37">
        <w:rPr>
          <w:rFonts w:ascii="Arial" w:hAnsi="Arial" w:cs="Arial"/>
          <w:color w:val="000000"/>
          <w:sz w:val="20"/>
          <w:szCs w:val="20"/>
        </w:rPr>
        <w:t xml:space="preserve"> conforme definido neste Edital e seus anexos. </w:t>
      </w:r>
    </w:p>
    <w:p w14:paraId="109F8395" w14:textId="7EC7728A" w:rsidR="00B145CD" w:rsidRPr="00413DFC" w:rsidRDefault="00CA24FB"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A etapa de lances da sessão pública será encerrada por decisão do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O sistema eletrônico encaminhará aviso de fechamento iminente dos lances, após o que transcorrerá </w:t>
      </w:r>
      <w:r w:rsidR="00055271" w:rsidRPr="00413DFC">
        <w:rPr>
          <w:rFonts w:ascii="Arial" w:hAnsi="Arial" w:cs="Arial"/>
          <w:color w:val="000000"/>
          <w:sz w:val="20"/>
          <w:szCs w:val="20"/>
        </w:rPr>
        <w:t>período</w:t>
      </w:r>
      <w:r w:rsidRPr="00413DFC">
        <w:rPr>
          <w:rFonts w:ascii="Arial" w:hAnsi="Arial" w:cs="Arial"/>
          <w:color w:val="000000"/>
          <w:sz w:val="20"/>
          <w:szCs w:val="20"/>
        </w:rPr>
        <w:t xml:space="preserve"> de até 30 (trinta) minutos, aleatoriamente determinado pelo sistema, findo o qual será automaticamente encerrada a recepção de lances. </w:t>
      </w:r>
    </w:p>
    <w:p w14:paraId="52879E9B" w14:textId="15CE301D" w:rsidR="00B145CD" w:rsidRPr="00413DFC" w:rsidRDefault="00CA24FB"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lang w:eastAsia="en-US"/>
        </w:rPr>
      </w:pPr>
      <w:r w:rsidRPr="00413DFC">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346551CF" w14:textId="77777777" w:rsidR="007F2093" w:rsidRPr="001959DA" w:rsidRDefault="007F2093"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2D5ABFFC" w14:textId="77777777" w:rsidR="00342CB9" w:rsidRPr="001959DA" w:rsidRDefault="00342CB9" w:rsidP="00A55722">
      <w:pPr>
        <w:pStyle w:val="PargrafodaLista"/>
        <w:numPr>
          <w:ilvl w:val="1"/>
          <w:numId w:val="11"/>
        </w:numPr>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lastRenderedPageBreak/>
        <w:t>Nessas condições, as propostas de microempresas e empresas de pequeno porte que se encontrarem na faixa de até 5% (cinco por cento) acima da proposta ou lance de menor preço serão consideradas empatadas com a primeira colocada.</w:t>
      </w:r>
    </w:p>
    <w:p w14:paraId="647D6CA0" w14:textId="3755996C" w:rsidR="00B145CD" w:rsidRPr="001959DA" w:rsidRDefault="00CA24FB" w:rsidP="00A55722">
      <w:pPr>
        <w:pStyle w:val="PargrafodaLista"/>
        <w:numPr>
          <w:ilvl w:val="1"/>
          <w:numId w:val="11"/>
        </w:numPr>
        <w:spacing w:before="120" w:after="120" w:line="276" w:lineRule="auto"/>
        <w:ind w:left="0" w:right="-709" w:firstLine="0"/>
        <w:contextualSpacing w:val="0"/>
        <w:jc w:val="both"/>
        <w:rPr>
          <w:rFonts w:ascii="Arial" w:hAnsi="Arial" w:cs="Arial"/>
          <w:color w:val="000000"/>
          <w:sz w:val="20"/>
          <w:szCs w:val="20"/>
          <w:lang w:eastAsia="en-US"/>
        </w:rPr>
      </w:pPr>
      <w:r w:rsidRPr="009713C6">
        <w:rPr>
          <w:rFonts w:ascii="Arial" w:hAnsi="Arial" w:cs="Arial"/>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1959DA" w:rsidRDefault="00342CB9" w:rsidP="00A55722">
      <w:pPr>
        <w:pStyle w:val="PargrafodaLista"/>
        <w:numPr>
          <w:ilvl w:val="1"/>
          <w:numId w:val="11"/>
        </w:numPr>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1959DA" w:rsidRDefault="009B7570" w:rsidP="00A55722">
      <w:pPr>
        <w:pStyle w:val="PargrafodaLista"/>
        <w:numPr>
          <w:ilvl w:val="1"/>
          <w:numId w:val="11"/>
        </w:numPr>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F49BB74" w14:textId="7A15E371" w:rsidR="0018613B" w:rsidRPr="001959DA" w:rsidRDefault="0018613B" w:rsidP="00A55722">
      <w:pPr>
        <w:pStyle w:val="PargrafodaLista"/>
        <w:numPr>
          <w:ilvl w:val="1"/>
          <w:numId w:val="11"/>
        </w:numPr>
        <w:spacing w:before="120" w:after="120" w:line="276" w:lineRule="auto"/>
        <w:ind w:left="0" w:right="-709" w:firstLine="0"/>
        <w:contextualSpacing w:val="0"/>
        <w:jc w:val="both"/>
        <w:rPr>
          <w:rFonts w:ascii="Arial" w:hAnsi="Arial" w:cs="Arial"/>
          <w:color w:val="000000"/>
          <w:sz w:val="20"/>
          <w:szCs w:val="20"/>
          <w:lang w:eastAsia="en-US"/>
        </w:rPr>
      </w:pPr>
      <w:r w:rsidRPr="009713C6">
        <w:rPr>
          <w:rFonts w:ascii="Arial" w:hAnsi="Arial" w:cs="Arial"/>
          <w:color w:val="000000"/>
          <w:sz w:val="20"/>
          <w:szCs w:val="20"/>
          <w:lang w:eastAsia="en-US"/>
        </w:rPr>
        <w:t>Quando houver propostas beneficiadas com as margens de preferência em relação ao produto estrangeiro, o critério de desempate será aplicado exclusivamente entre as propostas que fizerem jus às margens de preferência, conforme regulamento.</w:t>
      </w:r>
      <w:r w:rsidR="00342CB9" w:rsidRPr="009713C6">
        <w:rPr>
          <w:rFonts w:ascii="Arial" w:hAnsi="Arial" w:cs="Arial"/>
          <w:color w:val="000000"/>
          <w:sz w:val="20"/>
          <w:szCs w:val="20"/>
          <w:lang w:eastAsia="en-US"/>
        </w:rPr>
        <w:t xml:space="preserve"> </w:t>
      </w:r>
    </w:p>
    <w:p w14:paraId="40876A55" w14:textId="2E7CD6B3" w:rsidR="00342CB9" w:rsidRPr="001959DA" w:rsidRDefault="00342CB9" w:rsidP="00A55722">
      <w:pPr>
        <w:pStyle w:val="PargrafodaLista"/>
        <w:numPr>
          <w:ilvl w:val="1"/>
          <w:numId w:val="11"/>
        </w:numPr>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Só se considera empate entre propostas iguais, não seguidas de lances. Lances equivalentes não serão considerados iguais, uma vez que a ordem de apresentação pelos licitantes é utilizada como um dos critérios de classificação.</w:t>
      </w:r>
    </w:p>
    <w:p w14:paraId="260703AA" w14:textId="55ACB46A" w:rsidR="00342CB9" w:rsidRPr="001959DA" w:rsidRDefault="00342CB9" w:rsidP="00A55722">
      <w:pPr>
        <w:pStyle w:val="PargrafodaLista"/>
        <w:numPr>
          <w:ilvl w:val="1"/>
          <w:numId w:val="11"/>
        </w:numPr>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 xml:space="preserve">Havendo eventual empate entre propostas, o critério de desempate será aquele previsto no art. 3º, § 2º, da Lei nº 8.666, de 1993, assegurando-se a preferência, sucessivamente, aos </w:t>
      </w:r>
      <w:r w:rsidR="00B678DB" w:rsidRPr="001959DA">
        <w:rPr>
          <w:rFonts w:ascii="Arial" w:hAnsi="Arial" w:cs="Arial"/>
          <w:color w:val="000000"/>
          <w:sz w:val="20"/>
          <w:szCs w:val="20"/>
          <w:lang w:eastAsia="en-US"/>
        </w:rPr>
        <w:t>bens</w:t>
      </w:r>
      <w:r w:rsidR="001959DA">
        <w:rPr>
          <w:rFonts w:ascii="Arial" w:hAnsi="Arial" w:cs="Arial"/>
          <w:color w:val="000000"/>
          <w:sz w:val="20"/>
          <w:szCs w:val="20"/>
          <w:lang w:eastAsia="en-US"/>
        </w:rPr>
        <w:t xml:space="preserve"> </w:t>
      </w:r>
      <w:r w:rsidR="00B678DB" w:rsidRPr="001959DA">
        <w:rPr>
          <w:rFonts w:ascii="Arial" w:hAnsi="Arial" w:cs="Arial"/>
          <w:color w:val="000000"/>
          <w:sz w:val="20"/>
          <w:szCs w:val="20"/>
          <w:lang w:eastAsia="en-US"/>
        </w:rPr>
        <w:t>fornecidos</w:t>
      </w:r>
      <w:r w:rsidRPr="001959DA">
        <w:rPr>
          <w:rFonts w:ascii="Arial" w:hAnsi="Arial" w:cs="Arial"/>
          <w:color w:val="000000"/>
          <w:sz w:val="20"/>
          <w:szCs w:val="20"/>
          <w:lang w:eastAsia="en-US"/>
        </w:rPr>
        <w:t>:</w:t>
      </w:r>
    </w:p>
    <w:p w14:paraId="762460DA" w14:textId="0316BC16" w:rsidR="00342CB9" w:rsidRPr="001959DA" w:rsidRDefault="00342CB9" w:rsidP="00A55722">
      <w:pPr>
        <w:pStyle w:val="PargrafodaLista"/>
        <w:numPr>
          <w:ilvl w:val="2"/>
          <w:numId w:val="11"/>
        </w:numPr>
        <w:spacing w:before="120" w:after="120" w:line="276" w:lineRule="auto"/>
        <w:ind w:left="709"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 xml:space="preserve">por empresas brasileiras; </w:t>
      </w:r>
    </w:p>
    <w:p w14:paraId="6CA49210" w14:textId="793F1D94" w:rsidR="00342CB9" w:rsidRPr="001959DA" w:rsidRDefault="00342CB9" w:rsidP="00A55722">
      <w:pPr>
        <w:pStyle w:val="PargrafodaLista"/>
        <w:numPr>
          <w:ilvl w:val="2"/>
          <w:numId w:val="11"/>
        </w:numPr>
        <w:spacing w:before="120" w:after="120" w:line="276" w:lineRule="auto"/>
        <w:ind w:left="709"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por empresas que invistam em pesquisa e no desenvolvimento de tecnologia no País;</w:t>
      </w:r>
    </w:p>
    <w:p w14:paraId="00846E39" w14:textId="2B2F22F3" w:rsidR="00342CB9" w:rsidRPr="001959DA" w:rsidRDefault="001959DA" w:rsidP="00A55722">
      <w:pPr>
        <w:pStyle w:val="PargrafodaLista"/>
        <w:numPr>
          <w:ilvl w:val="2"/>
          <w:numId w:val="11"/>
        </w:numPr>
        <w:spacing w:before="120" w:after="120" w:line="276" w:lineRule="auto"/>
        <w:ind w:left="709" w:right="-709"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p</w:t>
      </w:r>
      <w:r w:rsidR="00342CB9" w:rsidRPr="001959DA">
        <w:rPr>
          <w:rFonts w:ascii="Arial" w:hAnsi="Arial" w:cs="Arial"/>
          <w:color w:val="000000"/>
          <w:sz w:val="20"/>
          <w:szCs w:val="20"/>
          <w:lang w:eastAsia="en-US"/>
        </w:rPr>
        <w:t>or empresas que comprovem cumprimento de reserva de cargos prevista em lei para pessoa com deficiência ou para reabilitado da Previdência Social e que atendam às regras de acessibilidade previstas na legislação.</w:t>
      </w:r>
    </w:p>
    <w:p w14:paraId="73851E4D" w14:textId="77777777" w:rsidR="00342CB9" w:rsidRPr="001959DA" w:rsidRDefault="00342CB9"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 xml:space="preserve">Persistindo o empate entre propostas, será aplicado o sorteio como critério de desempate. </w:t>
      </w:r>
    </w:p>
    <w:p w14:paraId="54E86682" w14:textId="77777777" w:rsidR="00342CB9" w:rsidRPr="001959DA" w:rsidRDefault="00342CB9"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14:paraId="72B17C3D" w14:textId="77777777" w:rsidR="00342CB9" w:rsidRPr="001959DA" w:rsidRDefault="00342CB9"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A negociação será realizada por meio do sistema, podendo ser acompanhada pelos demais licitantes.</w:t>
      </w:r>
    </w:p>
    <w:p w14:paraId="1DF82966" w14:textId="77777777" w:rsidR="00342CB9" w:rsidRPr="001959DA" w:rsidRDefault="00342CB9" w:rsidP="00A55722">
      <w:pPr>
        <w:pStyle w:val="PargrafodaLista"/>
        <w:numPr>
          <w:ilvl w:val="1"/>
          <w:numId w:val="11"/>
        </w:numPr>
        <w:tabs>
          <w:tab w:val="left" w:pos="567"/>
        </w:tabs>
        <w:spacing w:before="120" w:after="120" w:line="276" w:lineRule="auto"/>
        <w:ind w:left="0" w:right="-709" w:firstLine="0"/>
        <w:contextualSpacing w:val="0"/>
        <w:jc w:val="both"/>
        <w:rPr>
          <w:rFonts w:ascii="Arial" w:hAnsi="Arial" w:cs="Arial"/>
          <w:color w:val="000000"/>
          <w:sz w:val="20"/>
          <w:szCs w:val="20"/>
          <w:lang w:eastAsia="en-US"/>
        </w:rPr>
      </w:pPr>
      <w:r w:rsidRPr="001959DA">
        <w:rPr>
          <w:rFonts w:ascii="Arial" w:hAnsi="Arial" w:cs="Arial"/>
          <w:color w:val="000000"/>
          <w:sz w:val="20"/>
          <w:szCs w:val="20"/>
          <w:lang w:eastAsia="en-US"/>
        </w:rPr>
        <w:t>Após a negociação do preço, o Pregoeiro iniciará a fase de aceitação e julgamento da proposta.</w:t>
      </w:r>
    </w:p>
    <w:p w14:paraId="6F4B673C" w14:textId="57792B5D" w:rsidR="00CA24FB" w:rsidRPr="00413DFC" w:rsidRDefault="00CA24FB" w:rsidP="00A55722">
      <w:pPr>
        <w:pStyle w:val="Nivel01"/>
        <w:numPr>
          <w:ilvl w:val="0"/>
          <w:numId w:val="11"/>
        </w:numPr>
        <w:ind w:left="0" w:firstLine="0"/>
        <w:rPr>
          <w:rFonts w:ascii="Arial" w:hAnsi="Arial" w:cs="Arial"/>
        </w:rPr>
      </w:pPr>
      <w:r w:rsidRPr="00413DFC">
        <w:rPr>
          <w:rFonts w:ascii="Arial" w:hAnsi="Arial" w:cs="Arial"/>
          <w:lang w:eastAsia="en-US"/>
        </w:rPr>
        <w:t>DA ACEITABILIDADE DA PROPOSTA VENCEDORA.</w:t>
      </w:r>
    </w:p>
    <w:p w14:paraId="3AC45691" w14:textId="7F757A93" w:rsidR="00CA24FB" w:rsidRPr="00413DFC" w:rsidRDefault="00CA24FB" w:rsidP="00A55722">
      <w:pPr>
        <w:pStyle w:val="PargrafodaLista"/>
        <w:numPr>
          <w:ilvl w:val="1"/>
          <w:numId w:val="12"/>
        </w:numPr>
        <w:tabs>
          <w:tab w:val="left" w:pos="426"/>
        </w:tabs>
        <w:spacing w:before="120" w:after="120" w:line="276" w:lineRule="auto"/>
        <w:ind w:left="0" w:right="-708" w:firstLine="0"/>
        <w:contextualSpacing w:val="0"/>
        <w:jc w:val="both"/>
        <w:rPr>
          <w:rFonts w:ascii="Arial" w:hAnsi="Arial" w:cs="Arial"/>
        </w:rPr>
      </w:pPr>
      <w:r w:rsidRPr="00413DFC">
        <w:rPr>
          <w:rFonts w:ascii="Arial" w:hAnsi="Arial" w:cs="Arial"/>
          <w:sz w:val="20"/>
          <w:szCs w:val="20"/>
          <w:lang w:eastAsia="en-US"/>
        </w:rPr>
        <w:t xml:space="preserve">Encerrada a etapa de lances e depois da verificação de possível empate, o </w:t>
      </w:r>
      <w:r w:rsidR="00C6162E" w:rsidRPr="00413DFC">
        <w:rPr>
          <w:rFonts w:ascii="Arial" w:hAnsi="Arial" w:cs="Arial"/>
          <w:sz w:val="20"/>
          <w:szCs w:val="20"/>
          <w:lang w:eastAsia="en-US"/>
        </w:rPr>
        <w:t>Pregoeiro</w:t>
      </w:r>
      <w:r w:rsidRPr="00413DFC">
        <w:rPr>
          <w:rFonts w:ascii="Arial" w:hAnsi="Arial" w:cs="Arial"/>
          <w:sz w:val="20"/>
          <w:szCs w:val="20"/>
          <w:lang w:eastAsia="en-US"/>
        </w:rPr>
        <w:t xml:space="preserve"> examinará a proposta classificada em primeiro lugar</w:t>
      </w:r>
      <w:r w:rsidR="00313B45" w:rsidRPr="00413DFC">
        <w:rPr>
          <w:rFonts w:ascii="Arial" w:hAnsi="Arial" w:cs="Arial"/>
          <w:color w:val="000000"/>
          <w:sz w:val="20"/>
          <w:szCs w:val="20"/>
          <w:bdr w:val="none" w:sz="0" w:space="0" w:color="auto" w:frame="1"/>
        </w:rPr>
        <w:t xml:space="preserve"> quanto </w:t>
      </w:r>
      <w:r w:rsidR="00B14140" w:rsidRPr="00413DFC">
        <w:rPr>
          <w:rFonts w:ascii="Arial" w:hAnsi="Arial" w:cs="Arial"/>
          <w:color w:val="000000"/>
          <w:sz w:val="20"/>
          <w:szCs w:val="20"/>
          <w:bdr w:val="none" w:sz="0" w:space="0" w:color="auto" w:frame="1"/>
        </w:rPr>
        <w:t xml:space="preserve">ao preço, </w:t>
      </w:r>
      <w:r w:rsidR="00E41A87" w:rsidRPr="00413DFC">
        <w:rPr>
          <w:rFonts w:ascii="Arial" w:hAnsi="Arial" w:cs="Arial"/>
          <w:color w:val="000000"/>
          <w:sz w:val="20"/>
          <w:szCs w:val="20"/>
          <w:bdr w:val="none" w:sz="0" w:space="0" w:color="auto" w:frame="1"/>
        </w:rPr>
        <w:t>a</w:t>
      </w:r>
      <w:r w:rsidR="00313B45" w:rsidRPr="00413DFC">
        <w:rPr>
          <w:rFonts w:ascii="Arial" w:hAnsi="Arial" w:cs="Arial"/>
          <w:color w:val="000000"/>
          <w:sz w:val="20"/>
          <w:szCs w:val="20"/>
          <w:bdr w:val="none" w:sz="0" w:space="0" w:color="auto" w:frame="1"/>
        </w:rPr>
        <w:t xml:space="preserve"> sua exequibilidade, bem como quanto ao cumprimento das especificações do objeto.</w:t>
      </w:r>
    </w:p>
    <w:p w14:paraId="61FAB918" w14:textId="58EB9B2A" w:rsidR="00B30BC2" w:rsidRPr="004A1FFF" w:rsidRDefault="00B30BC2" w:rsidP="00A55722">
      <w:pPr>
        <w:pStyle w:val="PargrafodaLista"/>
        <w:numPr>
          <w:ilvl w:val="1"/>
          <w:numId w:val="11"/>
        </w:numPr>
        <w:tabs>
          <w:tab w:val="left" w:pos="567"/>
        </w:tabs>
        <w:spacing w:before="120" w:after="120" w:line="276" w:lineRule="auto"/>
        <w:ind w:left="0" w:right="-708" w:firstLine="0"/>
        <w:contextualSpacing w:val="0"/>
        <w:jc w:val="both"/>
        <w:rPr>
          <w:rFonts w:ascii="Arial" w:hAnsi="Arial" w:cs="Arial"/>
          <w:bCs/>
          <w:iCs/>
          <w:sz w:val="20"/>
          <w:szCs w:val="20"/>
        </w:rPr>
      </w:pPr>
      <w:r w:rsidRPr="004A1FFF">
        <w:rPr>
          <w:rFonts w:ascii="Arial" w:hAnsi="Arial" w:cs="Arial"/>
          <w:bCs/>
          <w:iCs/>
          <w:sz w:val="20"/>
          <w:szCs w:val="20"/>
        </w:rPr>
        <w:t>S</w:t>
      </w:r>
      <w:r w:rsidR="00CA24FB" w:rsidRPr="004A1FFF">
        <w:rPr>
          <w:rFonts w:ascii="Arial" w:hAnsi="Arial" w:cs="Arial"/>
          <w:bCs/>
          <w:iCs/>
          <w:sz w:val="20"/>
          <w:szCs w:val="20"/>
        </w:rPr>
        <w:t>erá desclassificada a proposta ou o lance vencedor cujo percentual de desconto seja inferior ao mínimo exigido ou torne o preço do ob</w:t>
      </w:r>
      <w:r w:rsidR="00F75ED1" w:rsidRPr="004A1FFF">
        <w:rPr>
          <w:rFonts w:ascii="Arial" w:hAnsi="Arial" w:cs="Arial"/>
          <w:bCs/>
          <w:iCs/>
          <w:sz w:val="20"/>
          <w:szCs w:val="20"/>
        </w:rPr>
        <w:t>jeto manifestamente inexequível.</w:t>
      </w:r>
      <w:r w:rsidR="00CA24FB" w:rsidRPr="004A1FFF">
        <w:rPr>
          <w:rFonts w:ascii="Arial" w:hAnsi="Arial" w:cs="Arial"/>
          <w:bCs/>
          <w:iCs/>
          <w:sz w:val="20"/>
          <w:szCs w:val="20"/>
        </w:rPr>
        <w:t xml:space="preserve"> </w:t>
      </w:r>
    </w:p>
    <w:p w14:paraId="5C3C5965" w14:textId="21D80C3A" w:rsidR="008059CD" w:rsidRPr="00413DFC" w:rsidRDefault="008059CD" w:rsidP="00A55722">
      <w:pPr>
        <w:pStyle w:val="PargrafodaLista"/>
        <w:numPr>
          <w:ilvl w:val="1"/>
          <w:numId w:val="11"/>
        </w:numPr>
        <w:spacing w:before="120" w:after="120" w:line="276" w:lineRule="auto"/>
        <w:ind w:left="0" w:right="-708" w:firstLine="0"/>
        <w:contextualSpacing w:val="0"/>
        <w:jc w:val="both"/>
        <w:rPr>
          <w:rFonts w:ascii="Arial" w:hAnsi="Arial" w:cs="Arial"/>
          <w:b/>
          <w:color w:val="7030A0"/>
          <w:sz w:val="20"/>
          <w:szCs w:val="20"/>
        </w:rPr>
      </w:pPr>
      <w:r w:rsidRPr="00413DFC">
        <w:rPr>
          <w:rFonts w:ascii="Arial" w:hAnsi="Arial" w:cs="Arial"/>
          <w:sz w:val="20"/>
          <w:szCs w:val="20"/>
          <w:bdr w:val="none" w:sz="0" w:space="0" w:color="auto" w:frame="1"/>
        </w:rPr>
        <w:t xml:space="preserve">Considera-se inexequível a proposta que apresente preços global ou unitários simbólicos, irrisórios ou de valor zero, incompatíveis com os preços dos insumos e salários de mercado, acrescidos </w:t>
      </w:r>
      <w:r w:rsidRPr="00413DFC">
        <w:rPr>
          <w:rFonts w:ascii="Arial" w:hAnsi="Arial" w:cs="Arial"/>
          <w:sz w:val="20"/>
          <w:szCs w:val="20"/>
          <w:bdr w:val="none" w:sz="0" w:space="0" w:color="auto" w:frame="1"/>
        </w:rPr>
        <w:lastRenderedPageBreak/>
        <w:t>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13DFC">
        <w:rPr>
          <w:rFonts w:ascii="Arial" w:hAnsi="Arial" w:cs="Arial"/>
          <w:i/>
          <w:color w:val="FF0000"/>
          <w:sz w:val="20"/>
          <w:szCs w:val="20"/>
          <w:bdr w:val="none" w:sz="0" w:space="0" w:color="auto" w:frame="1"/>
        </w:rPr>
        <w:t> </w:t>
      </w:r>
    </w:p>
    <w:p w14:paraId="7EF3A814" w14:textId="76270CA0" w:rsidR="00CA24FB" w:rsidRPr="003B47AE" w:rsidRDefault="00CA24FB" w:rsidP="00A55722">
      <w:pPr>
        <w:pStyle w:val="PargrafodaLista"/>
        <w:numPr>
          <w:ilvl w:val="1"/>
          <w:numId w:val="11"/>
        </w:numPr>
        <w:spacing w:before="120" w:after="120" w:line="276" w:lineRule="auto"/>
        <w:ind w:left="0" w:right="-708" w:firstLine="0"/>
        <w:contextualSpacing w:val="0"/>
        <w:jc w:val="both"/>
        <w:rPr>
          <w:rFonts w:ascii="Arial" w:hAnsi="Arial" w:cs="Arial"/>
          <w:bCs/>
          <w:iCs/>
          <w:color w:val="000000"/>
          <w:sz w:val="20"/>
          <w:szCs w:val="20"/>
        </w:rPr>
      </w:pPr>
      <w:r w:rsidRPr="00413DFC">
        <w:rPr>
          <w:rFonts w:ascii="Arial" w:hAnsi="Arial" w:cs="Arial"/>
          <w:color w:val="000000"/>
          <w:sz w:val="20"/>
          <w:szCs w:val="20"/>
          <w:lang w:eastAsia="en-US"/>
        </w:rPr>
        <w:t xml:space="preserve">O </w:t>
      </w:r>
      <w:r w:rsidR="00C6162E" w:rsidRPr="00413DFC">
        <w:rPr>
          <w:rFonts w:ascii="Arial" w:hAnsi="Arial" w:cs="Arial"/>
          <w:color w:val="000000"/>
          <w:sz w:val="20"/>
          <w:szCs w:val="20"/>
          <w:lang w:eastAsia="en-US"/>
        </w:rPr>
        <w:t>Pregoeiro</w:t>
      </w:r>
      <w:r w:rsidRPr="00413DFC">
        <w:rPr>
          <w:rFonts w:ascii="Arial" w:hAnsi="Arial" w:cs="Arial"/>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14:paraId="64840285" w14:textId="29D85DD9" w:rsidR="00CA24FB" w:rsidRPr="00413DFC" w:rsidRDefault="00CA24FB" w:rsidP="00A55722">
      <w:pPr>
        <w:numPr>
          <w:ilvl w:val="2"/>
          <w:numId w:val="11"/>
        </w:numPr>
        <w:tabs>
          <w:tab w:val="left" w:pos="993"/>
          <w:tab w:val="left" w:pos="1440"/>
        </w:tabs>
        <w:autoSpaceDE w:val="0"/>
        <w:snapToGrid w:val="0"/>
        <w:spacing w:before="120" w:after="120" w:line="276" w:lineRule="auto"/>
        <w:ind w:left="426" w:right="-850" w:firstLine="0"/>
        <w:jc w:val="both"/>
        <w:rPr>
          <w:rFonts w:ascii="Arial" w:hAnsi="Arial" w:cs="Arial"/>
          <w:bCs/>
          <w:iCs/>
          <w:color w:val="000000"/>
          <w:sz w:val="20"/>
          <w:szCs w:val="20"/>
        </w:rPr>
      </w:pPr>
      <w:r w:rsidRPr="00413DFC">
        <w:rPr>
          <w:rFonts w:ascii="Arial" w:hAnsi="Arial" w:cs="Arial"/>
          <w:color w:val="000000"/>
          <w:sz w:val="20"/>
          <w:szCs w:val="20"/>
          <w:lang w:eastAsia="en-US"/>
        </w:rPr>
        <w:t xml:space="preserve">Dentre os documentos passíveis de solicitação pelo </w:t>
      </w:r>
      <w:r w:rsidR="00C6162E" w:rsidRPr="00413DFC">
        <w:rPr>
          <w:rFonts w:ascii="Arial" w:hAnsi="Arial" w:cs="Arial"/>
          <w:color w:val="000000"/>
          <w:sz w:val="20"/>
          <w:szCs w:val="20"/>
          <w:lang w:eastAsia="en-US"/>
        </w:rPr>
        <w:t>Pregoeiro</w:t>
      </w:r>
      <w:r w:rsidRPr="00413DFC">
        <w:rPr>
          <w:rFonts w:ascii="Arial" w:hAnsi="Arial" w:cs="Arial"/>
          <w:color w:val="000000"/>
          <w:sz w:val="20"/>
          <w:szCs w:val="20"/>
          <w:lang w:eastAsia="en-US"/>
        </w:rPr>
        <w:t xml:space="preserve">, destacam-se os que contenham </w:t>
      </w:r>
      <w:r w:rsidR="0033777C" w:rsidRPr="00413DFC">
        <w:rPr>
          <w:rFonts w:ascii="Arial" w:hAnsi="Arial" w:cs="Arial"/>
          <w:color w:val="000000"/>
          <w:sz w:val="20"/>
          <w:szCs w:val="20"/>
          <w:lang w:eastAsia="en-US"/>
        </w:rPr>
        <w:t>as características do material ofertado, tais como marca, modelo, tipo, fabricante e procedência, além de outras informações pertinentes, a exemplo de catálogos, folhetos ou propostas,</w:t>
      </w:r>
      <w:r w:rsidR="00651A2B" w:rsidRPr="00413DFC">
        <w:rPr>
          <w:rFonts w:ascii="Arial" w:hAnsi="Arial" w:cs="Arial"/>
          <w:color w:val="000000"/>
          <w:sz w:val="20"/>
          <w:szCs w:val="20"/>
          <w:lang w:eastAsia="en-US"/>
        </w:rPr>
        <w:t xml:space="preserve"> encaminhados</w:t>
      </w:r>
      <w:r w:rsidR="0033777C" w:rsidRPr="00413DFC">
        <w:rPr>
          <w:rFonts w:ascii="Arial" w:hAnsi="Arial" w:cs="Arial"/>
          <w:color w:val="000000"/>
          <w:sz w:val="20"/>
          <w:szCs w:val="20"/>
          <w:lang w:eastAsia="en-US"/>
        </w:rPr>
        <w:t xml:space="preserve"> por meio eletrônico, ou, se for o caso, por outro meio e prazo indicados pelo Pregoeiro, sem prejuízo do seu ulterior envio pelo sistema eletrônico, sob pena de não aceitação da proposta.</w:t>
      </w:r>
    </w:p>
    <w:p w14:paraId="33C8E788" w14:textId="6F9E52F0" w:rsidR="0033777C" w:rsidRPr="00BF7379" w:rsidRDefault="00CA24FB" w:rsidP="00A55722">
      <w:pPr>
        <w:numPr>
          <w:ilvl w:val="3"/>
          <w:numId w:val="11"/>
        </w:numPr>
        <w:tabs>
          <w:tab w:val="left" w:pos="1440"/>
          <w:tab w:val="left" w:pos="1843"/>
        </w:tabs>
        <w:autoSpaceDE w:val="0"/>
        <w:snapToGrid w:val="0"/>
        <w:spacing w:before="120" w:after="120" w:line="276" w:lineRule="auto"/>
        <w:ind w:left="993" w:right="-850" w:firstLine="0"/>
        <w:jc w:val="both"/>
        <w:rPr>
          <w:rFonts w:ascii="Arial" w:hAnsi="Arial" w:cs="Arial"/>
          <w:bCs/>
          <w:iCs/>
          <w:color w:val="000000"/>
          <w:sz w:val="20"/>
          <w:szCs w:val="20"/>
        </w:rPr>
      </w:pPr>
      <w:r w:rsidRPr="00413DFC">
        <w:rPr>
          <w:rFonts w:ascii="Arial" w:hAnsi="Arial" w:cs="Arial"/>
          <w:color w:val="000000"/>
          <w:sz w:val="20"/>
          <w:szCs w:val="20"/>
          <w:lang w:eastAsia="en-US"/>
        </w:rPr>
        <w:t xml:space="preserve">O prazo estabelecido pelo </w:t>
      </w:r>
      <w:r w:rsidR="00C6162E" w:rsidRPr="00413DFC">
        <w:rPr>
          <w:rFonts w:ascii="Arial" w:hAnsi="Arial" w:cs="Arial"/>
          <w:color w:val="000000"/>
          <w:sz w:val="20"/>
          <w:szCs w:val="20"/>
          <w:lang w:eastAsia="en-US"/>
        </w:rPr>
        <w:t>Pregoeiro</w:t>
      </w:r>
      <w:r w:rsidRPr="00413DFC">
        <w:rPr>
          <w:rFonts w:ascii="Arial" w:hAnsi="Arial" w:cs="Arial"/>
          <w:color w:val="000000"/>
          <w:sz w:val="20"/>
          <w:szCs w:val="20"/>
          <w:lang w:eastAsia="en-US"/>
        </w:rPr>
        <w:t xml:space="preserve"> poderá ser prorrogado por solicitação escrita e justificada d</w:t>
      </w:r>
      <w:r w:rsidR="00471443" w:rsidRPr="00413DFC">
        <w:rPr>
          <w:rFonts w:ascii="Arial" w:hAnsi="Arial" w:cs="Arial"/>
          <w:color w:val="000000"/>
          <w:sz w:val="20"/>
          <w:szCs w:val="20"/>
          <w:lang w:eastAsia="en-US"/>
        </w:rPr>
        <w:t>o l</w:t>
      </w:r>
      <w:r w:rsidRPr="00413DFC">
        <w:rPr>
          <w:rFonts w:ascii="Arial" w:hAnsi="Arial" w:cs="Arial"/>
          <w:color w:val="000000"/>
          <w:sz w:val="20"/>
          <w:szCs w:val="20"/>
          <w:lang w:eastAsia="en-US"/>
        </w:rPr>
        <w:t xml:space="preserve">icitante, formulada antes de findo o prazo estabelecido, e formalmente aceita pelo </w:t>
      </w:r>
      <w:r w:rsidR="00C6162E" w:rsidRPr="00413DFC">
        <w:rPr>
          <w:rFonts w:ascii="Arial" w:hAnsi="Arial" w:cs="Arial"/>
          <w:color w:val="000000"/>
          <w:sz w:val="20"/>
          <w:szCs w:val="20"/>
          <w:lang w:eastAsia="en-US"/>
        </w:rPr>
        <w:t>Pregoeiro</w:t>
      </w:r>
      <w:r w:rsidRPr="00413DFC">
        <w:rPr>
          <w:rFonts w:ascii="Arial" w:hAnsi="Arial" w:cs="Arial"/>
          <w:color w:val="000000"/>
          <w:sz w:val="20"/>
          <w:szCs w:val="20"/>
          <w:lang w:eastAsia="en-US"/>
        </w:rPr>
        <w:t xml:space="preserve">. </w:t>
      </w:r>
    </w:p>
    <w:p w14:paraId="3765952E" w14:textId="2402B70E" w:rsidR="00CA24FB" w:rsidRPr="00413DFC" w:rsidRDefault="00CA24FB" w:rsidP="00A55722">
      <w:pPr>
        <w:pStyle w:val="PargrafodaLista"/>
        <w:numPr>
          <w:ilvl w:val="1"/>
          <w:numId w:val="11"/>
        </w:numPr>
        <w:spacing w:before="120" w:after="120" w:line="276" w:lineRule="auto"/>
        <w:ind w:left="142" w:right="-850" w:firstLine="0"/>
        <w:contextualSpacing w:val="0"/>
        <w:jc w:val="both"/>
        <w:rPr>
          <w:rFonts w:ascii="Arial" w:hAnsi="Arial" w:cs="Arial"/>
          <w:bCs/>
          <w:iCs/>
          <w:color w:val="000000"/>
          <w:sz w:val="20"/>
          <w:szCs w:val="20"/>
        </w:rPr>
      </w:pPr>
      <w:r w:rsidRPr="00413DFC">
        <w:rPr>
          <w:rFonts w:ascii="Arial" w:hAnsi="Arial" w:cs="Arial"/>
          <w:bCs/>
          <w:iCs/>
          <w:color w:val="000000"/>
          <w:sz w:val="20"/>
          <w:szCs w:val="20"/>
        </w:rPr>
        <w:t xml:space="preserve">Se a proposta ou lance </w:t>
      </w:r>
      <w:r w:rsidR="00F16E77" w:rsidRPr="00413DFC">
        <w:rPr>
          <w:rFonts w:ascii="Arial" w:hAnsi="Arial" w:cs="Arial"/>
          <w:bCs/>
          <w:iCs/>
          <w:color w:val="000000"/>
          <w:sz w:val="20"/>
          <w:szCs w:val="20"/>
        </w:rPr>
        <w:t>vencedor</w:t>
      </w:r>
      <w:r w:rsidRPr="00413DFC">
        <w:rPr>
          <w:rFonts w:ascii="Arial" w:hAnsi="Arial" w:cs="Arial"/>
          <w:bCs/>
          <w:iCs/>
          <w:color w:val="000000"/>
          <w:sz w:val="20"/>
          <w:szCs w:val="20"/>
        </w:rPr>
        <w:t xml:space="preserve"> for </w:t>
      </w:r>
      <w:r w:rsidR="00035D80" w:rsidRPr="00413DFC">
        <w:rPr>
          <w:rFonts w:ascii="Arial" w:hAnsi="Arial" w:cs="Arial"/>
          <w:bCs/>
          <w:iCs/>
          <w:color w:val="000000"/>
          <w:sz w:val="20"/>
          <w:szCs w:val="20"/>
        </w:rPr>
        <w:t>desclassificado</w:t>
      </w:r>
      <w:r w:rsidRPr="00413DFC">
        <w:rPr>
          <w:rFonts w:ascii="Arial" w:hAnsi="Arial" w:cs="Arial"/>
          <w:bCs/>
          <w:iCs/>
          <w:color w:val="000000"/>
          <w:sz w:val="20"/>
          <w:szCs w:val="20"/>
        </w:rPr>
        <w:t xml:space="preserve">, o </w:t>
      </w:r>
      <w:r w:rsidR="00C6162E" w:rsidRPr="00413DFC">
        <w:rPr>
          <w:rFonts w:ascii="Arial" w:hAnsi="Arial" w:cs="Arial"/>
          <w:bCs/>
          <w:iCs/>
          <w:color w:val="000000"/>
          <w:sz w:val="20"/>
          <w:szCs w:val="20"/>
        </w:rPr>
        <w:t>Pregoeiro</w:t>
      </w:r>
      <w:r w:rsidRPr="00413DFC">
        <w:rPr>
          <w:rFonts w:ascii="Arial" w:hAnsi="Arial" w:cs="Arial"/>
          <w:bCs/>
          <w:iCs/>
          <w:color w:val="000000"/>
          <w:sz w:val="20"/>
          <w:szCs w:val="20"/>
        </w:rPr>
        <w:t xml:space="preserve"> examinará a proposta ou lance subsequente, e, assim sucessivamente, na ordem de classificação.</w:t>
      </w:r>
    </w:p>
    <w:p w14:paraId="6C1CFD7A" w14:textId="247D8467" w:rsidR="00CA24FB" w:rsidRPr="00413DFC" w:rsidRDefault="00CA24FB" w:rsidP="00A55722">
      <w:pPr>
        <w:pStyle w:val="PargrafodaLista"/>
        <w:numPr>
          <w:ilvl w:val="1"/>
          <w:numId w:val="11"/>
        </w:numPr>
        <w:spacing w:before="120" w:after="120" w:line="276" w:lineRule="auto"/>
        <w:ind w:left="142" w:right="-850" w:firstLine="0"/>
        <w:contextualSpacing w:val="0"/>
        <w:jc w:val="both"/>
        <w:rPr>
          <w:rFonts w:ascii="Arial" w:hAnsi="Arial" w:cs="Arial"/>
          <w:sz w:val="20"/>
          <w:szCs w:val="20"/>
        </w:rPr>
      </w:pPr>
      <w:r w:rsidRPr="00413DFC">
        <w:rPr>
          <w:rFonts w:ascii="Arial" w:hAnsi="Arial" w:cs="Arial"/>
          <w:color w:val="000000"/>
          <w:sz w:val="20"/>
          <w:szCs w:val="20"/>
          <w:lang w:eastAsia="en-US"/>
        </w:rPr>
        <w:t xml:space="preserve">Havendo necessidade, o </w:t>
      </w:r>
      <w:r w:rsidR="00C6162E" w:rsidRPr="00413DFC">
        <w:rPr>
          <w:rFonts w:ascii="Arial" w:hAnsi="Arial" w:cs="Arial"/>
          <w:color w:val="000000"/>
          <w:sz w:val="20"/>
          <w:szCs w:val="20"/>
          <w:lang w:eastAsia="en-US"/>
        </w:rPr>
        <w:t>Pregoeiro</w:t>
      </w:r>
      <w:r w:rsidRPr="00413DFC">
        <w:rPr>
          <w:rFonts w:ascii="Arial" w:hAnsi="Arial" w:cs="Arial"/>
          <w:color w:val="000000"/>
          <w:sz w:val="20"/>
          <w:szCs w:val="20"/>
          <w:lang w:eastAsia="en-US"/>
        </w:rPr>
        <w:t xml:space="preserve"> suspenderá a sessão, informando no “</w:t>
      </w:r>
      <w:r w:rsidRPr="00413DFC">
        <w:rPr>
          <w:rFonts w:ascii="Arial" w:hAnsi="Arial" w:cs="Arial"/>
          <w:i/>
          <w:color w:val="000000"/>
          <w:sz w:val="20"/>
          <w:szCs w:val="20"/>
          <w:lang w:eastAsia="en-US"/>
        </w:rPr>
        <w:t>chat</w:t>
      </w:r>
      <w:r w:rsidRPr="00413DFC">
        <w:rPr>
          <w:rFonts w:ascii="Arial" w:hAnsi="Arial" w:cs="Arial"/>
          <w:color w:val="000000"/>
          <w:sz w:val="20"/>
          <w:szCs w:val="20"/>
          <w:lang w:eastAsia="en-US"/>
        </w:rPr>
        <w:t xml:space="preserve">” a </w:t>
      </w:r>
      <w:r w:rsidRPr="003629E4">
        <w:rPr>
          <w:rFonts w:ascii="Arial" w:hAnsi="Arial" w:cs="Arial"/>
          <w:sz w:val="20"/>
          <w:szCs w:val="20"/>
          <w:lang w:eastAsia="en-US"/>
        </w:rPr>
        <w:t>nova data e horário para a</w:t>
      </w:r>
      <w:r w:rsidR="00FB7076" w:rsidRPr="003629E4">
        <w:rPr>
          <w:rFonts w:ascii="Arial" w:hAnsi="Arial" w:cs="Arial"/>
          <w:sz w:val="20"/>
          <w:szCs w:val="20"/>
          <w:lang w:eastAsia="en-US"/>
        </w:rPr>
        <w:t xml:space="preserve"> sua</w:t>
      </w:r>
      <w:r w:rsidRPr="003629E4">
        <w:rPr>
          <w:rFonts w:ascii="Arial" w:hAnsi="Arial" w:cs="Arial"/>
          <w:sz w:val="20"/>
          <w:szCs w:val="20"/>
          <w:lang w:eastAsia="en-US"/>
        </w:rPr>
        <w:t xml:space="preserve"> continuidade</w:t>
      </w:r>
      <w:r w:rsidR="003629E4" w:rsidRPr="003629E4">
        <w:rPr>
          <w:rFonts w:ascii="Arial" w:hAnsi="Arial" w:cs="Arial"/>
          <w:sz w:val="20"/>
          <w:szCs w:val="20"/>
          <w:lang w:eastAsia="en-US"/>
        </w:rPr>
        <w:t>.</w:t>
      </w:r>
    </w:p>
    <w:p w14:paraId="2F352529" w14:textId="77777777" w:rsidR="00CA24FB" w:rsidRPr="00413DFC" w:rsidRDefault="00CA24FB" w:rsidP="00A55722">
      <w:pPr>
        <w:pStyle w:val="PargrafodaLista"/>
        <w:numPr>
          <w:ilvl w:val="1"/>
          <w:numId w:val="11"/>
        </w:numPr>
        <w:spacing w:before="120" w:after="120" w:line="276" w:lineRule="auto"/>
        <w:ind w:left="142" w:right="-850" w:firstLine="0"/>
        <w:contextualSpacing w:val="0"/>
        <w:jc w:val="both"/>
        <w:rPr>
          <w:rFonts w:ascii="Arial" w:hAnsi="Arial" w:cs="Arial"/>
          <w:sz w:val="20"/>
          <w:szCs w:val="20"/>
        </w:rPr>
      </w:pPr>
      <w:r w:rsidRPr="00413DFC">
        <w:rPr>
          <w:rFonts w:ascii="Arial" w:hAnsi="Arial" w:cs="Arial"/>
          <w:sz w:val="20"/>
          <w:szCs w:val="20"/>
        </w:rPr>
        <w:t xml:space="preserve">O </w:t>
      </w:r>
      <w:r w:rsidR="00C6162E" w:rsidRPr="00413DFC">
        <w:rPr>
          <w:rFonts w:ascii="Arial" w:hAnsi="Arial" w:cs="Arial"/>
          <w:sz w:val="20"/>
          <w:szCs w:val="20"/>
        </w:rPr>
        <w:t>Pregoeiro</w:t>
      </w:r>
      <w:r w:rsidRPr="00413DFC">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413DFC" w:rsidRDefault="00CA24FB" w:rsidP="00A55722">
      <w:pPr>
        <w:numPr>
          <w:ilvl w:val="2"/>
          <w:numId w:val="11"/>
        </w:numPr>
        <w:tabs>
          <w:tab w:val="left" w:pos="1440"/>
        </w:tabs>
        <w:autoSpaceDE w:val="0"/>
        <w:snapToGrid w:val="0"/>
        <w:spacing w:before="120" w:after="120" w:line="276" w:lineRule="auto"/>
        <w:ind w:left="709" w:right="-850" w:firstLine="0"/>
        <w:jc w:val="both"/>
        <w:rPr>
          <w:rFonts w:ascii="Arial" w:hAnsi="Arial" w:cs="Arial"/>
          <w:sz w:val="20"/>
          <w:szCs w:val="20"/>
        </w:rPr>
      </w:pPr>
      <w:r w:rsidRPr="00413DFC">
        <w:rPr>
          <w:rFonts w:ascii="Arial" w:hAnsi="Arial" w:cs="Arial"/>
          <w:sz w:val="20"/>
          <w:szCs w:val="20"/>
        </w:rPr>
        <w:t xml:space="preserve">Também nas hipóteses em que o </w:t>
      </w:r>
      <w:r w:rsidR="00C6162E" w:rsidRPr="00413DFC">
        <w:rPr>
          <w:rFonts w:ascii="Arial" w:hAnsi="Arial" w:cs="Arial"/>
          <w:sz w:val="20"/>
          <w:szCs w:val="20"/>
        </w:rPr>
        <w:t>Pregoeiro</w:t>
      </w:r>
      <w:r w:rsidRPr="00413DFC">
        <w:rPr>
          <w:rFonts w:ascii="Arial" w:hAnsi="Arial" w:cs="Arial"/>
          <w:sz w:val="20"/>
          <w:szCs w:val="20"/>
        </w:rPr>
        <w:t xml:space="preserve"> não aceitar a proposta e passar à subsequente, poderá negociar com o licitante para que seja obtido preço melhor.</w:t>
      </w:r>
    </w:p>
    <w:p w14:paraId="29C5DCDE" w14:textId="77777777" w:rsidR="00CA24FB" w:rsidRPr="00413DFC" w:rsidRDefault="00CA24FB" w:rsidP="00A55722">
      <w:pPr>
        <w:numPr>
          <w:ilvl w:val="2"/>
          <w:numId w:val="11"/>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413DFC">
        <w:rPr>
          <w:rFonts w:ascii="Arial" w:hAnsi="Arial" w:cs="Arial"/>
          <w:color w:val="000000"/>
          <w:sz w:val="20"/>
          <w:szCs w:val="20"/>
        </w:rPr>
        <w:t>A negociação será realizada por meio do sistema, podendo ser acompanhada pelos demais licitantes.</w:t>
      </w:r>
    </w:p>
    <w:p w14:paraId="52053385" w14:textId="77777777" w:rsidR="007F2093" w:rsidRPr="003629E4" w:rsidRDefault="007F2093" w:rsidP="00A55722">
      <w:pPr>
        <w:pStyle w:val="PargrafodaLista"/>
        <w:numPr>
          <w:ilvl w:val="1"/>
          <w:numId w:val="11"/>
        </w:numPr>
        <w:spacing w:before="120" w:after="120" w:line="276" w:lineRule="auto"/>
        <w:ind w:left="142" w:right="-850" w:firstLine="0"/>
        <w:contextualSpacing w:val="0"/>
        <w:jc w:val="both"/>
        <w:rPr>
          <w:rFonts w:ascii="Arial" w:hAnsi="Arial" w:cs="Arial"/>
          <w:sz w:val="20"/>
          <w:szCs w:val="20"/>
        </w:rPr>
      </w:pPr>
      <w:r w:rsidRPr="003629E4">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18AA4BD" w14:textId="16E0A39B" w:rsidR="00014236" w:rsidRPr="003629E4" w:rsidRDefault="00FB7076" w:rsidP="00A55722">
      <w:pPr>
        <w:pStyle w:val="PargrafodaLista"/>
        <w:numPr>
          <w:ilvl w:val="1"/>
          <w:numId w:val="11"/>
        </w:numPr>
        <w:spacing w:before="120" w:after="120" w:line="276" w:lineRule="auto"/>
        <w:ind w:left="142" w:right="-850" w:firstLine="0"/>
        <w:contextualSpacing w:val="0"/>
        <w:jc w:val="both"/>
        <w:rPr>
          <w:rFonts w:ascii="Arial" w:hAnsi="Arial" w:cs="Arial"/>
          <w:color w:val="000000"/>
          <w:sz w:val="20"/>
          <w:szCs w:val="20"/>
        </w:rPr>
      </w:pPr>
      <w:r w:rsidRPr="003629E4">
        <w:rPr>
          <w:rFonts w:ascii="Arial" w:hAnsi="Arial" w:cs="Arial"/>
          <w:sz w:val="20"/>
          <w:szCs w:val="20"/>
        </w:rPr>
        <w:t>Aceita a proposta classificada em primeiro lugar, o licitante deverá comprovar sua condição de habilitação, na forma determinada neste Edital.</w:t>
      </w:r>
    </w:p>
    <w:p w14:paraId="565C779E" w14:textId="69BC6136" w:rsidR="00CA24FB" w:rsidRPr="00413DFC" w:rsidRDefault="00CA24FB" w:rsidP="00A55722">
      <w:pPr>
        <w:pStyle w:val="Nivel01"/>
        <w:numPr>
          <w:ilvl w:val="0"/>
          <w:numId w:val="11"/>
        </w:numPr>
        <w:ind w:left="0" w:firstLine="142"/>
        <w:rPr>
          <w:rFonts w:ascii="Arial" w:hAnsi="Arial" w:cs="Arial"/>
        </w:rPr>
      </w:pPr>
      <w:r w:rsidRPr="00413DFC">
        <w:rPr>
          <w:rFonts w:ascii="Arial" w:hAnsi="Arial" w:cs="Arial"/>
          <w:lang w:eastAsia="en-US"/>
        </w:rPr>
        <w:t xml:space="preserve">DA HABILITAÇÃO </w:t>
      </w:r>
      <w:r w:rsidR="00677831" w:rsidRPr="00413DFC">
        <w:rPr>
          <w:rFonts w:ascii="Arial" w:hAnsi="Arial" w:cs="Arial"/>
          <w:lang w:eastAsia="en-US"/>
        </w:rPr>
        <w:t xml:space="preserve"> </w:t>
      </w:r>
    </w:p>
    <w:p w14:paraId="3069773C" w14:textId="648FE02E" w:rsidR="00A45A85" w:rsidRPr="00413DFC" w:rsidRDefault="00A45A85" w:rsidP="00A55722">
      <w:pPr>
        <w:pStyle w:val="PargrafodaLista"/>
        <w:numPr>
          <w:ilvl w:val="1"/>
          <w:numId w:val="13"/>
        </w:numPr>
        <w:spacing w:before="120" w:after="120" w:line="276" w:lineRule="auto"/>
        <w:ind w:left="142" w:right="-850" w:firstLine="0"/>
        <w:contextualSpacing w:val="0"/>
        <w:jc w:val="both"/>
        <w:rPr>
          <w:rFonts w:ascii="Arial" w:hAnsi="Arial" w:cs="Arial"/>
          <w:sz w:val="20"/>
          <w:szCs w:val="20"/>
        </w:rPr>
      </w:pPr>
      <w:r w:rsidRPr="00413DFC">
        <w:rPr>
          <w:rFonts w:ascii="Arial" w:hAnsi="Arial" w:cs="Arial"/>
          <w:sz w:val="20"/>
          <w:szCs w:val="20"/>
          <w:lang w:eastAsia="ar-SA"/>
        </w:rPr>
        <w:t>Como condição prévia ao exame da documentação de habilitação</w:t>
      </w:r>
      <w:r w:rsidRPr="00413DFC">
        <w:rPr>
          <w:rFonts w:ascii="Arial" w:hAnsi="Arial" w:cs="Arial"/>
          <w:sz w:val="20"/>
          <w:szCs w:val="20"/>
        </w:rPr>
        <w:t xml:space="preserve"> do licitante detentor da proposta </w:t>
      </w:r>
      <w:r w:rsidRPr="00413DFC">
        <w:rPr>
          <w:rFonts w:ascii="Arial" w:hAnsi="Arial" w:cs="Arial"/>
          <w:color w:val="000000"/>
          <w:sz w:val="20"/>
          <w:szCs w:val="20"/>
        </w:rPr>
        <w:t>classificada em primeiro lugar</w:t>
      </w:r>
      <w:r w:rsidRPr="00413DFC">
        <w:rPr>
          <w:rFonts w:ascii="Arial" w:hAnsi="Arial" w:cs="Arial"/>
          <w:sz w:val="20"/>
          <w:szCs w:val="20"/>
          <w:lang w:eastAsia="ar-SA"/>
        </w:rPr>
        <w:t xml:space="preserve">, </w:t>
      </w:r>
      <w:r w:rsidRPr="00413DFC">
        <w:rPr>
          <w:rFonts w:ascii="Arial" w:hAnsi="Arial" w:cs="Arial"/>
          <w:sz w:val="20"/>
          <w:szCs w:val="20"/>
        </w:rPr>
        <w:t xml:space="preserve">o Pregoeiro </w:t>
      </w:r>
      <w:r w:rsidRPr="00413DFC">
        <w:rPr>
          <w:rFonts w:ascii="Arial" w:hAnsi="Arial" w:cs="Arial"/>
          <w:sz w:val="20"/>
          <w:szCs w:val="20"/>
          <w:lang w:eastAsia="ar-SA"/>
        </w:rPr>
        <w:t>verificará o eventual descumprimento das condições de participação, especialmente quanto à</w:t>
      </w:r>
      <w:r w:rsidRPr="00413DFC">
        <w:rPr>
          <w:rFonts w:ascii="Arial" w:hAnsi="Arial" w:cs="Arial"/>
          <w:sz w:val="20"/>
          <w:szCs w:val="20"/>
        </w:rPr>
        <w:t xml:space="preserve"> existência de sanção que impeça a participação no certame ou a futura contratação, mediante a consulta aos seguintes cadastros:</w:t>
      </w:r>
    </w:p>
    <w:p w14:paraId="3CB3A6BF" w14:textId="25F5ABE0" w:rsidR="00A45A85" w:rsidRPr="00413DFC" w:rsidRDefault="00027933" w:rsidP="00A55722">
      <w:pPr>
        <w:pStyle w:val="PargrafodaLista"/>
        <w:numPr>
          <w:ilvl w:val="2"/>
          <w:numId w:val="11"/>
        </w:numPr>
        <w:spacing w:before="120" w:after="120" w:line="276" w:lineRule="auto"/>
        <w:ind w:left="709" w:firstLine="0"/>
        <w:contextualSpacing w:val="0"/>
        <w:jc w:val="both"/>
        <w:rPr>
          <w:rFonts w:ascii="Arial" w:hAnsi="Arial" w:cs="Arial"/>
          <w:sz w:val="20"/>
          <w:szCs w:val="20"/>
        </w:rPr>
      </w:pPr>
      <w:r>
        <w:rPr>
          <w:rFonts w:ascii="Arial" w:hAnsi="Arial" w:cs="Arial"/>
          <w:sz w:val="20"/>
          <w:szCs w:val="20"/>
        </w:rPr>
        <w:t>SICAF</w:t>
      </w:r>
      <w:r w:rsidR="00A45A85" w:rsidRPr="00413DFC">
        <w:rPr>
          <w:rFonts w:ascii="Arial" w:hAnsi="Arial" w:cs="Arial"/>
          <w:sz w:val="20"/>
          <w:szCs w:val="20"/>
        </w:rPr>
        <w:t>;</w:t>
      </w:r>
    </w:p>
    <w:p w14:paraId="5E1F3D13" w14:textId="77777777" w:rsidR="00A45A85" w:rsidRPr="00413DFC" w:rsidRDefault="00A45A85" w:rsidP="00A55722">
      <w:pPr>
        <w:pStyle w:val="PargrafodaLista"/>
        <w:numPr>
          <w:ilvl w:val="2"/>
          <w:numId w:val="11"/>
        </w:numPr>
        <w:spacing w:before="120" w:after="120" w:line="276" w:lineRule="auto"/>
        <w:ind w:left="709" w:right="-850" w:firstLine="0"/>
        <w:contextualSpacing w:val="0"/>
        <w:jc w:val="both"/>
        <w:rPr>
          <w:rFonts w:ascii="Arial" w:hAnsi="Arial" w:cs="Arial"/>
          <w:sz w:val="20"/>
          <w:szCs w:val="20"/>
        </w:rPr>
      </w:pPr>
      <w:r w:rsidRPr="00413DFC">
        <w:rPr>
          <w:rFonts w:ascii="Arial" w:hAnsi="Arial" w:cs="Arial"/>
          <w:sz w:val="20"/>
          <w:szCs w:val="20"/>
        </w:rPr>
        <w:t>Cadastro Nacional de Empresas Inidôneas e Suspensas – CEIS, mantido pela Controladoria-Geral da União (</w:t>
      </w:r>
      <w:hyperlink r:id="rId12" w:history="1">
        <w:r w:rsidRPr="00413DFC">
          <w:rPr>
            <w:rFonts w:ascii="Arial" w:hAnsi="Arial" w:cs="Arial"/>
            <w:color w:val="0000FF"/>
            <w:sz w:val="20"/>
            <w:szCs w:val="20"/>
            <w:u w:val="single"/>
          </w:rPr>
          <w:t>www.portaldatransparencia.gov.br/ceis</w:t>
        </w:r>
      </w:hyperlink>
      <w:r w:rsidRPr="00413DFC">
        <w:rPr>
          <w:rFonts w:ascii="Arial" w:hAnsi="Arial" w:cs="Arial"/>
          <w:sz w:val="20"/>
          <w:szCs w:val="20"/>
        </w:rPr>
        <w:t>);</w:t>
      </w:r>
    </w:p>
    <w:p w14:paraId="7C4EDE79" w14:textId="497DBB86" w:rsidR="00A45A85" w:rsidRPr="00413DFC" w:rsidRDefault="00A45A85" w:rsidP="00A55722">
      <w:pPr>
        <w:pStyle w:val="PargrafodaLista"/>
        <w:numPr>
          <w:ilvl w:val="2"/>
          <w:numId w:val="11"/>
        </w:numPr>
        <w:spacing w:before="120" w:after="120" w:line="276" w:lineRule="auto"/>
        <w:ind w:left="709" w:right="-850" w:firstLine="0"/>
        <w:contextualSpacing w:val="0"/>
        <w:jc w:val="both"/>
        <w:rPr>
          <w:rFonts w:ascii="Arial" w:hAnsi="Arial" w:cs="Arial"/>
          <w:sz w:val="20"/>
          <w:szCs w:val="20"/>
        </w:rPr>
      </w:pPr>
      <w:r w:rsidRPr="00413DFC">
        <w:rPr>
          <w:rFonts w:ascii="Arial" w:hAnsi="Arial" w:cs="Arial"/>
          <w:bCs/>
          <w:sz w:val="20"/>
          <w:szCs w:val="20"/>
        </w:rPr>
        <w:lastRenderedPageBreak/>
        <w:t>Cadastro Nacional de Condenações Cíveis por Ato</w:t>
      </w:r>
      <w:r w:rsidR="00FB7076">
        <w:rPr>
          <w:rFonts w:ascii="Arial" w:hAnsi="Arial" w:cs="Arial"/>
          <w:bCs/>
          <w:sz w:val="20"/>
          <w:szCs w:val="20"/>
        </w:rPr>
        <w:t xml:space="preserve">s de Improbidade Administrativa </w:t>
      </w:r>
      <w:r w:rsidR="00FB7076" w:rsidRPr="003629E4">
        <w:rPr>
          <w:rFonts w:ascii="Arial" w:hAnsi="Arial" w:cs="Arial"/>
          <w:bCs/>
          <w:sz w:val="20"/>
          <w:szCs w:val="20"/>
        </w:rPr>
        <w:t>e Inelegibilidade</w:t>
      </w:r>
      <w:r w:rsidRPr="003629E4">
        <w:rPr>
          <w:rFonts w:ascii="Arial" w:hAnsi="Arial" w:cs="Arial"/>
          <w:bCs/>
          <w:sz w:val="20"/>
          <w:szCs w:val="20"/>
        </w:rPr>
        <w:t xml:space="preserve"> </w:t>
      </w:r>
      <w:r w:rsidRPr="00413DFC">
        <w:rPr>
          <w:rFonts w:ascii="Arial" w:hAnsi="Arial" w:cs="Arial"/>
          <w:bCs/>
          <w:sz w:val="20"/>
          <w:szCs w:val="20"/>
        </w:rPr>
        <w:t>mantido pelo Conselho Nacional de Justiça</w:t>
      </w:r>
      <w:r w:rsidRPr="00413DFC">
        <w:rPr>
          <w:rFonts w:ascii="Arial" w:hAnsi="Arial" w:cs="Arial"/>
          <w:sz w:val="20"/>
          <w:szCs w:val="20"/>
        </w:rPr>
        <w:t xml:space="preserve"> (</w:t>
      </w:r>
      <w:hyperlink r:id="rId13" w:history="1">
        <w:r w:rsidRPr="00413DFC">
          <w:rPr>
            <w:rFonts w:ascii="Arial" w:hAnsi="Arial" w:cs="Arial"/>
            <w:color w:val="0000FF"/>
            <w:sz w:val="20"/>
            <w:szCs w:val="20"/>
            <w:u w:val="single"/>
          </w:rPr>
          <w:t>www.</w:t>
        </w:r>
        <w:r w:rsidRPr="00413DFC">
          <w:rPr>
            <w:rFonts w:ascii="Arial" w:hAnsi="Arial" w:cs="Arial"/>
            <w:bCs/>
            <w:color w:val="0000FF"/>
            <w:sz w:val="20"/>
            <w:szCs w:val="20"/>
            <w:u w:val="single"/>
          </w:rPr>
          <w:t>cnj</w:t>
        </w:r>
        <w:r w:rsidRPr="00413DFC">
          <w:rPr>
            <w:rFonts w:ascii="Arial" w:hAnsi="Arial" w:cs="Arial"/>
            <w:color w:val="0000FF"/>
            <w:sz w:val="20"/>
            <w:szCs w:val="20"/>
            <w:u w:val="single"/>
          </w:rPr>
          <w:t>.jus.br/</w:t>
        </w:r>
        <w:r w:rsidRPr="00413DFC">
          <w:rPr>
            <w:rFonts w:ascii="Arial" w:hAnsi="Arial" w:cs="Arial"/>
            <w:bCs/>
            <w:color w:val="0000FF"/>
            <w:sz w:val="20"/>
            <w:szCs w:val="20"/>
            <w:u w:val="single"/>
          </w:rPr>
          <w:t>improbidade</w:t>
        </w:r>
        <w:r w:rsidRPr="00413DFC">
          <w:rPr>
            <w:rFonts w:ascii="Arial" w:hAnsi="Arial" w:cs="Arial"/>
            <w:color w:val="0000FF"/>
            <w:sz w:val="20"/>
            <w:szCs w:val="20"/>
            <w:u w:val="single"/>
          </w:rPr>
          <w:t>_adm/consultar_requerido.php</w:t>
        </w:r>
      </w:hyperlink>
      <w:r w:rsidRPr="00413DFC">
        <w:rPr>
          <w:rFonts w:ascii="Arial" w:hAnsi="Arial" w:cs="Arial"/>
          <w:sz w:val="20"/>
          <w:szCs w:val="20"/>
        </w:rPr>
        <w:t>).</w:t>
      </w:r>
    </w:p>
    <w:p w14:paraId="53230B42" w14:textId="593BE2F8" w:rsidR="000C3E5F" w:rsidRPr="003629E4" w:rsidRDefault="00515BBC" w:rsidP="00A55722">
      <w:pPr>
        <w:pStyle w:val="PargrafodaLista"/>
        <w:numPr>
          <w:ilvl w:val="2"/>
          <w:numId w:val="11"/>
        </w:numPr>
        <w:spacing w:before="120" w:after="120" w:line="276" w:lineRule="auto"/>
        <w:ind w:left="709" w:right="-850" w:firstLine="0"/>
        <w:contextualSpacing w:val="0"/>
        <w:jc w:val="both"/>
        <w:rPr>
          <w:rFonts w:ascii="Arial" w:hAnsi="Arial" w:cs="Arial"/>
          <w:bCs/>
          <w:sz w:val="20"/>
          <w:szCs w:val="20"/>
        </w:rPr>
      </w:pPr>
      <w:r w:rsidRPr="003629E4">
        <w:rPr>
          <w:rFonts w:ascii="Arial" w:hAnsi="Arial" w:cs="Arial"/>
          <w:bCs/>
          <w:sz w:val="20"/>
          <w:szCs w:val="20"/>
        </w:rPr>
        <w:t>Lista de Inidôneos</w:t>
      </w:r>
      <w:r w:rsidR="00B8044D" w:rsidRPr="003629E4">
        <w:rPr>
          <w:rFonts w:ascii="Arial" w:hAnsi="Arial" w:cs="Arial"/>
          <w:bCs/>
          <w:sz w:val="20"/>
          <w:szCs w:val="20"/>
        </w:rPr>
        <w:t xml:space="preserve"> e o Cadastro Integrado de Condenações por Ilícitos Administrativos - CADICON,</w:t>
      </w:r>
      <w:r w:rsidR="003629E4" w:rsidRPr="003629E4">
        <w:rPr>
          <w:rFonts w:ascii="Arial" w:hAnsi="Arial" w:cs="Arial"/>
          <w:bCs/>
          <w:sz w:val="20"/>
          <w:szCs w:val="20"/>
        </w:rPr>
        <w:t xml:space="preserve"> mantido</w:t>
      </w:r>
      <w:r w:rsidR="00B8044D" w:rsidRPr="003629E4">
        <w:rPr>
          <w:rFonts w:ascii="Arial" w:hAnsi="Arial" w:cs="Arial"/>
          <w:bCs/>
          <w:sz w:val="20"/>
          <w:szCs w:val="20"/>
        </w:rPr>
        <w:t>s</w:t>
      </w:r>
      <w:r w:rsidR="000C3E5F" w:rsidRPr="003629E4">
        <w:rPr>
          <w:rFonts w:ascii="Arial" w:hAnsi="Arial" w:cs="Arial"/>
          <w:bCs/>
          <w:sz w:val="20"/>
          <w:szCs w:val="20"/>
        </w:rPr>
        <w:t xml:space="preserve"> pelo Tribunal de Contas da União – TCU;</w:t>
      </w:r>
    </w:p>
    <w:p w14:paraId="46A8BEAC" w14:textId="620BFE5D" w:rsidR="00E56707" w:rsidRDefault="00E56707" w:rsidP="00A55722">
      <w:pPr>
        <w:pStyle w:val="PargrafodaLista"/>
        <w:numPr>
          <w:ilvl w:val="2"/>
          <w:numId w:val="11"/>
        </w:numPr>
        <w:spacing w:before="120" w:after="120" w:line="276" w:lineRule="auto"/>
        <w:ind w:left="709" w:right="-708" w:firstLine="0"/>
        <w:contextualSpacing w:val="0"/>
        <w:jc w:val="both"/>
        <w:rPr>
          <w:rFonts w:ascii="Arial" w:hAnsi="Arial" w:cs="Arial"/>
          <w:bCs/>
          <w:color w:val="000000"/>
          <w:sz w:val="20"/>
          <w:szCs w:val="20"/>
        </w:rPr>
      </w:pPr>
      <w:r w:rsidRPr="00413DFC">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3629E4" w:rsidRDefault="00AE645C" w:rsidP="00A55722">
      <w:pPr>
        <w:pStyle w:val="PargrafodaLista"/>
        <w:numPr>
          <w:ilvl w:val="3"/>
          <w:numId w:val="11"/>
        </w:numPr>
        <w:spacing w:before="120" w:after="120" w:line="276" w:lineRule="auto"/>
        <w:ind w:left="1276" w:right="-708" w:firstLine="0"/>
        <w:contextualSpacing w:val="0"/>
        <w:jc w:val="both"/>
        <w:rPr>
          <w:rFonts w:ascii="Arial" w:hAnsi="Arial" w:cs="Arial"/>
          <w:bCs/>
          <w:color w:val="000000"/>
          <w:sz w:val="20"/>
          <w:szCs w:val="20"/>
        </w:rPr>
      </w:pPr>
      <w:r w:rsidRPr="003629E4">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3629E4" w:rsidRDefault="00AE645C" w:rsidP="00A55722">
      <w:pPr>
        <w:pStyle w:val="PargrafodaLista"/>
        <w:numPr>
          <w:ilvl w:val="3"/>
          <w:numId w:val="11"/>
        </w:numPr>
        <w:spacing w:before="120" w:after="120" w:line="276" w:lineRule="auto"/>
        <w:ind w:left="1276" w:right="-708" w:firstLine="0"/>
        <w:contextualSpacing w:val="0"/>
        <w:jc w:val="both"/>
        <w:rPr>
          <w:rFonts w:ascii="Arial" w:hAnsi="Arial" w:cs="Arial"/>
          <w:bCs/>
          <w:color w:val="000000"/>
          <w:sz w:val="20"/>
          <w:szCs w:val="20"/>
        </w:rPr>
      </w:pPr>
      <w:r w:rsidRPr="003629E4">
        <w:rPr>
          <w:rFonts w:ascii="Arial" w:hAnsi="Arial" w:cs="Arial"/>
          <w:bCs/>
          <w:color w:val="000000"/>
          <w:sz w:val="20"/>
          <w:szCs w:val="20"/>
        </w:rPr>
        <w:t>A tentativa de burla será verificada por meio dos vínculos societários, linhas de fornecimento similares, dentre outros.</w:t>
      </w:r>
    </w:p>
    <w:p w14:paraId="012A1313" w14:textId="5BB36E40" w:rsidR="00AE645C" w:rsidRPr="003629E4" w:rsidRDefault="00AE645C" w:rsidP="00A55722">
      <w:pPr>
        <w:pStyle w:val="PargrafodaLista"/>
        <w:numPr>
          <w:ilvl w:val="3"/>
          <w:numId w:val="11"/>
        </w:numPr>
        <w:spacing w:before="120" w:after="120" w:line="276" w:lineRule="auto"/>
        <w:ind w:left="1276" w:right="-708" w:firstLine="0"/>
        <w:contextualSpacing w:val="0"/>
        <w:jc w:val="both"/>
        <w:rPr>
          <w:rFonts w:ascii="Arial" w:hAnsi="Arial" w:cs="Arial"/>
          <w:bCs/>
          <w:color w:val="000000"/>
          <w:sz w:val="20"/>
          <w:szCs w:val="20"/>
        </w:rPr>
      </w:pPr>
      <w:r w:rsidRPr="003629E4">
        <w:rPr>
          <w:rFonts w:ascii="Arial" w:hAnsi="Arial" w:cs="Arial"/>
          <w:bCs/>
          <w:color w:val="000000"/>
          <w:sz w:val="20"/>
          <w:szCs w:val="20"/>
        </w:rPr>
        <w:t>O licitante será convocado para manifestação previamente à sua desclassificação.</w:t>
      </w:r>
    </w:p>
    <w:p w14:paraId="7F0AD635" w14:textId="5D822315" w:rsidR="00E56707" w:rsidRDefault="00E56707" w:rsidP="00A55722">
      <w:pPr>
        <w:pStyle w:val="PargrafodaLista"/>
        <w:numPr>
          <w:ilvl w:val="2"/>
          <w:numId w:val="11"/>
        </w:numPr>
        <w:tabs>
          <w:tab w:val="left" w:pos="1134"/>
        </w:tabs>
        <w:spacing w:before="120" w:after="120" w:line="276" w:lineRule="auto"/>
        <w:ind w:left="567" w:right="-708" w:firstLine="0"/>
        <w:contextualSpacing w:val="0"/>
        <w:jc w:val="both"/>
        <w:rPr>
          <w:rFonts w:ascii="Arial" w:hAnsi="Arial" w:cs="Arial"/>
          <w:bCs/>
          <w:color w:val="000000"/>
          <w:sz w:val="20"/>
          <w:szCs w:val="20"/>
        </w:rPr>
      </w:pPr>
      <w:r w:rsidRPr="00413DFC">
        <w:rPr>
          <w:rFonts w:ascii="Arial" w:hAnsi="Arial" w:cs="Arial"/>
          <w:bCs/>
          <w:color w:val="000000"/>
          <w:sz w:val="20"/>
          <w:szCs w:val="20"/>
        </w:rPr>
        <w:t>Constatada a existência de sanção, o Pregoeiro reputará o licitante inabilitado, por falta de condição de participação.</w:t>
      </w:r>
    </w:p>
    <w:p w14:paraId="7DB6E363" w14:textId="772B81FF" w:rsidR="00AE645C" w:rsidRPr="00762956" w:rsidRDefault="00B8044D" w:rsidP="00A55722">
      <w:pPr>
        <w:pStyle w:val="PargrafodaLista"/>
        <w:numPr>
          <w:ilvl w:val="2"/>
          <w:numId w:val="11"/>
        </w:numPr>
        <w:tabs>
          <w:tab w:val="left" w:pos="1134"/>
        </w:tabs>
        <w:spacing w:before="120" w:after="120" w:line="276" w:lineRule="auto"/>
        <w:ind w:left="567" w:right="-708" w:firstLine="0"/>
        <w:contextualSpacing w:val="0"/>
        <w:jc w:val="both"/>
        <w:rPr>
          <w:rFonts w:ascii="Arial" w:hAnsi="Arial" w:cs="Arial"/>
          <w:bCs/>
          <w:color w:val="000000"/>
          <w:sz w:val="20"/>
          <w:szCs w:val="20"/>
        </w:rPr>
      </w:pPr>
      <w:r w:rsidRPr="003629E4">
        <w:rPr>
          <w:rFonts w:ascii="Arial" w:hAnsi="Arial" w:cs="Arial"/>
          <w:bCs/>
          <w:color w:val="000000"/>
          <w:sz w:val="20"/>
          <w:szCs w:val="20"/>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3E702099" w14:textId="74FE0E37" w:rsidR="00AE645C" w:rsidRPr="003629E4" w:rsidRDefault="00AE645C" w:rsidP="00A55722">
      <w:pPr>
        <w:pStyle w:val="PargrafodaLista"/>
        <w:numPr>
          <w:ilvl w:val="1"/>
          <w:numId w:val="13"/>
        </w:numPr>
        <w:spacing w:before="120" w:after="120" w:line="276" w:lineRule="auto"/>
        <w:ind w:left="0" w:right="-708" w:firstLine="0"/>
        <w:contextualSpacing w:val="0"/>
        <w:jc w:val="both"/>
        <w:rPr>
          <w:rFonts w:ascii="Arial" w:hAnsi="Arial" w:cs="Arial"/>
          <w:sz w:val="20"/>
          <w:szCs w:val="20"/>
          <w:lang w:eastAsia="ar-SA"/>
        </w:rPr>
      </w:pPr>
      <w:r w:rsidRPr="003629E4">
        <w:rPr>
          <w:rFonts w:ascii="Arial" w:hAnsi="Arial" w:cs="Arial"/>
          <w:sz w:val="20"/>
          <w:szCs w:val="20"/>
          <w:lang w:eastAsia="ar-SA"/>
        </w:rPr>
        <w:t xml:space="preserve">Não ocorrendo inabilitação, o Pregoeiro consultará o Sistema de Cadastro Unificado de Fornecedores – </w:t>
      </w:r>
      <w:r w:rsidR="00027933">
        <w:rPr>
          <w:rFonts w:ascii="Arial" w:hAnsi="Arial" w:cs="Arial"/>
          <w:sz w:val="20"/>
          <w:szCs w:val="20"/>
          <w:lang w:eastAsia="ar-SA"/>
        </w:rPr>
        <w:t>SICAF</w:t>
      </w:r>
      <w:r w:rsidRPr="003629E4">
        <w:rPr>
          <w:rFonts w:ascii="Arial" w:hAnsi="Arial" w:cs="Arial"/>
          <w:sz w:val="20"/>
          <w:szCs w:val="20"/>
          <w:lang w:eastAsia="ar-SA"/>
        </w:rPr>
        <w:t>, em relação à habilitação jurídica, à regularidade fiscal, à qualificação econômica financeira e habilitação técnica, conforme o disposto nos arts.</w:t>
      </w:r>
      <w:hyperlink>
        <w:r w:rsidRPr="003629E4">
          <w:rPr>
            <w:sz w:val="20"/>
            <w:szCs w:val="20"/>
            <w:lang w:eastAsia="ar-SA"/>
          </w:rPr>
          <w:t>10, 11, 12, 13, 14, 15</w:t>
        </w:r>
      </w:hyperlink>
      <w:r w:rsidRPr="003629E4">
        <w:rPr>
          <w:rFonts w:ascii="Arial" w:hAnsi="Arial" w:cs="Arial"/>
          <w:sz w:val="20"/>
          <w:szCs w:val="20"/>
          <w:lang w:eastAsia="ar-SA"/>
        </w:rPr>
        <w:t> e 16 da Instrução Normativa SEGES/MP nº 03, de 2018.</w:t>
      </w:r>
    </w:p>
    <w:p w14:paraId="0BCDE413" w14:textId="782FF0FC" w:rsidR="00AE645C" w:rsidRPr="003629E4" w:rsidRDefault="00AE645C" w:rsidP="00A55722">
      <w:pPr>
        <w:pStyle w:val="PargrafodaLista"/>
        <w:numPr>
          <w:ilvl w:val="2"/>
          <w:numId w:val="13"/>
        </w:numPr>
        <w:spacing w:before="120" w:after="120" w:line="276" w:lineRule="auto"/>
        <w:ind w:left="567" w:right="-708" w:firstLine="0"/>
        <w:contextualSpacing w:val="0"/>
        <w:jc w:val="both"/>
        <w:rPr>
          <w:rFonts w:ascii="Arial" w:hAnsi="Arial" w:cs="Arial"/>
          <w:sz w:val="20"/>
          <w:szCs w:val="20"/>
          <w:lang w:eastAsia="ar-SA"/>
        </w:rPr>
      </w:pPr>
      <w:r w:rsidRPr="003629E4">
        <w:rPr>
          <w:rFonts w:ascii="Arial" w:hAnsi="Arial" w:cs="Arial"/>
          <w:sz w:val="20"/>
          <w:szCs w:val="20"/>
          <w:lang w:eastAsia="ar-SA"/>
        </w:rPr>
        <w:t xml:space="preserve">O interessado, para efeitos de habilitação prevista na Instrução Normativa SEGES/MP nº 03, de 2018 mediante utilização do sistema, deverá atender às condições exigidas no cadastramento no </w:t>
      </w:r>
      <w:r w:rsidR="00027933">
        <w:rPr>
          <w:rFonts w:ascii="Arial" w:hAnsi="Arial" w:cs="Arial"/>
          <w:sz w:val="20"/>
          <w:szCs w:val="20"/>
          <w:lang w:eastAsia="ar-SA"/>
        </w:rPr>
        <w:t>SICAF</w:t>
      </w:r>
      <w:r w:rsidRPr="003629E4">
        <w:rPr>
          <w:rFonts w:ascii="Arial" w:hAnsi="Arial" w:cs="Arial"/>
          <w:sz w:val="20"/>
          <w:szCs w:val="20"/>
          <w:lang w:eastAsia="ar-SA"/>
        </w:rPr>
        <w:t xml:space="preserve"> até o terceiro dia útil anterior à data prevista para recebimento das propostas;</w:t>
      </w:r>
    </w:p>
    <w:p w14:paraId="37DB7DF0" w14:textId="582BF563" w:rsidR="00E1277F" w:rsidRPr="003629E4" w:rsidRDefault="00E1277F" w:rsidP="00A55722">
      <w:pPr>
        <w:pStyle w:val="PargrafodaLista"/>
        <w:numPr>
          <w:ilvl w:val="1"/>
          <w:numId w:val="13"/>
        </w:numPr>
        <w:spacing w:before="120" w:after="120" w:line="276" w:lineRule="auto"/>
        <w:ind w:left="0" w:right="-708" w:firstLine="0"/>
        <w:contextualSpacing w:val="0"/>
        <w:jc w:val="both"/>
        <w:rPr>
          <w:rFonts w:ascii="Arial" w:hAnsi="Arial" w:cs="Arial"/>
          <w:sz w:val="20"/>
          <w:szCs w:val="20"/>
          <w:lang w:eastAsia="ar-SA"/>
        </w:rPr>
      </w:pPr>
      <w:r w:rsidRPr="003629E4">
        <w:rPr>
          <w:rFonts w:ascii="Arial" w:hAnsi="Arial" w:cs="Arial"/>
          <w:sz w:val="20"/>
          <w:szCs w:val="20"/>
          <w:lang w:eastAsia="ar-SA"/>
        </w:rPr>
        <w:t xml:space="preserve">Também poderão ser consultados os sítios oficiais emissores de certidões, especialmente quando o licitante esteja com alguma documentação vencida junto ao </w:t>
      </w:r>
      <w:r w:rsidR="00027933">
        <w:rPr>
          <w:rFonts w:ascii="Arial" w:hAnsi="Arial" w:cs="Arial"/>
          <w:sz w:val="20"/>
          <w:szCs w:val="20"/>
          <w:lang w:eastAsia="ar-SA"/>
        </w:rPr>
        <w:t>SICAF</w:t>
      </w:r>
      <w:r w:rsidRPr="003629E4">
        <w:rPr>
          <w:rFonts w:ascii="Arial" w:hAnsi="Arial" w:cs="Arial"/>
          <w:sz w:val="20"/>
          <w:szCs w:val="20"/>
          <w:lang w:eastAsia="ar-SA"/>
        </w:rPr>
        <w:t>.</w:t>
      </w:r>
    </w:p>
    <w:p w14:paraId="3AC0FD3B" w14:textId="73D631C2" w:rsidR="00E1277F" w:rsidRPr="003629E4" w:rsidRDefault="00E1277F" w:rsidP="00A55722">
      <w:pPr>
        <w:pStyle w:val="PargrafodaLista"/>
        <w:numPr>
          <w:ilvl w:val="1"/>
          <w:numId w:val="13"/>
        </w:numPr>
        <w:spacing w:before="120" w:after="120" w:line="276" w:lineRule="auto"/>
        <w:ind w:left="0" w:right="-708" w:firstLine="0"/>
        <w:contextualSpacing w:val="0"/>
        <w:jc w:val="both"/>
        <w:rPr>
          <w:rFonts w:ascii="Arial" w:hAnsi="Arial" w:cs="Arial"/>
          <w:sz w:val="20"/>
          <w:szCs w:val="20"/>
          <w:lang w:eastAsia="ar-SA"/>
        </w:rPr>
      </w:pPr>
      <w:r w:rsidRPr="003629E4">
        <w:rPr>
          <w:rFonts w:ascii="Arial" w:hAnsi="Arial" w:cs="Arial"/>
          <w:sz w:val="20"/>
          <w:szCs w:val="20"/>
          <w:lang w:eastAsia="ar-SA"/>
        </w:rPr>
        <w:t xml:space="preserve">Caso o Pregoeiro não logre êxito em obter a certidão correspondente por meio do sítio oficial, ou na hipótese de ela se encontrar vencida no referido sistema, o licitante será convocado a encaminhar, no prazo de </w:t>
      </w:r>
      <w:r w:rsidR="00762956">
        <w:rPr>
          <w:rFonts w:ascii="Arial" w:hAnsi="Arial" w:cs="Arial"/>
          <w:sz w:val="20"/>
          <w:szCs w:val="20"/>
          <w:lang w:eastAsia="ar-SA"/>
        </w:rPr>
        <w:t>2</w:t>
      </w:r>
      <w:r w:rsidRPr="003629E4">
        <w:rPr>
          <w:rFonts w:ascii="Arial" w:hAnsi="Arial" w:cs="Arial"/>
          <w:sz w:val="20"/>
          <w:szCs w:val="20"/>
          <w:lang w:eastAsia="ar-SA"/>
        </w:rPr>
        <w:t xml:space="preserve"> (</w:t>
      </w:r>
      <w:r w:rsidR="00762956">
        <w:rPr>
          <w:rFonts w:ascii="Arial" w:hAnsi="Arial" w:cs="Arial"/>
          <w:sz w:val="20"/>
          <w:szCs w:val="20"/>
          <w:lang w:eastAsia="ar-SA"/>
        </w:rPr>
        <w:t>duas</w:t>
      </w:r>
      <w:r w:rsidRPr="003629E4">
        <w:rPr>
          <w:rFonts w:ascii="Arial" w:hAnsi="Arial" w:cs="Arial"/>
          <w:sz w:val="20"/>
          <w:szCs w:val="20"/>
          <w:lang w:eastAsia="ar-SA"/>
        </w:rPr>
        <w:t>) horas, documento válido que comprove o atendimento das exigências deste Edital, sob pena de inabilitação.</w:t>
      </w:r>
    </w:p>
    <w:p w14:paraId="744DC3B5" w14:textId="07C05137" w:rsidR="00E1277F" w:rsidRPr="003629E4" w:rsidRDefault="00E1277F" w:rsidP="00A55722">
      <w:pPr>
        <w:pStyle w:val="PargrafodaLista"/>
        <w:numPr>
          <w:ilvl w:val="2"/>
          <w:numId w:val="13"/>
        </w:numPr>
        <w:spacing w:before="120" w:after="120" w:line="276" w:lineRule="auto"/>
        <w:ind w:left="567" w:right="-708" w:firstLine="0"/>
        <w:contextualSpacing w:val="0"/>
        <w:jc w:val="both"/>
        <w:rPr>
          <w:rFonts w:ascii="Arial" w:hAnsi="Arial" w:cs="Arial"/>
          <w:sz w:val="20"/>
          <w:szCs w:val="20"/>
          <w:lang w:eastAsia="ar-SA"/>
        </w:rPr>
      </w:pPr>
      <w:r w:rsidRPr="003629E4">
        <w:rPr>
          <w:rFonts w:ascii="Arial" w:hAnsi="Arial" w:cs="Arial"/>
          <w:sz w:val="20"/>
          <w:szCs w:val="20"/>
          <w:lang w:eastAsia="ar-SA"/>
        </w:rPr>
        <w:t>As Microempresas e Empresas de Pequeno Porte deverão encaminhar a documentação de habilitação, ainda que haja alguma restrição, nos termos do art. 43, § 1º da LC nº 123, de 2006.</w:t>
      </w:r>
    </w:p>
    <w:p w14:paraId="60D07931" w14:textId="0DC31088" w:rsidR="00E1277F" w:rsidRPr="003629E4" w:rsidRDefault="00E1277F" w:rsidP="00A55722">
      <w:pPr>
        <w:pStyle w:val="PargrafodaLista"/>
        <w:numPr>
          <w:ilvl w:val="1"/>
          <w:numId w:val="13"/>
        </w:numPr>
        <w:spacing w:before="120" w:after="120" w:line="276" w:lineRule="auto"/>
        <w:ind w:left="0" w:right="-708" w:firstLine="0"/>
        <w:contextualSpacing w:val="0"/>
        <w:jc w:val="both"/>
        <w:rPr>
          <w:rFonts w:ascii="Arial" w:hAnsi="Arial" w:cs="Arial"/>
          <w:sz w:val="20"/>
          <w:szCs w:val="20"/>
          <w:lang w:eastAsia="ar-SA"/>
        </w:rPr>
      </w:pPr>
      <w:r w:rsidRPr="00762956">
        <w:rPr>
          <w:rFonts w:ascii="Arial" w:hAnsi="Arial" w:cs="Arial"/>
          <w:sz w:val="20"/>
          <w:szCs w:val="20"/>
          <w:u w:val="single"/>
          <w:lang w:eastAsia="ar-SA"/>
        </w:rPr>
        <w:t>Os licitantes que não estiverem cadastrados no Sistema de Cadastro Unificado de</w:t>
      </w:r>
      <w:r w:rsidRPr="003629E4">
        <w:rPr>
          <w:rFonts w:ascii="Arial" w:hAnsi="Arial" w:cs="Arial"/>
          <w:sz w:val="20"/>
          <w:szCs w:val="20"/>
          <w:lang w:eastAsia="ar-SA"/>
        </w:rPr>
        <w:t xml:space="preserve"> Fornecedores – </w:t>
      </w:r>
      <w:r w:rsidR="00027933">
        <w:rPr>
          <w:rFonts w:ascii="Arial" w:hAnsi="Arial" w:cs="Arial"/>
          <w:sz w:val="20"/>
          <w:szCs w:val="20"/>
          <w:lang w:eastAsia="ar-SA"/>
        </w:rPr>
        <w:t>SICAF</w:t>
      </w:r>
      <w:r w:rsidRPr="003629E4">
        <w:rPr>
          <w:rFonts w:ascii="Arial" w:hAnsi="Arial" w:cs="Arial"/>
          <w:sz w:val="20"/>
          <w:szCs w:val="20"/>
          <w:lang w:eastAsia="ar-SA"/>
        </w:rPr>
        <w:t xml:space="preserve"> além do nível de credenciamento exigido pela Instrução Normativa SEGES/MP nº 3, de 2018, deverão apresentar a seguinte documentação relativa à Habilitação Jurídica e à </w:t>
      </w:r>
      <w:r w:rsidRPr="003629E4">
        <w:rPr>
          <w:rFonts w:ascii="Arial" w:hAnsi="Arial" w:cs="Arial"/>
          <w:sz w:val="20"/>
          <w:szCs w:val="20"/>
          <w:lang w:eastAsia="ar-SA"/>
        </w:rPr>
        <w:lastRenderedPageBreak/>
        <w:t>Regularidade Fiscal e trabalhista, bem como a Qualificação Econômico-Financeira, nas condições descritas adiante.</w:t>
      </w:r>
    </w:p>
    <w:p w14:paraId="2B32B427" w14:textId="3D69AE19" w:rsidR="00CA24FB" w:rsidRPr="00413DFC" w:rsidRDefault="00CA24FB" w:rsidP="00A55722">
      <w:pPr>
        <w:pStyle w:val="PargrafodaLista"/>
        <w:numPr>
          <w:ilvl w:val="1"/>
          <w:numId w:val="11"/>
        </w:numPr>
        <w:spacing w:before="120" w:after="120" w:line="276" w:lineRule="auto"/>
        <w:ind w:left="0" w:right="-708" w:firstLine="0"/>
        <w:contextualSpacing w:val="0"/>
        <w:jc w:val="both"/>
        <w:rPr>
          <w:rFonts w:ascii="Arial" w:hAnsi="Arial" w:cs="Arial"/>
          <w:b/>
          <w:bCs/>
          <w:color w:val="000000"/>
          <w:sz w:val="20"/>
          <w:szCs w:val="20"/>
        </w:rPr>
      </w:pPr>
      <w:r w:rsidRPr="00413DFC">
        <w:rPr>
          <w:rFonts w:ascii="Arial" w:hAnsi="Arial" w:cs="Arial"/>
          <w:b/>
          <w:bCs/>
          <w:color w:val="000000"/>
          <w:sz w:val="20"/>
          <w:szCs w:val="20"/>
        </w:rPr>
        <w:t xml:space="preserve">Habilitação jurídica: </w:t>
      </w:r>
    </w:p>
    <w:p w14:paraId="61D458A8" w14:textId="77777777" w:rsidR="009E442B" w:rsidRPr="00413DFC" w:rsidRDefault="009E442B" w:rsidP="00A55722">
      <w:pPr>
        <w:pStyle w:val="PargrafodaLista"/>
        <w:numPr>
          <w:ilvl w:val="2"/>
          <w:numId w:val="11"/>
        </w:numPr>
        <w:tabs>
          <w:tab w:val="left" w:pos="993"/>
        </w:tabs>
        <w:spacing w:before="120" w:after="120" w:line="276" w:lineRule="auto"/>
        <w:ind w:left="426" w:right="-708"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empresário individual: inscrição no Registro Público de Empresas Mercantis, a cargo da Junta Comercial da respectiva sede;</w:t>
      </w:r>
    </w:p>
    <w:p w14:paraId="7D1BC873" w14:textId="086BC9EE" w:rsidR="007E3133" w:rsidRPr="00413DFC" w:rsidRDefault="007E3133" w:rsidP="00A55722">
      <w:pPr>
        <w:pStyle w:val="PargrafodaLista"/>
        <w:numPr>
          <w:ilvl w:val="2"/>
          <w:numId w:val="11"/>
        </w:numPr>
        <w:tabs>
          <w:tab w:val="left" w:pos="993"/>
        </w:tabs>
        <w:spacing w:before="120" w:after="120" w:line="276" w:lineRule="auto"/>
        <w:ind w:left="426" w:right="-708" w:firstLine="0"/>
        <w:contextualSpacing w:val="0"/>
        <w:jc w:val="both"/>
        <w:rPr>
          <w:rFonts w:ascii="Arial" w:hAnsi="Arial" w:cs="Arial"/>
          <w:bCs/>
          <w:color w:val="000000"/>
          <w:sz w:val="20"/>
          <w:szCs w:val="20"/>
        </w:rPr>
      </w:pPr>
      <w:r w:rsidRPr="00413DFC">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Default="009E442B" w:rsidP="00A55722">
      <w:pPr>
        <w:pStyle w:val="PargrafodaLista"/>
        <w:numPr>
          <w:ilvl w:val="2"/>
          <w:numId w:val="11"/>
        </w:numPr>
        <w:tabs>
          <w:tab w:val="left" w:pos="993"/>
        </w:tabs>
        <w:spacing w:before="120" w:after="120" w:line="276" w:lineRule="auto"/>
        <w:ind w:left="426" w:right="-708"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3629E4" w:rsidRDefault="00D055F6" w:rsidP="00A55722">
      <w:pPr>
        <w:pStyle w:val="PargrafodaLista"/>
        <w:numPr>
          <w:ilvl w:val="2"/>
          <w:numId w:val="11"/>
        </w:numPr>
        <w:tabs>
          <w:tab w:val="left" w:pos="993"/>
        </w:tabs>
        <w:spacing w:before="120" w:after="120" w:line="276" w:lineRule="auto"/>
        <w:ind w:left="426" w:right="-708" w:firstLine="0"/>
        <w:contextualSpacing w:val="0"/>
        <w:jc w:val="both"/>
        <w:rPr>
          <w:rFonts w:ascii="Arial" w:hAnsi="Arial" w:cs="Arial"/>
          <w:bCs/>
          <w:color w:val="000000"/>
          <w:sz w:val="20"/>
          <w:szCs w:val="20"/>
        </w:rPr>
      </w:pPr>
      <w:r w:rsidRPr="003629E4">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14:paraId="0AEA2FDC" w14:textId="77777777" w:rsidR="009E442B" w:rsidRPr="00413DFC" w:rsidRDefault="009E442B" w:rsidP="00A55722">
      <w:pPr>
        <w:pStyle w:val="PargrafodaLista"/>
        <w:numPr>
          <w:ilvl w:val="2"/>
          <w:numId w:val="11"/>
        </w:numPr>
        <w:tabs>
          <w:tab w:val="left" w:pos="993"/>
        </w:tabs>
        <w:spacing w:before="120" w:after="120" w:line="276" w:lineRule="auto"/>
        <w:ind w:left="426" w:right="-708"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4B8FCABE" w14:textId="35774748" w:rsidR="009E442B" w:rsidRPr="00413DFC" w:rsidRDefault="009E442B" w:rsidP="00A55722">
      <w:pPr>
        <w:pStyle w:val="PargrafodaLista"/>
        <w:numPr>
          <w:ilvl w:val="2"/>
          <w:numId w:val="11"/>
        </w:numPr>
        <w:tabs>
          <w:tab w:val="left" w:pos="993"/>
        </w:tabs>
        <w:spacing w:before="120" w:after="120" w:line="276" w:lineRule="auto"/>
        <w:ind w:left="426" w:right="-708"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413DFC" w:rsidRDefault="009E442B" w:rsidP="00A55722">
      <w:pPr>
        <w:pStyle w:val="PargrafodaLista"/>
        <w:numPr>
          <w:ilvl w:val="2"/>
          <w:numId w:val="11"/>
        </w:numPr>
        <w:tabs>
          <w:tab w:val="left" w:pos="1134"/>
        </w:tabs>
        <w:spacing w:before="120" w:after="120" w:line="276" w:lineRule="auto"/>
        <w:ind w:left="426" w:right="-708"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empresa ou sociedade estrangeira em funcionamento no País: decreto de autorização;</w:t>
      </w:r>
    </w:p>
    <w:p w14:paraId="3FCA4BDE" w14:textId="77777777" w:rsidR="00360444" w:rsidRPr="00413DFC" w:rsidRDefault="00360444" w:rsidP="00A55722">
      <w:pPr>
        <w:pStyle w:val="PargrafodaLista"/>
        <w:numPr>
          <w:ilvl w:val="2"/>
          <w:numId w:val="11"/>
        </w:numPr>
        <w:tabs>
          <w:tab w:val="left" w:pos="993"/>
        </w:tabs>
        <w:spacing w:before="120" w:after="120" w:line="276" w:lineRule="auto"/>
        <w:ind w:left="426" w:right="-708" w:firstLine="0"/>
        <w:contextualSpacing w:val="0"/>
        <w:jc w:val="both"/>
        <w:rPr>
          <w:rFonts w:ascii="Arial" w:hAnsi="Arial" w:cs="Arial"/>
          <w:bCs/>
          <w:color w:val="000000"/>
          <w:sz w:val="20"/>
          <w:szCs w:val="20"/>
        </w:rPr>
      </w:pPr>
      <w:r w:rsidRPr="00413DFC">
        <w:rPr>
          <w:rFonts w:ascii="Arial" w:hAnsi="Arial" w:cs="Arial"/>
          <w:bCs/>
          <w:color w:val="000000"/>
          <w:sz w:val="20"/>
          <w:szCs w:val="20"/>
        </w:rPr>
        <w:t>Os documentos acima deverão estar acompanhados de todas as alterações ou da consolidação respectiva;</w:t>
      </w:r>
    </w:p>
    <w:p w14:paraId="133C8257" w14:textId="5FBE20FA" w:rsidR="008C6874" w:rsidRPr="00413DFC" w:rsidRDefault="00CA24FB" w:rsidP="00A55722">
      <w:pPr>
        <w:pStyle w:val="PargrafodaLista"/>
        <w:numPr>
          <w:ilvl w:val="1"/>
          <w:numId w:val="11"/>
        </w:numPr>
        <w:tabs>
          <w:tab w:val="left" w:pos="709"/>
          <w:tab w:val="left" w:pos="851"/>
        </w:tabs>
        <w:spacing w:before="120" w:after="120" w:line="276" w:lineRule="auto"/>
        <w:ind w:left="425" w:hanging="283"/>
        <w:contextualSpacing w:val="0"/>
        <w:jc w:val="both"/>
        <w:rPr>
          <w:rFonts w:ascii="Arial" w:hAnsi="Arial" w:cs="Arial"/>
          <w:b/>
          <w:bCs/>
          <w:color w:val="000000"/>
          <w:sz w:val="20"/>
          <w:szCs w:val="20"/>
        </w:rPr>
      </w:pPr>
      <w:r w:rsidRPr="00413DFC">
        <w:rPr>
          <w:rFonts w:ascii="Arial" w:hAnsi="Arial" w:cs="Arial"/>
          <w:b/>
          <w:bCs/>
          <w:color w:val="000000"/>
          <w:sz w:val="20"/>
          <w:szCs w:val="20"/>
        </w:rPr>
        <w:t>Regularidade fiscal</w:t>
      </w:r>
      <w:r w:rsidR="00170D49" w:rsidRPr="00413DFC">
        <w:rPr>
          <w:rFonts w:ascii="Arial" w:hAnsi="Arial" w:cs="Arial"/>
          <w:b/>
          <w:bCs/>
          <w:color w:val="000000"/>
          <w:sz w:val="20"/>
          <w:szCs w:val="20"/>
        </w:rPr>
        <w:t xml:space="preserve"> </w:t>
      </w:r>
      <w:r w:rsidR="00170D49" w:rsidRPr="00413DFC">
        <w:rPr>
          <w:rFonts w:ascii="Arial" w:hAnsi="Arial" w:cs="Arial"/>
          <w:b/>
          <w:bCs/>
          <w:sz w:val="20"/>
          <w:szCs w:val="20"/>
        </w:rPr>
        <w:t xml:space="preserve">e </w:t>
      </w:r>
      <w:r w:rsidR="00FC0936" w:rsidRPr="00413DFC">
        <w:rPr>
          <w:rFonts w:ascii="Arial" w:hAnsi="Arial" w:cs="Arial"/>
          <w:b/>
          <w:bCs/>
          <w:sz w:val="20"/>
          <w:szCs w:val="20"/>
        </w:rPr>
        <w:t>trabalhista</w:t>
      </w:r>
      <w:r w:rsidRPr="00413DFC">
        <w:rPr>
          <w:rFonts w:ascii="Arial" w:hAnsi="Arial" w:cs="Arial"/>
          <w:b/>
          <w:bCs/>
          <w:color w:val="0000FF"/>
          <w:sz w:val="20"/>
          <w:szCs w:val="20"/>
        </w:rPr>
        <w:t>:</w:t>
      </w:r>
    </w:p>
    <w:p w14:paraId="5D851382" w14:textId="2A2A3284" w:rsidR="008C6874" w:rsidRPr="00413DFC" w:rsidRDefault="008C6874" w:rsidP="00A55722">
      <w:pPr>
        <w:numPr>
          <w:ilvl w:val="2"/>
          <w:numId w:val="11"/>
        </w:numPr>
        <w:tabs>
          <w:tab w:val="left" w:pos="1440"/>
        </w:tabs>
        <w:autoSpaceDE w:val="0"/>
        <w:snapToGrid w:val="0"/>
        <w:spacing w:before="120" w:after="120" w:line="276" w:lineRule="auto"/>
        <w:ind w:left="709" w:right="-708" w:firstLine="0"/>
        <w:jc w:val="both"/>
        <w:rPr>
          <w:rFonts w:ascii="Arial" w:hAnsi="Arial" w:cs="Arial"/>
          <w:sz w:val="20"/>
          <w:szCs w:val="20"/>
          <w:lang w:eastAsia="en-US"/>
        </w:rPr>
      </w:pPr>
      <w:r w:rsidRPr="00413DFC">
        <w:rPr>
          <w:rFonts w:ascii="Arial" w:hAnsi="Arial" w:cs="Arial"/>
          <w:sz w:val="20"/>
          <w:szCs w:val="20"/>
          <w:lang w:eastAsia="en-US"/>
        </w:rPr>
        <w:t>prova de inscrição no Cadastr</w:t>
      </w:r>
      <w:r w:rsidR="00BA456F" w:rsidRPr="00413DFC">
        <w:rPr>
          <w:rFonts w:ascii="Arial" w:hAnsi="Arial" w:cs="Arial"/>
          <w:sz w:val="20"/>
          <w:szCs w:val="20"/>
          <w:lang w:eastAsia="en-US"/>
        </w:rPr>
        <w:t>o Nacional de Pessoas Jurídicas ou no Cadastro de Pessoas Físicas, conforme o caso;</w:t>
      </w:r>
    </w:p>
    <w:p w14:paraId="06674347" w14:textId="6AC8C739" w:rsidR="00A61836" w:rsidRPr="00413DFC" w:rsidRDefault="00132231" w:rsidP="00A55722">
      <w:pPr>
        <w:numPr>
          <w:ilvl w:val="2"/>
          <w:numId w:val="11"/>
        </w:numPr>
        <w:tabs>
          <w:tab w:val="left" w:pos="1440"/>
        </w:tabs>
        <w:autoSpaceDE w:val="0"/>
        <w:snapToGrid w:val="0"/>
        <w:spacing w:before="120" w:after="120" w:line="276" w:lineRule="auto"/>
        <w:ind w:left="709" w:right="-708" w:firstLine="0"/>
        <w:jc w:val="both"/>
        <w:rPr>
          <w:rFonts w:ascii="Arial" w:hAnsi="Arial" w:cs="Arial"/>
          <w:sz w:val="20"/>
          <w:szCs w:val="20"/>
        </w:rPr>
      </w:pPr>
      <w:r w:rsidRPr="00413DFC">
        <w:rPr>
          <w:rFonts w:ascii="Arial" w:hAnsi="Arial" w:cs="Arial"/>
          <w:sz w:val="20"/>
          <w:szCs w:val="20"/>
        </w:rPr>
        <w:t xml:space="preserve">prova </w:t>
      </w:r>
      <w:r w:rsidR="00A61836" w:rsidRPr="00413DFC">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413DFC" w:rsidRDefault="00CA24FB" w:rsidP="00A55722">
      <w:pPr>
        <w:numPr>
          <w:ilvl w:val="2"/>
          <w:numId w:val="11"/>
        </w:numPr>
        <w:tabs>
          <w:tab w:val="left" w:pos="1440"/>
        </w:tabs>
        <w:autoSpaceDE w:val="0"/>
        <w:snapToGrid w:val="0"/>
        <w:spacing w:before="120" w:after="120" w:line="276" w:lineRule="auto"/>
        <w:ind w:left="709" w:right="-708" w:firstLine="0"/>
        <w:jc w:val="both"/>
        <w:rPr>
          <w:rFonts w:ascii="Arial" w:hAnsi="Arial" w:cs="Arial"/>
          <w:color w:val="000000"/>
          <w:sz w:val="20"/>
          <w:szCs w:val="20"/>
        </w:rPr>
      </w:pPr>
      <w:r w:rsidRPr="00413DFC">
        <w:rPr>
          <w:rFonts w:ascii="Arial" w:hAnsi="Arial" w:cs="Arial"/>
          <w:color w:val="000000"/>
          <w:sz w:val="20"/>
          <w:szCs w:val="20"/>
          <w:lang w:eastAsia="en-US"/>
        </w:rPr>
        <w:t>prova de regularidade com o Fundo de Garantia do Tempo de Serviço (FGTS);</w:t>
      </w:r>
    </w:p>
    <w:p w14:paraId="530FD2A0" w14:textId="485250B7" w:rsidR="00170D49" w:rsidRPr="00413DFC" w:rsidRDefault="00F40C29" w:rsidP="00A55722">
      <w:pPr>
        <w:numPr>
          <w:ilvl w:val="2"/>
          <w:numId w:val="11"/>
        </w:numPr>
        <w:tabs>
          <w:tab w:val="left" w:pos="1440"/>
        </w:tabs>
        <w:autoSpaceDE w:val="0"/>
        <w:snapToGrid w:val="0"/>
        <w:spacing w:before="120" w:after="120" w:line="276" w:lineRule="auto"/>
        <w:ind w:left="709" w:right="-708" w:firstLine="0"/>
        <w:jc w:val="both"/>
        <w:rPr>
          <w:rFonts w:ascii="Arial" w:hAnsi="Arial" w:cs="Arial"/>
          <w:sz w:val="20"/>
          <w:szCs w:val="20"/>
        </w:rPr>
      </w:pPr>
      <w:r w:rsidRPr="00413DFC">
        <w:rPr>
          <w:rFonts w:ascii="Arial" w:hAnsi="Arial" w:cs="Arial"/>
          <w:sz w:val="20"/>
          <w:szCs w:val="20"/>
          <w:lang w:eastAsia="en-US"/>
        </w:rPr>
        <w:t xml:space="preserve">prova de inexistência de débitos inadimplidos perante a justiça do trabalho, mediante a apresentação de certidão negativa ou positiva com efeito de negativa, nos termos do Título </w:t>
      </w:r>
      <w:r w:rsidR="00185F3B" w:rsidRPr="00413DFC">
        <w:rPr>
          <w:rFonts w:ascii="Arial" w:hAnsi="Arial" w:cs="Arial"/>
          <w:sz w:val="20"/>
          <w:szCs w:val="20"/>
          <w:lang w:eastAsia="en-US"/>
        </w:rPr>
        <w:t>VII</w:t>
      </w:r>
      <w:r w:rsidRPr="00413DFC">
        <w:rPr>
          <w:rFonts w:ascii="Arial" w:hAnsi="Arial" w:cs="Arial"/>
          <w:sz w:val="20"/>
          <w:szCs w:val="20"/>
          <w:lang w:eastAsia="en-US"/>
        </w:rPr>
        <w:t>-</w:t>
      </w:r>
      <w:r w:rsidR="00185F3B" w:rsidRPr="00413DFC">
        <w:rPr>
          <w:rFonts w:ascii="Arial" w:hAnsi="Arial" w:cs="Arial"/>
          <w:sz w:val="20"/>
          <w:szCs w:val="20"/>
          <w:lang w:eastAsia="en-US"/>
        </w:rPr>
        <w:t>A</w:t>
      </w:r>
      <w:r w:rsidR="00BA456F" w:rsidRPr="00413DFC">
        <w:rPr>
          <w:rFonts w:ascii="Arial" w:hAnsi="Arial" w:cs="Arial"/>
          <w:sz w:val="20"/>
          <w:szCs w:val="20"/>
          <w:lang w:eastAsia="en-US"/>
        </w:rPr>
        <w:t xml:space="preserve"> da Consolidação das Leis do Trabalho, aprovada pelo Decreto-L</w:t>
      </w:r>
      <w:r w:rsidRPr="00413DFC">
        <w:rPr>
          <w:rFonts w:ascii="Arial" w:hAnsi="Arial" w:cs="Arial"/>
          <w:sz w:val="20"/>
          <w:szCs w:val="20"/>
          <w:lang w:eastAsia="en-US"/>
        </w:rPr>
        <w:t>ei nº 5.452, de 1º de maio de 1943;</w:t>
      </w:r>
    </w:p>
    <w:p w14:paraId="4EE89DF4" w14:textId="77777777" w:rsidR="00CA24FB" w:rsidRPr="00413DFC" w:rsidRDefault="00CA24FB" w:rsidP="00A55722">
      <w:pPr>
        <w:numPr>
          <w:ilvl w:val="2"/>
          <w:numId w:val="11"/>
        </w:numPr>
        <w:tabs>
          <w:tab w:val="left" w:pos="1440"/>
        </w:tabs>
        <w:autoSpaceDE w:val="0"/>
        <w:snapToGrid w:val="0"/>
        <w:spacing w:before="120" w:after="120" w:line="276" w:lineRule="auto"/>
        <w:ind w:left="709" w:right="-708" w:firstLine="0"/>
        <w:jc w:val="both"/>
        <w:rPr>
          <w:rFonts w:ascii="Arial" w:hAnsi="Arial" w:cs="Arial"/>
          <w:bCs/>
          <w:color w:val="000000"/>
          <w:sz w:val="20"/>
          <w:szCs w:val="20"/>
        </w:rPr>
      </w:pPr>
      <w:r w:rsidRPr="00413DFC">
        <w:rPr>
          <w:rFonts w:ascii="Arial" w:hAnsi="Arial" w:cs="Arial"/>
          <w:bCs/>
          <w:color w:val="000000"/>
          <w:sz w:val="20"/>
          <w:szCs w:val="20"/>
        </w:rPr>
        <w:t xml:space="preserve">prova de inscrição no cadastro de contribuintes estadual, relativo ao domicílio ou sede do licitante, pertinente ao seu ramo de atividade e compatível com o objeto contratual; </w:t>
      </w:r>
    </w:p>
    <w:p w14:paraId="473D463D" w14:textId="6DC8CCBA" w:rsidR="00666139" w:rsidRPr="00413DFC" w:rsidRDefault="00160549" w:rsidP="00A55722">
      <w:pPr>
        <w:numPr>
          <w:ilvl w:val="2"/>
          <w:numId w:val="11"/>
        </w:numPr>
        <w:tabs>
          <w:tab w:val="left" w:pos="1440"/>
        </w:tabs>
        <w:autoSpaceDE w:val="0"/>
        <w:snapToGrid w:val="0"/>
        <w:spacing w:before="120" w:after="120" w:line="276" w:lineRule="auto"/>
        <w:ind w:left="709" w:right="-708" w:firstLine="0"/>
        <w:jc w:val="both"/>
        <w:rPr>
          <w:rFonts w:ascii="Arial" w:hAnsi="Arial" w:cs="Arial"/>
          <w:b/>
          <w:sz w:val="20"/>
          <w:szCs w:val="20"/>
        </w:rPr>
      </w:pPr>
      <w:r w:rsidRPr="00413DFC">
        <w:rPr>
          <w:rFonts w:ascii="Arial" w:hAnsi="Arial" w:cs="Arial"/>
          <w:sz w:val="20"/>
          <w:szCs w:val="20"/>
        </w:rPr>
        <w:t xml:space="preserve"> </w:t>
      </w:r>
      <w:r w:rsidR="00CA24FB" w:rsidRPr="00413DFC">
        <w:rPr>
          <w:rFonts w:ascii="Arial" w:hAnsi="Arial" w:cs="Arial"/>
          <w:sz w:val="20"/>
          <w:szCs w:val="20"/>
        </w:rPr>
        <w:t>prova de regularidade com a Fazenda Estadual do domicílio ou sede do licitante</w:t>
      </w:r>
      <w:r w:rsidR="00D055F6">
        <w:rPr>
          <w:rFonts w:ascii="Arial" w:hAnsi="Arial" w:cs="Arial"/>
          <w:sz w:val="20"/>
          <w:szCs w:val="20"/>
        </w:rPr>
        <w:t xml:space="preserve">, </w:t>
      </w:r>
      <w:r w:rsidR="00D055F6" w:rsidRPr="003629E4">
        <w:rPr>
          <w:rFonts w:ascii="Arial" w:hAnsi="Arial" w:cs="Arial"/>
          <w:sz w:val="20"/>
          <w:szCs w:val="20"/>
        </w:rPr>
        <w:t>relativa à atividade em cujo exercício contrata ou concorre;</w:t>
      </w:r>
    </w:p>
    <w:p w14:paraId="31BF9431" w14:textId="256E464C" w:rsidR="00CA24FB" w:rsidRPr="00413DFC" w:rsidRDefault="00E53522" w:rsidP="00A55722">
      <w:pPr>
        <w:numPr>
          <w:ilvl w:val="2"/>
          <w:numId w:val="11"/>
        </w:numPr>
        <w:tabs>
          <w:tab w:val="left" w:pos="1440"/>
        </w:tabs>
        <w:autoSpaceDE w:val="0"/>
        <w:snapToGrid w:val="0"/>
        <w:spacing w:before="120" w:after="120" w:line="276" w:lineRule="auto"/>
        <w:ind w:left="709" w:right="-708" w:firstLine="0"/>
        <w:jc w:val="both"/>
        <w:rPr>
          <w:rFonts w:ascii="Arial" w:hAnsi="Arial" w:cs="Arial"/>
          <w:b/>
          <w:color w:val="000000"/>
          <w:sz w:val="20"/>
          <w:szCs w:val="20"/>
        </w:rPr>
      </w:pPr>
      <w:r>
        <w:rPr>
          <w:rFonts w:ascii="Arial" w:hAnsi="Arial" w:cs="Arial"/>
          <w:color w:val="000000"/>
          <w:sz w:val="20"/>
          <w:szCs w:val="20"/>
        </w:rPr>
        <w:lastRenderedPageBreak/>
        <w:t>caso o</w:t>
      </w:r>
      <w:r w:rsidR="00883C32">
        <w:rPr>
          <w:rFonts w:ascii="Arial" w:hAnsi="Arial" w:cs="Arial"/>
          <w:color w:val="000000"/>
          <w:sz w:val="20"/>
          <w:szCs w:val="20"/>
        </w:rPr>
        <w:t xml:space="preserve"> </w:t>
      </w:r>
      <w:r>
        <w:rPr>
          <w:rFonts w:ascii="Arial" w:hAnsi="Arial" w:cs="Arial"/>
          <w:color w:val="000000"/>
          <w:sz w:val="20"/>
          <w:szCs w:val="20"/>
        </w:rPr>
        <w:t xml:space="preserve">licitante </w:t>
      </w:r>
      <w:r w:rsidR="00CA24FB" w:rsidRPr="00413DFC">
        <w:rPr>
          <w:rFonts w:ascii="Arial" w:hAnsi="Arial" w:cs="Arial"/>
          <w:color w:val="000000"/>
          <w:sz w:val="20"/>
          <w:szCs w:val="20"/>
        </w:rPr>
        <w:t>seja considera</w:t>
      </w:r>
      <w:r>
        <w:rPr>
          <w:rFonts w:ascii="Arial" w:hAnsi="Arial" w:cs="Arial"/>
          <w:color w:val="000000"/>
          <w:sz w:val="20"/>
          <w:szCs w:val="20"/>
        </w:rPr>
        <w:t>do isento dos tributos municipais</w:t>
      </w:r>
      <w:r w:rsidR="00CA24FB" w:rsidRPr="00413DFC">
        <w:rPr>
          <w:rFonts w:ascii="Arial" w:hAnsi="Arial" w:cs="Arial"/>
          <w:color w:val="000000"/>
          <w:sz w:val="20"/>
          <w:szCs w:val="20"/>
        </w:rPr>
        <w:t xml:space="preserve"> relacionados ao objeto licitatório, deverá comprovar tal condição mediante </w:t>
      </w:r>
      <w:r>
        <w:rPr>
          <w:rFonts w:ascii="Arial" w:hAnsi="Arial" w:cs="Arial"/>
          <w:color w:val="000000"/>
          <w:sz w:val="20"/>
          <w:szCs w:val="20"/>
        </w:rPr>
        <w:t xml:space="preserve">declaração da Fazenda Municipal do seu domicílio ou sede, ou outra equivalente, na forma da lei; </w:t>
      </w:r>
    </w:p>
    <w:p w14:paraId="59A28357" w14:textId="5784976F" w:rsidR="00A36AB7" w:rsidRPr="00413DFC" w:rsidRDefault="002B7727" w:rsidP="00A55722">
      <w:pPr>
        <w:numPr>
          <w:ilvl w:val="2"/>
          <w:numId w:val="11"/>
        </w:numPr>
        <w:tabs>
          <w:tab w:val="left" w:pos="1440"/>
        </w:tabs>
        <w:autoSpaceDE w:val="0"/>
        <w:snapToGrid w:val="0"/>
        <w:spacing w:before="120" w:after="120" w:line="276" w:lineRule="auto"/>
        <w:ind w:left="709" w:right="-708" w:firstLine="0"/>
        <w:jc w:val="both"/>
        <w:rPr>
          <w:rFonts w:ascii="Arial" w:hAnsi="Arial" w:cs="Arial"/>
          <w:b/>
          <w:bCs/>
          <w:iCs/>
          <w:color w:val="7030A0"/>
          <w:sz w:val="20"/>
          <w:szCs w:val="20"/>
          <w:u w:val="single"/>
        </w:rPr>
      </w:pPr>
      <w:r w:rsidRPr="00413DFC">
        <w:rPr>
          <w:rFonts w:ascii="Arial" w:hAnsi="Arial" w:cs="Arial"/>
          <w:color w:val="000000"/>
          <w:sz w:val="20"/>
          <w:szCs w:val="20"/>
          <w:lang w:eastAsia="en-US" w:bidi="pt-BR"/>
        </w:rPr>
        <w:t xml:space="preserve">caso o licitante detentor do menor preço seja qualificado como microempresa ou empresa de pequeno porte </w:t>
      </w:r>
      <w:r w:rsidRPr="00413DFC">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7FA64EA3" w14:textId="0F3F686C" w:rsidR="00405763" w:rsidRPr="003629E4" w:rsidRDefault="00491F90" w:rsidP="00A55722">
      <w:pPr>
        <w:pStyle w:val="PargrafodaLista"/>
        <w:numPr>
          <w:ilvl w:val="1"/>
          <w:numId w:val="11"/>
        </w:numPr>
        <w:tabs>
          <w:tab w:val="left" w:pos="851"/>
        </w:tabs>
        <w:spacing w:before="120" w:after="120" w:line="276" w:lineRule="auto"/>
        <w:ind w:left="425" w:firstLine="0"/>
        <w:contextualSpacing w:val="0"/>
        <w:jc w:val="both"/>
        <w:rPr>
          <w:rFonts w:ascii="Arial" w:hAnsi="Arial" w:cs="Arial"/>
          <w:b/>
          <w:color w:val="000000"/>
          <w:sz w:val="20"/>
          <w:szCs w:val="20"/>
        </w:rPr>
      </w:pPr>
      <w:r w:rsidRPr="003629E4">
        <w:rPr>
          <w:rFonts w:ascii="Arial" w:hAnsi="Arial" w:cs="Arial"/>
          <w:b/>
          <w:color w:val="000000"/>
          <w:sz w:val="20"/>
          <w:szCs w:val="20"/>
        </w:rPr>
        <w:t xml:space="preserve">Qualificação </w:t>
      </w:r>
      <w:r w:rsidR="00E4196F" w:rsidRPr="003629E4">
        <w:rPr>
          <w:rFonts w:ascii="Arial" w:hAnsi="Arial" w:cs="Arial"/>
          <w:b/>
          <w:color w:val="000000"/>
          <w:sz w:val="20"/>
          <w:szCs w:val="20"/>
        </w:rPr>
        <w:t>Econômico-Financeira</w:t>
      </w:r>
      <w:r w:rsidR="003629E4">
        <w:rPr>
          <w:rFonts w:ascii="Arial" w:hAnsi="Arial" w:cs="Arial"/>
          <w:color w:val="000000"/>
          <w:sz w:val="20"/>
          <w:szCs w:val="20"/>
        </w:rPr>
        <w:t>.</w:t>
      </w:r>
    </w:p>
    <w:p w14:paraId="5CC641B4" w14:textId="0E95A1B9" w:rsidR="00CA24FB" w:rsidRDefault="00CA24FB" w:rsidP="00A55722">
      <w:pPr>
        <w:numPr>
          <w:ilvl w:val="2"/>
          <w:numId w:val="11"/>
        </w:numPr>
        <w:tabs>
          <w:tab w:val="left" w:pos="1440"/>
        </w:tabs>
        <w:autoSpaceDE w:val="0"/>
        <w:snapToGrid w:val="0"/>
        <w:spacing w:before="120" w:after="120" w:line="276" w:lineRule="auto"/>
        <w:ind w:left="851" w:right="-567" w:firstLine="0"/>
        <w:jc w:val="both"/>
        <w:rPr>
          <w:rFonts w:ascii="Arial" w:hAnsi="Arial" w:cs="Arial"/>
          <w:color w:val="000000"/>
          <w:sz w:val="20"/>
          <w:szCs w:val="20"/>
        </w:rPr>
      </w:pPr>
      <w:r w:rsidRPr="00413DFC">
        <w:rPr>
          <w:rFonts w:ascii="Arial" w:hAnsi="Arial" w:cs="Arial"/>
          <w:color w:val="000000"/>
          <w:sz w:val="20"/>
          <w:szCs w:val="20"/>
        </w:rPr>
        <w:t>certidão negativa de falência expedida pelo distribuidor da sede da pessoa jurídica;</w:t>
      </w:r>
    </w:p>
    <w:p w14:paraId="3CD37972" w14:textId="77777777" w:rsidR="00CA24FB" w:rsidRPr="00413DFC" w:rsidRDefault="00CA24FB" w:rsidP="00A55722">
      <w:pPr>
        <w:numPr>
          <w:ilvl w:val="2"/>
          <w:numId w:val="11"/>
        </w:numPr>
        <w:tabs>
          <w:tab w:val="left" w:pos="1440"/>
        </w:tabs>
        <w:autoSpaceDE w:val="0"/>
        <w:snapToGrid w:val="0"/>
        <w:spacing w:before="120" w:after="120" w:line="276" w:lineRule="auto"/>
        <w:ind w:left="851" w:right="-708" w:firstLine="0"/>
        <w:jc w:val="both"/>
        <w:rPr>
          <w:rFonts w:ascii="Arial" w:hAnsi="Arial" w:cs="Arial"/>
          <w:color w:val="000000"/>
          <w:sz w:val="20"/>
          <w:szCs w:val="20"/>
        </w:rPr>
      </w:pPr>
      <w:r w:rsidRPr="00413DFC">
        <w:rPr>
          <w:rFonts w:ascii="Arial" w:hAnsi="Arial" w:cs="Arial"/>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43776642" w:rsidR="00CA24FB" w:rsidRPr="00413DFC" w:rsidRDefault="0045133B" w:rsidP="00A55722">
      <w:pPr>
        <w:pStyle w:val="PargrafodaLista"/>
        <w:numPr>
          <w:ilvl w:val="3"/>
          <w:numId w:val="11"/>
        </w:numPr>
        <w:spacing w:before="120" w:after="120" w:line="276" w:lineRule="auto"/>
        <w:ind w:left="1418" w:right="-708" w:firstLine="0"/>
        <w:contextualSpacing w:val="0"/>
        <w:jc w:val="both"/>
        <w:rPr>
          <w:rFonts w:ascii="Arial" w:hAnsi="Arial" w:cs="Arial"/>
          <w:color w:val="000000"/>
          <w:sz w:val="20"/>
          <w:szCs w:val="20"/>
          <w:lang w:eastAsia="en-US"/>
        </w:rPr>
      </w:pPr>
      <w:r w:rsidRPr="00413DFC">
        <w:rPr>
          <w:rFonts w:ascii="Arial" w:hAnsi="Arial" w:cs="Arial"/>
          <w:bCs/>
          <w:iCs/>
          <w:color w:val="000000"/>
          <w:sz w:val="20"/>
          <w:szCs w:val="20"/>
        </w:rPr>
        <w:t>No caso de fornecimento</w:t>
      </w:r>
      <w:r w:rsidRPr="00413DFC">
        <w:rPr>
          <w:rFonts w:ascii="Arial" w:hAnsi="Arial" w:cs="Arial"/>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Default="00CA24FB" w:rsidP="00A55722">
      <w:pPr>
        <w:pStyle w:val="PargrafodaLista"/>
        <w:numPr>
          <w:ilvl w:val="3"/>
          <w:numId w:val="11"/>
        </w:numPr>
        <w:spacing w:before="120" w:after="120" w:line="276" w:lineRule="auto"/>
        <w:ind w:left="1418" w:right="-708" w:firstLine="0"/>
        <w:contextualSpacing w:val="0"/>
        <w:jc w:val="both"/>
        <w:rPr>
          <w:rFonts w:ascii="Arial" w:hAnsi="Arial" w:cs="Arial"/>
          <w:color w:val="000000"/>
          <w:sz w:val="20"/>
          <w:szCs w:val="20"/>
          <w:lang w:eastAsia="en-US"/>
        </w:rPr>
      </w:pPr>
      <w:r w:rsidRPr="00413DFC">
        <w:rPr>
          <w:rFonts w:ascii="Arial" w:hAnsi="Arial" w:cs="Arial"/>
          <w:color w:val="000000"/>
          <w:sz w:val="20"/>
          <w:szCs w:val="20"/>
          <w:lang w:eastAsia="en-US"/>
        </w:rPr>
        <w:t>no caso de empresa constituída no exercício social vigente, admite-se a apresentação de balanço patrimonial e demonstrações contábeis referentes ao período de existência da sociedade;</w:t>
      </w:r>
    </w:p>
    <w:p w14:paraId="18AE55AD" w14:textId="304CC47D" w:rsidR="00405763" w:rsidRPr="003629E4" w:rsidRDefault="00405763" w:rsidP="00A55722">
      <w:pPr>
        <w:pStyle w:val="PargrafodaLista"/>
        <w:numPr>
          <w:ilvl w:val="3"/>
          <w:numId w:val="11"/>
        </w:numPr>
        <w:spacing w:before="120" w:after="120" w:line="276" w:lineRule="auto"/>
        <w:ind w:left="1418" w:right="-708" w:firstLine="0"/>
        <w:contextualSpacing w:val="0"/>
        <w:jc w:val="both"/>
        <w:rPr>
          <w:rFonts w:ascii="Arial" w:hAnsi="Arial" w:cs="Arial"/>
          <w:color w:val="000000"/>
          <w:sz w:val="20"/>
          <w:szCs w:val="20"/>
          <w:lang w:eastAsia="en-US"/>
        </w:rPr>
      </w:pPr>
      <w:r w:rsidRPr="003629E4">
        <w:rPr>
          <w:rFonts w:ascii="Arial" w:hAnsi="Arial" w:cs="Arial"/>
          <w:color w:val="000000"/>
          <w:sz w:val="20"/>
          <w:szCs w:val="20"/>
          <w:lang w:eastAsia="en-US"/>
        </w:rPr>
        <w:t>é admissível o balanço intermediário, se decorrer de lei ou contrato social</w:t>
      </w:r>
      <w:r w:rsidR="00B14791" w:rsidRPr="003629E4">
        <w:rPr>
          <w:rFonts w:ascii="Arial" w:hAnsi="Arial" w:cs="Arial"/>
          <w:color w:val="000000"/>
          <w:sz w:val="20"/>
          <w:szCs w:val="20"/>
          <w:lang w:eastAsia="en-US"/>
        </w:rPr>
        <w:t>/estatuto social</w:t>
      </w:r>
      <w:r w:rsidRPr="003629E4">
        <w:rPr>
          <w:rFonts w:ascii="Arial" w:hAnsi="Arial" w:cs="Arial"/>
          <w:color w:val="000000"/>
          <w:sz w:val="20"/>
          <w:szCs w:val="20"/>
          <w:lang w:eastAsia="en-US"/>
        </w:rPr>
        <w:t>.</w:t>
      </w:r>
    </w:p>
    <w:p w14:paraId="3F64D23F" w14:textId="4C6E6564" w:rsidR="00405763" w:rsidRPr="003629E4" w:rsidRDefault="003629E4" w:rsidP="00A55722">
      <w:pPr>
        <w:pStyle w:val="PargrafodaLista"/>
        <w:numPr>
          <w:ilvl w:val="3"/>
          <w:numId w:val="11"/>
        </w:numPr>
        <w:spacing w:before="120" w:after="120" w:line="276" w:lineRule="auto"/>
        <w:ind w:left="1418" w:right="-708" w:firstLine="0"/>
        <w:contextualSpacing w:val="0"/>
        <w:jc w:val="both"/>
        <w:rPr>
          <w:rFonts w:ascii="Arial" w:hAnsi="Arial" w:cs="Arial"/>
          <w:color w:val="000000"/>
          <w:sz w:val="20"/>
          <w:szCs w:val="20"/>
        </w:rPr>
      </w:pPr>
      <w:r w:rsidRPr="003629E4">
        <w:rPr>
          <w:rFonts w:ascii="Arial" w:hAnsi="Arial" w:cs="Arial"/>
          <w:color w:val="000000"/>
          <w:sz w:val="20"/>
          <w:szCs w:val="20"/>
          <w:lang w:eastAsia="en-US"/>
        </w:rPr>
        <w:t>Caso o licitante seja cooperativa,</w:t>
      </w:r>
      <w:r w:rsidR="0055608B">
        <w:rPr>
          <w:rFonts w:ascii="Arial" w:hAnsi="Arial" w:cs="Arial"/>
          <w:color w:val="000000"/>
          <w:sz w:val="20"/>
          <w:szCs w:val="20"/>
          <w:lang w:eastAsia="en-US"/>
        </w:rPr>
        <w:t xml:space="preserve"> </w:t>
      </w:r>
      <w:r w:rsidRPr="003629E4">
        <w:rPr>
          <w:rFonts w:ascii="Arial" w:hAnsi="Arial" w:cs="Arial"/>
          <w:color w:val="000000"/>
          <w:sz w:val="20"/>
          <w:szCs w:val="20"/>
          <w:lang w:eastAsia="en-US"/>
        </w:rPr>
        <w:t>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5FE310B8" w:rsidR="00CA24FB" w:rsidRPr="00413DFC" w:rsidRDefault="004F1294" w:rsidP="00A55722">
      <w:pPr>
        <w:numPr>
          <w:ilvl w:val="2"/>
          <w:numId w:val="11"/>
        </w:numPr>
        <w:tabs>
          <w:tab w:val="left" w:pos="1440"/>
        </w:tabs>
        <w:autoSpaceDE w:val="0"/>
        <w:snapToGrid w:val="0"/>
        <w:spacing w:before="120" w:after="120" w:line="276" w:lineRule="auto"/>
        <w:ind w:left="851" w:right="-708" w:firstLine="0"/>
        <w:jc w:val="both"/>
        <w:rPr>
          <w:rFonts w:ascii="Arial" w:hAnsi="Arial" w:cs="Arial"/>
          <w:color w:val="000000"/>
          <w:sz w:val="20"/>
          <w:szCs w:val="20"/>
        </w:rPr>
      </w:pPr>
      <w:r w:rsidRPr="00413DFC">
        <w:rPr>
          <w:rFonts w:ascii="Arial" w:hAnsi="Arial" w:cs="Arial"/>
          <w:color w:val="000000"/>
          <w:sz w:val="20"/>
          <w:szCs w:val="20"/>
        </w:rPr>
        <w:t>A</w:t>
      </w:r>
      <w:r w:rsidR="00CA24FB" w:rsidRPr="00413DFC">
        <w:rPr>
          <w:rFonts w:ascii="Arial" w:hAnsi="Arial" w:cs="Arial"/>
          <w:color w:val="000000"/>
          <w:sz w:val="20"/>
          <w:szCs w:val="20"/>
        </w:rPr>
        <w:t xml:space="preserve"> comprovação da situação financeira da empresa será constatada mediante obtenção de índices de Liquidez Geral (LG), Solvência Geral (SG) e Liquidez Corrente (LC), </w:t>
      </w:r>
      <w:r w:rsidR="000D2A6B">
        <w:rPr>
          <w:rFonts w:ascii="Arial" w:hAnsi="Arial" w:cs="Arial"/>
          <w:color w:val="000000"/>
          <w:sz w:val="20"/>
          <w:szCs w:val="20"/>
        </w:rPr>
        <w:t xml:space="preserve">superiores a 1 </w:t>
      </w:r>
      <w:proofErr w:type="gramStart"/>
      <w:r w:rsidR="000D2A6B">
        <w:rPr>
          <w:rFonts w:ascii="Arial" w:hAnsi="Arial" w:cs="Arial"/>
          <w:color w:val="000000"/>
          <w:sz w:val="20"/>
          <w:szCs w:val="20"/>
        </w:rPr>
        <w:t>( um</w:t>
      </w:r>
      <w:proofErr w:type="gramEnd"/>
      <w:r w:rsidR="000D2A6B">
        <w:rPr>
          <w:rFonts w:ascii="Arial" w:hAnsi="Arial" w:cs="Arial"/>
          <w:color w:val="000000"/>
          <w:sz w:val="20"/>
          <w:szCs w:val="20"/>
        </w:rPr>
        <w:t xml:space="preserve">) </w:t>
      </w:r>
      <w:r w:rsidR="00CA24FB" w:rsidRPr="00413DFC">
        <w:rPr>
          <w:rFonts w:ascii="Arial" w:hAnsi="Arial" w:cs="Arial"/>
          <w:color w:val="000000"/>
          <w:sz w:val="20"/>
          <w:szCs w:val="20"/>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413DFC" w14:paraId="69B3AC04" w14:textId="77777777" w:rsidTr="00DB5421">
        <w:tc>
          <w:tcPr>
            <w:tcW w:w="2235" w:type="dxa"/>
            <w:vMerge w:val="restart"/>
            <w:vAlign w:val="center"/>
          </w:tcPr>
          <w:p w14:paraId="6FF039BF" w14:textId="72661873" w:rsidR="00DB5421" w:rsidRPr="00413DFC" w:rsidRDefault="00DB5421" w:rsidP="008A12DB">
            <w:pPr>
              <w:tabs>
                <w:tab w:val="left" w:pos="1440"/>
              </w:tabs>
              <w:autoSpaceDE w:val="0"/>
              <w:snapToGrid w:val="0"/>
              <w:ind w:right="-708"/>
              <w:jc w:val="right"/>
              <w:rPr>
                <w:rFonts w:ascii="Arial" w:hAnsi="Arial" w:cs="Arial"/>
                <w:color w:val="000000"/>
                <w:sz w:val="20"/>
                <w:szCs w:val="20"/>
              </w:rPr>
            </w:pPr>
            <w:r w:rsidRPr="00413DFC">
              <w:rPr>
                <w:rFonts w:ascii="Arial" w:hAnsi="Arial" w:cs="Arial"/>
                <w:color w:val="000000"/>
                <w:sz w:val="20"/>
                <w:szCs w:val="20"/>
              </w:rPr>
              <w:t>LG =</w:t>
            </w:r>
          </w:p>
        </w:tc>
        <w:tc>
          <w:tcPr>
            <w:tcW w:w="4252" w:type="dxa"/>
            <w:tcBorders>
              <w:bottom w:val="single" w:sz="4" w:space="0" w:color="auto"/>
            </w:tcBorders>
            <w:vAlign w:val="bottom"/>
          </w:tcPr>
          <w:p w14:paraId="6DE44839" w14:textId="0CFAB435" w:rsidR="00DB5421" w:rsidRPr="00413DFC" w:rsidRDefault="00DB5421" w:rsidP="008A12DB">
            <w:pPr>
              <w:tabs>
                <w:tab w:val="left" w:pos="1440"/>
              </w:tabs>
              <w:autoSpaceDE w:val="0"/>
              <w:snapToGrid w:val="0"/>
              <w:ind w:right="-708"/>
              <w:rPr>
                <w:rFonts w:ascii="Arial" w:hAnsi="Arial" w:cs="Arial"/>
                <w:color w:val="000000"/>
                <w:sz w:val="20"/>
                <w:szCs w:val="20"/>
              </w:rPr>
            </w:pPr>
            <w:r w:rsidRPr="00413DFC">
              <w:rPr>
                <w:rFonts w:ascii="Arial" w:hAnsi="Arial" w:cs="Arial"/>
                <w:color w:val="000000"/>
                <w:sz w:val="20"/>
                <w:szCs w:val="20"/>
              </w:rPr>
              <w:t>Ativo Circulante + Realizável a Longo Prazo</w:t>
            </w:r>
          </w:p>
        </w:tc>
      </w:tr>
      <w:tr w:rsidR="00DB5421" w:rsidRPr="00413DFC" w14:paraId="6B5A5962" w14:textId="77777777" w:rsidTr="00DB5421">
        <w:tc>
          <w:tcPr>
            <w:tcW w:w="2235" w:type="dxa"/>
            <w:vMerge/>
          </w:tcPr>
          <w:p w14:paraId="2CDAF24A" w14:textId="77777777" w:rsidR="00DB5421" w:rsidRPr="00413DFC" w:rsidRDefault="00DB5421" w:rsidP="008A12DB">
            <w:pPr>
              <w:tabs>
                <w:tab w:val="left" w:pos="1440"/>
              </w:tabs>
              <w:autoSpaceDE w:val="0"/>
              <w:snapToGrid w:val="0"/>
              <w:ind w:right="-708"/>
              <w:jc w:val="both"/>
              <w:rPr>
                <w:rFonts w:ascii="Arial" w:hAnsi="Arial" w:cs="Arial"/>
                <w:color w:val="000000"/>
                <w:sz w:val="20"/>
                <w:szCs w:val="20"/>
              </w:rPr>
            </w:pPr>
          </w:p>
        </w:tc>
        <w:tc>
          <w:tcPr>
            <w:tcW w:w="4252" w:type="dxa"/>
            <w:tcBorders>
              <w:top w:val="single" w:sz="4" w:space="0" w:color="auto"/>
            </w:tcBorders>
          </w:tcPr>
          <w:p w14:paraId="668DDCBE" w14:textId="15E11DED" w:rsidR="00DB5421" w:rsidRPr="00413DFC" w:rsidRDefault="00DB5421" w:rsidP="008A12DB">
            <w:pPr>
              <w:tabs>
                <w:tab w:val="left" w:pos="1440"/>
              </w:tabs>
              <w:autoSpaceDE w:val="0"/>
              <w:snapToGrid w:val="0"/>
              <w:ind w:right="-708"/>
              <w:rPr>
                <w:rFonts w:ascii="Arial" w:hAnsi="Arial" w:cs="Arial"/>
                <w:color w:val="000000"/>
                <w:sz w:val="20"/>
                <w:szCs w:val="20"/>
              </w:rPr>
            </w:pPr>
            <w:r w:rsidRPr="00413DFC">
              <w:rPr>
                <w:rFonts w:ascii="Arial" w:hAnsi="Arial" w:cs="Arial"/>
                <w:color w:val="000000"/>
                <w:sz w:val="20"/>
                <w:szCs w:val="20"/>
              </w:rPr>
              <w:t>Passivo Circulante + Passivo Não Circulante</w:t>
            </w:r>
          </w:p>
        </w:tc>
      </w:tr>
    </w:tbl>
    <w:p w14:paraId="36E44C07" w14:textId="77777777" w:rsidR="00DB5421" w:rsidRPr="00413DFC" w:rsidRDefault="00DB5421" w:rsidP="008A12DB">
      <w:pPr>
        <w:tabs>
          <w:tab w:val="left" w:pos="1440"/>
        </w:tabs>
        <w:autoSpaceDE w:val="0"/>
        <w:snapToGrid w:val="0"/>
        <w:ind w:left="1134" w:right="-708"/>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413DFC" w14:paraId="5BF8D784" w14:textId="77777777" w:rsidTr="004F1294">
        <w:tc>
          <w:tcPr>
            <w:tcW w:w="2235" w:type="dxa"/>
            <w:vMerge w:val="restart"/>
            <w:vAlign w:val="center"/>
          </w:tcPr>
          <w:p w14:paraId="31BA239A" w14:textId="6028BBE5" w:rsidR="00DB5421" w:rsidRPr="00413DFC" w:rsidRDefault="004F1294" w:rsidP="008A12DB">
            <w:pPr>
              <w:tabs>
                <w:tab w:val="left" w:pos="1440"/>
              </w:tabs>
              <w:autoSpaceDE w:val="0"/>
              <w:snapToGrid w:val="0"/>
              <w:ind w:right="-708"/>
              <w:jc w:val="right"/>
              <w:rPr>
                <w:rFonts w:ascii="Arial" w:hAnsi="Arial" w:cs="Arial"/>
                <w:color w:val="000000"/>
                <w:sz w:val="20"/>
                <w:szCs w:val="20"/>
              </w:rPr>
            </w:pPr>
            <w:r w:rsidRPr="00413DFC">
              <w:rPr>
                <w:rFonts w:ascii="Arial" w:hAnsi="Arial" w:cs="Arial"/>
                <w:color w:val="000000"/>
                <w:sz w:val="20"/>
                <w:szCs w:val="20"/>
              </w:rPr>
              <w:t>S</w:t>
            </w:r>
            <w:r w:rsidR="00DB5421" w:rsidRPr="00413DFC">
              <w:rPr>
                <w:rFonts w:ascii="Arial" w:hAnsi="Arial" w:cs="Arial"/>
                <w:color w:val="000000"/>
                <w:sz w:val="20"/>
                <w:szCs w:val="20"/>
              </w:rPr>
              <w:t>G =</w:t>
            </w:r>
          </w:p>
        </w:tc>
        <w:tc>
          <w:tcPr>
            <w:tcW w:w="4394" w:type="dxa"/>
            <w:tcBorders>
              <w:bottom w:val="single" w:sz="4" w:space="0" w:color="auto"/>
            </w:tcBorders>
            <w:vAlign w:val="bottom"/>
          </w:tcPr>
          <w:p w14:paraId="4CF48756" w14:textId="3764F801" w:rsidR="00DB5421" w:rsidRPr="00413DFC" w:rsidRDefault="004F1294" w:rsidP="008A12DB">
            <w:pPr>
              <w:tabs>
                <w:tab w:val="left" w:pos="1440"/>
              </w:tabs>
              <w:autoSpaceDE w:val="0"/>
              <w:snapToGrid w:val="0"/>
              <w:ind w:right="-708"/>
              <w:jc w:val="center"/>
              <w:rPr>
                <w:rFonts w:ascii="Arial" w:hAnsi="Arial" w:cs="Arial"/>
                <w:color w:val="000000"/>
                <w:sz w:val="20"/>
                <w:szCs w:val="20"/>
              </w:rPr>
            </w:pPr>
            <w:r w:rsidRPr="00413DFC">
              <w:rPr>
                <w:rFonts w:ascii="Arial" w:hAnsi="Arial" w:cs="Arial"/>
                <w:color w:val="000000"/>
                <w:sz w:val="20"/>
                <w:szCs w:val="20"/>
              </w:rPr>
              <w:t>Ativo Total</w:t>
            </w:r>
          </w:p>
        </w:tc>
      </w:tr>
      <w:tr w:rsidR="00DB5421" w:rsidRPr="00413DFC" w14:paraId="0B1115DC" w14:textId="77777777" w:rsidTr="004F1294">
        <w:tc>
          <w:tcPr>
            <w:tcW w:w="2235" w:type="dxa"/>
            <w:vMerge/>
          </w:tcPr>
          <w:p w14:paraId="7470C4A8" w14:textId="77777777" w:rsidR="00DB5421" w:rsidRPr="00413DFC" w:rsidRDefault="00DB5421" w:rsidP="008A12DB">
            <w:pPr>
              <w:tabs>
                <w:tab w:val="left" w:pos="1440"/>
              </w:tabs>
              <w:autoSpaceDE w:val="0"/>
              <w:snapToGrid w:val="0"/>
              <w:ind w:right="-708"/>
              <w:jc w:val="both"/>
              <w:rPr>
                <w:rFonts w:ascii="Arial" w:hAnsi="Arial" w:cs="Arial"/>
                <w:color w:val="000000"/>
                <w:sz w:val="20"/>
                <w:szCs w:val="20"/>
              </w:rPr>
            </w:pPr>
          </w:p>
        </w:tc>
        <w:tc>
          <w:tcPr>
            <w:tcW w:w="4394" w:type="dxa"/>
            <w:tcBorders>
              <w:top w:val="single" w:sz="4" w:space="0" w:color="auto"/>
            </w:tcBorders>
          </w:tcPr>
          <w:p w14:paraId="25355BD7" w14:textId="77777777" w:rsidR="00DB5421" w:rsidRPr="00413DFC" w:rsidRDefault="00DB5421" w:rsidP="008A12DB">
            <w:pPr>
              <w:tabs>
                <w:tab w:val="left" w:pos="1440"/>
              </w:tabs>
              <w:autoSpaceDE w:val="0"/>
              <w:snapToGrid w:val="0"/>
              <w:ind w:right="-708"/>
              <w:jc w:val="center"/>
              <w:rPr>
                <w:rFonts w:ascii="Arial" w:hAnsi="Arial" w:cs="Arial"/>
                <w:color w:val="000000"/>
                <w:sz w:val="20"/>
                <w:szCs w:val="20"/>
              </w:rPr>
            </w:pPr>
            <w:r w:rsidRPr="00413DFC">
              <w:rPr>
                <w:rFonts w:ascii="Arial" w:hAnsi="Arial" w:cs="Arial"/>
                <w:color w:val="000000"/>
                <w:sz w:val="20"/>
                <w:szCs w:val="20"/>
              </w:rPr>
              <w:t>Passivo Circulante + Passivo Não Circulante</w:t>
            </w:r>
          </w:p>
        </w:tc>
      </w:tr>
    </w:tbl>
    <w:p w14:paraId="5760A581" w14:textId="77777777" w:rsidR="00DB5421" w:rsidRPr="00413DFC" w:rsidRDefault="00DB5421" w:rsidP="008A12DB">
      <w:pPr>
        <w:tabs>
          <w:tab w:val="left" w:pos="1440"/>
        </w:tabs>
        <w:autoSpaceDE w:val="0"/>
        <w:snapToGrid w:val="0"/>
        <w:ind w:left="1134" w:right="-708"/>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413DFC" w14:paraId="3282C206" w14:textId="77777777" w:rsidTr="004F1294">
        <w:tc>
          <w:tcPr>
            <w:tcW w:w="2235" w:type="dxa"/>
            <w:vMerge w:val="restart"/>
            <w:vAlign w:val="center"/>
          </w:tcPr>
          <w:p w14:paraId="1A792D5B" w14:textId="1E90696D" w:rsidR="004F1294" w:rsidRPr="00413DFC" w:rsidRDefault="004F1294" w:rsidP="008A12DB">
            <w:pPr>
              <w:tabs>
                <w:tab w:val="left" w:pos="1440"/>
              </w:tabs>
              <w:autoSpaceDE w:val="0"/>
              <w:snapToGrid w:val="0"/>
              <w:ind w:right="-708"/>
              <w:jc w:val="right"/>
              <w:rPr>
                <w:rFonts w:ascii="Arial" w:hAnsi="Arial" w:cs="Arial"/>
                <w:color w:val="000000"/>
                <w:sz w:val="20"/>
                <w:szCs w:val="20"/>
              </w:rPr>
            </w:pPr>
            <w:r w:rsidRPr="00413DFC">
              <w:rPr>
                <w:rFonts w:ascii="Arial" w:hAnsi="Arial" w:cs="Arial"/>
                <w:color w:val="000000"/>
                <w:sz w:val="20"/>
                <w:szCs w:val="20"/>
              </w:rPr>
              <w:t>LC =</w:t>
            </w:r>
          </w:p>
        </w:tc>
        <w:tc>
          <w:tcPr>
            <w:tcW w:w="2551" w:type="dxa"/>
            <w:tcBorders>
              <w:bottom w:val="single" w:sz="4" w:space="0" w:color="auto"/>
            </w:tcBorders>
            <w:vAlign w:val="bottom"/>
          </w:tcPr>
          <w:p w14:paraId="35CDC81D" w14:textId="0DC15F0C" w:rsidR="004F1294" w:rsidRPr="00413DFC" w:rsidRDefault="004F1294" w:rsidP="008A12DB">
            <w:pPr>
              <w:tabs>
                <w:tab w:val="left" w:pos="1440"/>
              </w:tabs>
              <w:autoSpaceDE w:val="0"/>
              <w:snapToGrid w:val="0"/>
              <w:ind w:right="-708"/>
              <w:jc w:val="center"/>
              <w:rPr>
                <w:rFonts w:ascii="Arial" w:hAnsi="Arial" w:cs="Arial"/>
                <w:color w:val="000000"/>
                <w:sz w:val="20"/>
                <w:szCs w:val="20"/>
              </w:rPr>
            </w:pPr>
            <w:r w:rsidRPr="00413DFC">
              <w:rPr>
                <w:rFonts w:ascii="Arial" w:hAnsi="Arial" w:cs="Arial"/>
                <w:color w:val="000000"/>
                <w:sz w:val="20"/>
                <w:szCs w:val="20"/>
              </w:rPr>
              <w:t>Ativo Circulante</w:t>
            </w:r>
          </w:p>
        </w:tc>
      </w:tr>
      <w:tr w:rsidR="004F1294" w:rsidRPr="00413DFC" w14:paraId="5A94AD93" w14:textId="77777777" w:rsidTr="004F1294">
        <w:tc>
          <w:tcPr>
            <w:tcW w:w="2235" w:type="dxa"/>
            <w:vMerge/>
          </w:tcPr>
          <w:p w14:paraId="5D5A3094" w14:textId="77777777" w:rsidR="004F1294" w:rsidRPr="00413DFC" w:rsidRDefault="004F1294" w:rsidP="008A12DB">
            <w:pPr>
              <w:tabs>
                <w:tab w:val="left" w:pos="1440"/>
              </w:tabs>
              <w:autoSpaceDE w:val="0"/>
              <w:snapToGrid w:val="0"/>
              <w:ind w:right="-708"/>
              <w:jc w:val="both"/>
              <w:rPr>
                <w:rFonts w:ascii="Arial" w:hAnsi="Arial" w:cs="Arial"/>
                <w:color w:val="000000"/>
                <w:sz w:val="20"/>
                <w:szCs w:val="20"/>
              </w:rPr>
            </w:pPr>
          </w:p>
        </w:tc>
        <w:tc>
          <w:tcPr>
            <w:tcW w:w="2551" w:type="dxa"/>
            <w:tcBorders>
              <w:top w:val="single" w:sz="4" w:space="0" w:color="auto"/>
            </w:tcBorders>
          </w:tcPr>
          <w:p w14:paraId="680673C8" w14:textId="2C9FBF19" w:rsidR="004F1294" w:rsidRPr="00413DFC" w:rsidRDefault="004F1294" w:rsidP="008A12DB">
            <w:pPr>
              <w:tabs>
                <w:tab w:val="left" w:pos="1440"/>
              </w:tabs>
              <w:autoSpaceDE w:val="0"/>
              <w:snapToGrid w:val="0"/>
              <w:ind w:right="-708"/>
              <w:jc w:val="center"/>
              <w:rPr>
                <w:rFonts w:ascii="Arial" w:hAnsi="Arial" w:cs="Arial"/>
                <w:color w:val="000000"/>
                <w:sz w:val="20"/>
                <w:szCs w:val="20"/>
              </w:rPr>
            </w:pPr>
            <w:r w:rsidRPr="00413DFC">
              <w:rPr>
                <w:rFonts w:ascii="Arial" w:hAnsi="Arial" w:cs="Arial"/>
                <w:color w:val="000000"/>
                <w:sz w:val="20"/>
                <w:szCs w:val="20"/>
              </w:rPr>
              <w:t>Passivo Circulante</w:t>
            </w:r>
          </w:p>
        </w:tc>
      </w:tr>
    </w:tbl>
    <w:p w14:paraId="5C7F4B50" w14:textId="77777777" w:rsidR="004F1294" w:rsidRPr="00413DFC" w:rsidRDefault="004F1294" w:rsidP="008A12DB">
      <w:pPr>
        <w:tabs>
          <w:tab w:val="left" w:pos="1440"/>
        </w:tabs>
        <w:autoSpaceDE w:val="0"/>
        <w:snapToGrid w:val="0"/>
        <w:spacing w:before="120" w:after="120" w:line="276" w:lineRule="auto"/>
        <w:ind w:left="1134" w:right="-708"/>
        <w:jc w:val="both"/>
        <w:rPr>
          <w:rFonts w:ascii="Arial" w:hAnsi="Arial" w:cs="Arial"/>
          <w:color w:val="000000"/>
          <w:sz w:val="20"/>
          <w:szCs w:val="20"/>
        </w:rPr>
      </w:pPr>
    </w:p>
    <w:p w14:paraId="477EE4DF" w14:textId="4FE9D540" w:rsidR="00CA24FB" w:rsidRPr="0055608B" w:rsidRDefault="00AD1F3E" w:rsidP="00A55722">
      <w:pPr>
        <w:numPr>
          <w:ilvl w:val="2"/>
          <w:numId w:val="11"/>
        </w:numPr>
        <w:tabs>
          <w:tab w:val="left" w:pos="1440"/>
        </w:tabs>
        <w:autoSpaceDE w:val="0"/>
        <w:snapToGrid w:val="0"/>
        <w:spacing w:before="120" w:after="120" w:line="276" w:lineRule="auto"/>
        <w:ind w:left="851" w:right="-708" w:firstLine="0"/>
        <w:jc w:val="both"/>
        <w:rPr>
          <w:rFonts w:ascii="Arial" w:hAnsi="Arial" w:cs="Arial"/>
          <w:i/>
          <w:color w:val="FF0000"/>
          <w:sz w:val="20"/>
          <w:szCs w:val="20"/>
          <w:lang w:eastAsia="en-US"/>
        </w:rPr>
      </w:pPr>
      <w:r>
        <w:rPr>
          <w:rFonts w:ascii="Arial" w:hAnsi="Arial" w:cs="Arial"/>
          <w:bCs/>
          <w:sz w:val="20"/>
          <w:szCs w:val="20"/>
        </w:rPr>
        <w:t xml:space="preserve">As empresas </w:t>
      </w:r>
      <w:r w:rsidR="00CA24FB" w:rsidRPr="00413DFC">
        <w:rPr>
          <w:rFonts w:ascii="Arial" w:hAnsi="Arial" w:cs="Arial"/>
          <w:bCs/>
          <w:sz w:val="20"/>
          <w:szCs w:val="20"/>
        </w:rPr>
        <w:t xml:space="preserve">que apresentarem </w:t>
      </w:r>
      <w:r w:rsidR="00CA24FB" w:rsidRPr="00413DFC">
        <w:rPr>
          <w:rFonts w:ascii="Arial" w:hAnsi="Arial" w:cs="Arial"/>
          <w:bCs/>
          <w:color w:val="000000"/>
          <w:sz w:val="20"/>
          <w:szCs w:val="20"/>
        </w:rPr>
        <w:t>resultado inferior ou igual a 1(um) em qualquer dos índices de</w:t>
      </w:r>
      <w:r w:rsidR="00CA24FB" w:rsidRPr="00413DFC">
        <w:rPr>
          <w:rFonts w:ascii="Arial" w:hAnsi="Arial" w:cs="Arial"/>
          <w:bCs/>
          <w:sz w:val="20"/>
          <w:szCs w:val="20"/>
        </w:rPr>
        <w:t xml:space="preserve"> Liquidez Geral (LG), Solvência Geral (SG) e Liquidez Corrente (LC), </w:t>
      </w:r>
      <w:r w:rsidR="00CA24FB" w:rsidRPr="003629E4">
        <w:rPr>
          <w:rFonts w:ascii="Arial" w:hAnsi="Arial" w:cs="Arial"/>
          <w:bCs/>
          <w:sz w:val="20"/>
          <w:szCs w:val="20"/>
        </w:rPr>
        <w:t>deverão comprovar</w:t>
      </w:r>
      <w:r w:rsidRPr="003629E4">
        <w:rPr>
          <w:rFonts w:ascii="Arial" w:hAnsi="Arial" w:cs="Arial"/>
          <w:bCs/>
          <w:sz w:val="20"/>
          <w:szCs w:val="20"/>
        </w:rPr>
        <w:t>, considerados os riscos para a Administração, e, a critério da autoridade competente, o capital mínimo ou o patrimônio líquido mínimo</w:t>
      </w:r>
      <w:r w:rsidR="00CA24FB" w:rsidRPr="003629E4">
        <w:rPr>
          <w:rFonts w:ascii="Arial" w:hAnsi="Arial" w:cs="Arial"/>
          <w:bCs/>
          <w:sz w:val="20"/>
          <w:szCs w:val="20"/>
        </w:rPr>
        <w:t xml:space="preserve"> de</w:t>
      </w:r>
      <w:r w:rsidR="00CA24FB" w:rsidRPr="00413DFC">
        <w:rPr>
          <w:rFonts w:ascii="Arial" w:hAnsi="Arial" w:cs="Arial"/>
          <w:sz w:val="20"/>
          <w:szCs w:val="20"/>
          <w:lang w:eastAsia="en-US"/>
        </w:rPr>
        <w:t xml:space="preserve"> </w:t>
      </w:r>
      <w:r w:rsidR="0055608B" w:rsidRPr="0055608B">
        <w:rPr>
          <w:rFonts w:ascii="Arial" w:hAnsi="Arial" w:cs="Arial"/>
          <w:sz w:val="20"/>
          <w:szCs w:val="20"/>
          <w:lang w:eastAsia="en-US"/>
        </w:rPr>
        <w:t xml:space="preserve">10 % </w:t>
      </w:r>
      <w:r w:rsidR="00CA24FB" w:rsidRPr="0055608B">
        <w:rPr>
          <w:rFonts w:ascii="Arial" w:hAnsi="Arial" w:cs="Arial"/>
          <w:sz w:val="20"/>
          <w:szCs w:val="20"/>
          <w:lang w:eastAsia="en-US"/>
        </w:rPr>
        <w:t>(</w:t>
      </w:r>
      <w:r w:rsidR="0055608B" w:rsidRPr="0055608B">
        <w:rPr>
          <w:rFonts w:ascii="Arial" w:hAnsi="Arial" w:cs="Arial"/>
          <w:sz w:val="20"/>
          <w:szCs w:val="20"/>
          <w:lang w:eastAsia="en-US"/>
        </w:rPr>
        <w:t>dez por cento</w:t>
      </w:r>
      <w:r w:rsidR="00CA24FB" w:rsidRPr="0055608B">
        <w:rPr>
          <w:rFonts w:ascii="Arial" w:hAnsi="Arial" w:cs="Arial"/>
          <w:sz w:val="20"/>
          <w:szCs w:val="20"/>
          <w:lang w:eastAsia="en-US"/>
        </w:rPr>
        <w:t>)</w:t>
      </w:r>
      <w:r w:rsidR="00CA24FB" w:rsidRPr="0055608B">
        <w:rPr>
          <w:rFonts w:ascii="Arial" w:hAnsi="Arial" w:cs="Arial"/>
          <w:bCs/>
          <w:sz w:val="20"/>
          <w:szCs w:val="20"/>
        </w:rPr>
        <w:t xml:space="preserve"> </w:t>
      </w:r>
      <w:r w:rsidR="00CA24FB" w:rsidRPr="00413DFC">
        <w:rPr>
          <w:rFonts w:ascii="Arial" w:hAnsi="Arial" w:cs="Arial"/>
          <w:bCs/>
          <w:sz w:val="20"/>
          <w:szCs w:val="20"/>
        </w:rPr>
        <w:t>do valor estimado da contratação</w:t>
      </w:r>
      <w:r w:rsidR="00E57739" w:rsidRPr="00413DFC">
        <w:rPr>
          <w:rFonts w:ascii="Arial" w:hAnsi="Arial" w:cs="Arial"/>
          <w:bCs/>
          <w:sz w:val="20"/>
          <w:szCs w:val="20"/>
        </w:rPr>
        <w:t xml:space="preserve"> ou do item pertinente</w:t>
      </w:r>
      <w:r w:rsidR="0085183E" w:rsidRPr="00413DFC">
        <w:rPr>
          <w:rFonts w:ascii="Arial" w:hAnsi="Arial" w:cs="Arial"/>
          <w:sz w:val="20"/>
          <w:szCs w:val="20"/>
          <w:lang w:eastAsia="en-US"/>
        </w:rPr>
        <w:t>.</w:t>
      </w:r>
      <w:r w:rsidR="001F66DD">
        <w:rPr>
          <w:rFonts w:ascii="Arial" w:hAnsi="Arial" w:cs="Arial"/>
          <w:sz w:val="20"/>
          <w:szCs w:val="20"/>
          <w:lang w:eastAsia="en-US"/>
        </w:rPr>
        <w:t xml:space="preserve"> </w:t>
      </w:r>
    </w:p>
    <w:p w14:paraId="58A6D3D0" w14:textId="77777777" w:rsidR="0055608B" w:rsidRPr="00413DFC" w:rsidRDefault="0055608B" w:rsidP="008A0FB2">
      <w:pPr>
        <w:tabs>
          <w:tab w:val="left" w:pos="1440"/>
        </w:tabs>
        <w:autoSpaceDE w:val="0"/>
        <w:snapToGrid w:val="0"/>
        <w:spacing w:after="120" w:line="276" w:lineRule="auto"/>
        <w:ind w:left="851" w:right="-708"/>
        <w:jc w:val="both"/>
        <w:rPr>
          <w:rFonts w:ascii="Arial" w:hAnsi="Arial" w:cs="Arial"/>
          <w:i/>
          <w:color w:val="FF0000"/>
          <w:sz w:val="20"/>
          <w:szCs w:val="20"/>
          <w:lang w:eastAsia="en-US"/>
        </w:rPr>
      </w:pPr>
    </w:p>
    <w:p w14:paraId="0043D73D" w14:textId="1A81A4CD" w:rsidR="00581492" w:rsidRPr="00AE1224" w:rsidRDefault="00AE1224" w:rsidP="008A0FB2">
      <w:pPr>
        <w:pStyle w:val="PargrafodaLista"/>
        <w:spacing w:before="120" w:line="276" w:lineRule="auto"/>
        <w:ind w:left="999" w:right="-708" w:hanging="573"/>
        <w:jc w:val="both"/>
        <w:rPr>
          <w:rFonts w:ascii="Arial" w:hAnsi="Arial" w:cs="Arial"/>
          <w:b/>
          <w:bCs/>
          <w:iCs/>
          <w:color w:val="000000"/>
          <w:sz w:val="20"/>
          <w:szCs w:val="20"/>
        </w:rPr>
      </w:pPr>
      <w:r>
        <w:rPr>
          <w:rFonts w:ascii="Arial" w:hAnsi="Arial" w:cs="Arial"/>
          <w:b/>
          <w:bCs/>
          <w:iCs/>
          <w:color w:val="000000"/>
          <w:sz w:val="20"/>
          <w:szCs w:val="20"/>
        </w:rPr>
        <w:t xml:space="preserve">8.9. </w:t>
      </w:r>
      <w:r w:rsidR="002D5122" w:rsidRPr="00AE1224">
        <w:rPr>
          <w:rFonts w:ascii="Arial" w:hAnsi="Arial" w:cs="Arial"/>
          <w:b/>
          <w:bCs/>
          <w:iCs/>
          <w:color w:val="000000"/>
          <w:sz w:val="20"/>
          <w:szCs w:val="20"/>
        </w:rPr>
        <w:t>Qualificação Técnica</w:t>
      </w:r>
      <w:r w:rsidR="00581492" w:rsidRPr="00AE1224">
        <w:rPr>
          <w:rFonts w:ascii="Arial" w:hAnsi="Arial" w:cs="Arial"/>
          <w:b/>
          <w:bCs/>
          <w:iCs/>
          <w:color w:val="000000"/>
          <w:sz w:val="20"/>
          <w:szCs w:val="20"/>
        </w:rPr>
        <w:t xml:space="preserve">  </w:t>
      </w:r>
    </w:p>
    <w:p w14:paraId="7A9BFA1A" w14:textId="77777777" w:rsidR="00AE1224" w:rsidRDefault="00AE1224" w:rsidP="008A12DB">
      <w:pPr>
        <w:pStyle w:val="PargrafodaLista"/>
        <w:spacing w:before="120" w:after="120" w:line="276" w:lineRule="auto"/>
        <w:ind w:left="1071" w:right="-708"/>
        <w:jc w:val="both"/>
        <w:rPr>
          <w:rFonts w:cs="Arial"/>
          <w:color w:val="000000"/>
          <w:szCs w:val="20"/>
          <w:highlight w:val="yellow"/>
        </w:rPr>
      </w:pPr>
    </w:p>
    <w:p w14:paraId="7FF40E56" w14:textId="50391F44" w:rsidR="00581492" w:rsidRPr="0055608B" w:rsidRDefault="00581492" w:rsidP="00A55722">
      <w:pPr>
        <w:pStyle w:val="PargrafodaLista"/>
        <w:numPr>
          <w:ilvl w:val="2"/>
          <w:numId w:val="19"/>
        </w:numPr>
        <w:tabs>
          <w:tab w:val="left" w:pos="993"/>
          <w:tab w:val="left" w:pos="1440"/>
        </w:tabs>
        <w:autoSpaceDE w:val="0"/>
        <w:snapToGrid w:val="0"/>
        <w:spacing w:after="120" w:line="276" w:lineRule="auto"/>
        <w:ind w:left="426" w:right="-708" w:firstLine="0"/>
        <w:jc w:val="both"/>
        <w:rPr>
          <w:rFonts w:ascii="Arial" w:hAnsi="Arial" w:cs="Arial"/>
          <w:bCs/>
          <w:sz w:val="20"/>
          <w:szCs w:val="20"/>
        </w:rPr>
      </w:pPr>
      <w:r w:rsidRPr="0055608B">
        <w:rPr>
          <w:rFonts w:ascii="Arial" w:hAnsi="Arial" w:cs="Arial"/>
          <w:bCs/>
          <w:color w:val="000000"/>
          <w:sz w:val="20"/>
          <w:szCs w:val="20"/>
        </w:rPr>
        <w:t xml:space="preserve">As empresas, cadastradas ou não no </w:t>
      </w:r>
      <w:r w:rsidR="00027933" w:rsidRPr="0055608B">
        <w:rPr>
          <w:rFonts w:ascii="Arial" w:hAnsi="Arial" w:cs="Arial"/>
          <w:bCs/>
          <w:color w:val="000000"/>
          <w:sz w:val="20"/>
          <w:szCs w:val="20"/>
        </w:rPr>
        <w:t>SICAF</w:t>
      </w:r>
      <w:r w:rsidRPr="0055608B">
        <w:rPr>
          <w:rFonts w:ascii="Arial" w:hAnsi="Arial" w:cs="Arial"/>
          <w:bCs/>
          <w:color w:val="000000"/>
          <w:sz w:val="20"/>
          <w:szCs w:val="20"/>
        </w:rPr>
        <w:t xml:space="preserve">, </w:t>
      </w:r>
      <w:r w:rsidRPr="0055608B">
        <w:rPr>
          <w:rFonts w:ascii="Arial" w:hAnsi="Arial" w:cs="Arial"/>
          <w:bCs/>
          <w:sz w:val="20"/>
          <w:szCs w:val="20"/>
        </w:rPr>
        <w:t>relativamente para todos os itens, deverão comprovar, ainda, a qualificação técnica, por meio de:</w:t>
      </w:r>
    </w:p>
    <w:p w14:paraId="4558CA58" w14:textId="14948041" w:rsidR="00230F40" w:rsidRPr="008D2897" w:rsidRDefault="00AE1224" w:rsidP="008A12DB">
      <w:pPr>
        <w:tabs>
          <w:tab w:val="left" w:pos="1440"/>
        </w:tabs>
        <w:autoSpaceDE w:val="0"/>
        <w:snapToGrid w:val="0"/>
        <w:spacing w:before="120" w:after="120" w:line="276" w:lineRule="auto"/>
        <w:ind w:left="426" w:right="-708"/>
        <w:jc w:val="both"/>
        <w:rPr>
          <w:rFonts w:ascii="Arial" w:hAnsi="Arial" w:cs="Arial"/>
          <w:sz w:val="20"/>
          <w:szCs w:val="20"/>
        </w:rPr>
      </w:pPr>
      <w:r>
        <w:rPr>
          <w:rFonts w:ascii="Arial" w:hAnsi="Arial" w:cs="Arial"/>
          <w:color w:val="000000"/>
          <w:sz w:val="20"/>
          <w:szCs w:val="20"/>
        </w:rPr>
        <w:t xml:space="preserve">8.9.2. </w:t>
      </w:r>
      <w:r w:rsidR="00230F40" w:rsidRPr="008D2897">
        <w:rPr>
          <w:rFonts w:ascii="Arial" w:hAnsi="Arial" w:cs="Arial"/>
          <w:color w:val="000000"/>
          <w:sz w:val="20"/>
          <w:szCs w:val="20"/>
        </w:rPr>
        <w:t xml:space="preserve">Comprovação de </w:t>
      </w:r>
      <w:r w:rsidR="00230F40" w:rsidRPr="008D2897">
        <w:rPr>
          <w:rFonts w:ascii="Arial" w:hAnsi="Arial" w:cs="Arial"/>
          <w:sz w:val="20"/>
          <w:szCs w:val="20"/>
        </w:rPr>
        <w:t>aptidão para a prestação dos serviços em características, quantidades e prazos compatíveis com o objeto desta licitação. A licitante deverá apresentar um ou mais atestados de capacidade técnica em</w:t>
      </w:r>
      <w:r w:rsidR="00230F40" w:rsidRPr="006D3199">
        <w:rPr>
          <w:rFonts w:ascii="Arial" w:hAnsi="Arial" w:cs="Arial"/>
        </w:rPr>
        <w:t xml:space="preserve"> </w:t>
      </w:r>
      <w:r w:rsidR="00230F40" w:rsidRPr="008D2897">
        <w:rPr>
          <w:rFonts w:ascii="Arial" w:hAnsi="Arial" w:cs="Arial"/>
          <w:sz w:val="20"/>
          <w:szCs w:val="20"/>
        </w:rPr>
        <w:t>nome da empresa licitante, comprovando o desempenho de atividade de g</w:t>
      </w:r>
      <w:r w:rsidR="00230F40" w:rsidRPr="008D2897">
        <w:rPr>
          <w:rFonts w:ascii="Arial" w:hAnsi="Arial" w:cs="Arial"/>
          <w:color w:val="000000"/>
          <w:sz w:val="20"/>
          <w:szCs w:val="20"/>
        </w:rPr>
        <w:t xml:space="preserve">erenciamento do abastecimento de combustível de veículos automotivos, com um mínimo de </w:t>
      </w:r>
      <w:r w:rsidR="00230F40" w:rsidRPr="008D2897">
        <w:rPr>
          <w:rFonts w:ascii="Arial" w:hAnsi="Arial" w:cs="Arial"/>
          <w:sz w:val="20"/>
          <w:szCs w:val="20"/>
        </w:rPr>
        <w:t>50% (cinquenta por cento) do número de veículos envolvidos nesta contratação, fornecido por pessoa jurídica de direito público ou privado;</w:t>
      </w:r>
    </w:p>
    <w:p w14:paraId="7A5775EB" w14:textId="000CF44A" w:rsidR="00230F40" w:rsidRDefault="001002AD" w:rsidP="008A12DB">
      <w:pPr>
        <w:autoSpaceDE w:val="0"/>
        <w:autoSpaceDN w:val="0"/>
        <w:adjustRightInd w:val="0"/>
        <w:ind w:left="426" w:right="-708"/>
        <w:jc w:val="both"/>
        <w:rPr>
          <w:rFonts w:ascii="Arial" w:hAnsi="Arial" w:cs="Arial"/>
          <w:sz w:val="20"/>
          <w:szCs w:val="20"/>
        </w:rPr>
      </w:pPr>
      <w:r>
        <w:rPr>
          <w:rFonts w:ascii="Arial" w:hAnsi="Arial" w:cs="Arial"/>
          <w:sz w:val="20"/>
          <w:szCs w:val="20"/>
        </w:rPr>
        <w:t>8.</w:t>
      </w:r>
      <w:r w:rsidR="008D2897" w:rsidRPr="008D2897">
        <w:rPr>
          <w:rFonts w:ascii="Arial" w:hAnsi="Arial" w:cs="Arial"/>
          <w:sz w:val="20"/>
          <w:szCs w:val="20"/>
        </w:rPr>
        <w:t xml:space="preserve">9.3. </w:t>
      </w:r>
      <w:r w:rsidR="00230F40" w:rsidRPr="008D2897">
        <w:rPr>
          <w:rFonts w:ascii="Arial" w:hAnsi="Arial" w:cs="Arial"/>
          <w:sz w:val="20"/>
          <w:szCs w:val="20"/>
        </w:rPr>
        <w:t xml:space="preserve"> Para análise do(s) atestado(s), será levada em conta a compatibilidade das informações prestadas com os descritos neste instrumento, devendo para tanto saber que para esta prestação de serviço teremos um quantitativo total de 69 veículos automotivos.</w:t>
      </w:r>
    </w:p>
    <w:p w14:paraId="71FEC075" w14:textId="77777777" w:rsidR="008D2897" w:rsidRPr="008D2897" w:rsidRDefault="008D2897" w:rsidP="008A12DB">
      <w:pPr>
        <w:autoSpaceDE w:val="0"/>
        <w:autoSpaceDN w:val="0"/>
        <w:adjustRightInd w:val="0"/>
        <w:ind w:left="426" w:right="-708"/>
        <w:jc w:val="both"/>
        <w:rPr>
          <w:rFonts w:ascii="Arial" w:hAnsi="Arial" w:cs="Arial"/>
          <w:sz w:val="20"/>
          <w:szCs w:val="20"/>
        </w:rPr>
      </w:pPr>
    </w:p>
    <w:p w14:paraId="0853C46A" w14:textId="1F3EA5CA" w:rsidR="00230F40" w:rsidRDefault="001002AD" w:rsidP="008A12DB">
      <w:pPr>
        <w:autoSpaceDE w:val="0"/>
        <w:autoSpaceDN w:val="0"/>
        <w:adjustRightInd w:val="0"/>
        <w:ind w:left="426" w:right="-708"/>
        <w:jc w:val="both"/>
        <w:rPr>
          <w:rFonts w:ascii="Arial" w:hAnsi="Arial" w:cs="Arial"/>
          <w:sz w:val="20"/>
          <w:szCs w:val="20"/>
        </w:rPr>
      </w:pPr>
      <w:r>
        <w:rPr>
          <w:rFonts w:ascii="Arial" w:hAnsi="Arial" w:cs="Arial"/>
          <w:sz w:val="20"/>
          <w:szCs w:val="20"/>
        </w:rPr>
        <w:t>8.</w:t>
      </w:r>
      <w:r w:rsidR="008D2897" w:rsidRPr="008D2897">
        <w:rPr>
          <w:rFonts w:ascii="Arial" w:hAnsi="Arial" w:cs="Arial"/>
          <w:sz w:val="20"/>
          <w:szCs w:val="20"/>
        </w:rPr>
        <w:t>9.4.</w:t>
      </w:r>
      <w:r w:rsidR="00230F40" w:rsidRPr="008D2897">
        <w:rPr>
          <w:rFonts w:ascii="Arial" w:hAnsi="Arial" w:cs="Arial"/>
          <w:sz w:val="20"/>
          <w:szCs w:val="20"/>
        </w:rPr>
        <w:t xml:space="preserve"> Os atestados deverão referir-se a serviços prestados no âmbito de sua atividade econômica principal ou secundária especificadas no contrato social vigente. </w:t>
      </w:r>
    </w:p>
    <w:p w14:paraId="714542DC" w14:textId="77777777" w:rsidR="008D2897" w:rsidRPr="008D2897" w:rsidRDefault="008D2897" w:rsidP="008A12DB">
      <w:pPr>
        <w:autoSpaceDE w:val="0"/>
        <w:autoSpaceDN w:val="0"/>
        <w:adjustRightInd w:val="0"/>
        <w:ind w:left="426" w:right="-708"/>
        <w:jc w:val="both"/>
        <w:rPr>
          <w:rFonts w:ascii="Arial" w:hAnsi="Arial" w:cs="Arial"/>
          <w:sz w:val="20"/>
          <w:szCs w:val="20"/>
        </w:rPr>
      </w:pPr>
    </w:p>
    <w:p w14:paraId="10A2DCB8" w14:textId="40A9035E" w:rsidR="00230F40" w:rsidRDefault="001002AD" w:rsidP="008A12DB">
      <w:pPr>
        <w:autoSpaceDE w:val="0"/>
        <w:autoSpaceDN w:val="0"/>
        <w:adjustRightInd w:val="0"/>
        <w:ind w:left="426" w:right="-708"/>
        <w:jc w:val="both"/>
        <w:rPr>
          <w:rFonts w:ascii="Arial" w:hAnsi="Arial" w:cs="Arial"/>
          <w:sz w:val="20"/>
          <w:szCs w:val="20"/>
        </w:rPr>
      </w:pPr>
      <w:r>
        <w:rPr>
          <w:rFonts w:ascii="Arial" w:hAnsi="Arial" w:cs="Arial"/>
          <w:sz w:val="20"/>
          <w:szCs w:val="20"/>
        </w:rPr>
        <w:t>8.</w:t>
      </w:r>
      <w:r w:rsidR="008D2897" w:rsidRPr="008D2897">
        <w:rPr>
          <w:rFonts w:ascii="Arial" w:hAnsi="Arial" w:cs="Arial"/>
          <w:sz w:val="20"/>
          <w:szCs w:val="20"/>
        </w:rPr>
        <w:t xml:space="preserve">9.5. </w:t>
      </w:r>
      <w:r w:rsidR="00230F40" w:rsidRPr="008D2897">
        <w:rPr>
          <w:rFonts w:ascii="Arial" w:hAnsi="Arial" w:cs="Arial"/>
          <w:sz w:val="20"/>
          <w:szCs w:val="20"/>
        </w:rPr>
        <w:t xml:space="preserve"> Somente serão aceitos atestados expedidos após a conclusão do contrato ou se decorrido, pelo menos, um ano do início de sua execução, exceto se firmado para ser executado em prazo inferior. </w:t>
      </w:r>
    </w:p>
    <w:p w14:paraId="78397A36" w14:textId="77777777" w:rsidR="008D2897" w:rsidRPr="008D2897" w:rsidRDefault="008D2897" w:rsidP="008A12DB">
      <w:pPr>
        <w:autoSpaceDE w:val="0"/>
        <w:autoSpaceDN w:val="0"/>
        <w:adjustRightInd w:val="0"/>
        <w:ind w:left="426" w:right="-708"/>
        <w:jc w:val="both"/>
        <w:rPr>
          <w:rFonts w:ascii="Arial" w:hAnsi="Arial" w:cs="Arial"/>
          <w:sz w:val="20"/>
          <w:szCs w:val="20"/>
        </w:rPr>
      </w:pPr>
    </w:p>
    <w:p w14:paraId="52FA39E3" w14:textId="3AA25DA1" w:rsidR="00230F40" w:rsidRDefault="001002AD" w:rsidP="008A12DB">
      <w:pPr>
        <w:autoSpaceDE w:val="0"/>
        <w:autoSpaceDN w:val="0"/>
        <w:adjustRightInd w:val="0"/>
        <w:ind w:left="426" w:right="-708"/>
        <w:jc w:val="both"/>
        <w:rPr>
          <w:rFonts w:ascii="Arial" w:hAnsi="Arial" w:cs="Arial"/>
          <w:sz w:val="20"/>
          <w:szCs w:val="20"/>
        </w:rPr>
      </w:pPr>
      <w:r>
        <w:rPr>
          <w:rFonts w:ascii="Arial" w:hAnsi="Arial" w:cs="Arial"/>
          <w:sz w:val="20"/>
          <w:szCs w:val="20"/>
        </w:rPr>
        <w:t>8.</w:t>
      </w:r>
      <w:r w:rsidR="008D2897" w:rsidRPr="008D2897">
        <w:rPr>
          <w:rFonts w:ascii="Arial" w:hAnsi="Arial" w:cs="Arial"/>
          <w:sz w:val="20"/>
          <w:szCs w:val="20"/>
        </w:rPr>
        <w:t>9.6</w:t>
      </w:r>
      <w:r w:rsidR="00230F40" w:rsidRPr="006D3199">
        <w:rPr>
          <w:rFonts w:ascii="Arial" w:hAnsi="Arial" w:cs="Arial"/>
        </w:rPr>
        <w:t xml:space="preserve">. </w:t>
      </w:r>
      <w:r w:rsidR="00230F40" w:rsidRPr="008D2897">
        <w:rPr>
          <w:rFonts w:ascii="Arial" w:hAnsi="Arial" w:cs="Arial"/>
          <w:sz w:val="20"/>
          <w:szCs w:val="20"/>
        </w:rPr>
        <w:t xml:space="preserve">Para a comprovação da experiência mínima de 3 (três) anos, será aceito o somatório de atestados de períodos diferentes. </w:t>
      </w:r>
    </w:p>
    <w:p w14:paraId="400736D0" w14:textId="77777777" w:rsidR="0034032E" w:rsidRPr="008D2897" w:rsidRDefault="0034032E" w:rsidP="008A12DB">
      <w:pPr>
        <w:autoSpaceDE w:val="0"/>
        <w:autoSpaceDN w:val="0"/>
        <w:adjustRightInd w:val="0"/>
        <w:ind w:left="426" w:right="-708"/>
        <w:jc w:val="both"/>
        <w:rPr>
          <w:rFonts w:ascii="Arial" w:hAnsi="Arial" w:cs="Arial"/>
          <w:sz w:val="20"/>
          <w:szCs w:val="20"/>
        </w:rPr>
      </w:pPr>
    </w:p>
    <w:p w14:paraId="648B9866" w14:textId="3DB4771D" w:rsidR="00230F40" w:rsidRDefault="001002AD" w:rsidP="008A12DB">
      <w:pPr>
        <w:autoSpaceDE w:val="0"/>
        <w:autoSpaceDN w:val="0"/>
        <w:adjustRightInd w:val="0"/>
        <w:ind w:left="426" w:right="-708"/>
        <w:jc w:val="both"/>
        <w:rPr>
          <w:rFonts w:ascii="Arial" w:hAnsi="Arial" w:cs="Arial"/>
          <w:sz w:val="20"/>
          <w:szCs w:val="20"/>
        </w:rPr>
      </w:pPr>
      <w:r>
        <w:rPr>
          <w:rFonts w:ascii="Arial" w:hAnsi="Arial" w:cs="Arial"/>
          <w:sz w:val="20"/>
          <w:szCs w:val="20"/>
        </w:rPr>
        <w:t>8.</w:t>
      </w:r>
      <w:r w:rsidR="002E3777" w:rsidRPr="002E3777">
        <w:rPr>
          <w:rFonts w:ascii="Arial" w:hAnsi="Arial" w:cs="Arial"/>
          <w:sz w:val="20"/>
          <w:szCs w:val="20"/>
        </w:rPr>
        <w:t xml:space="preserve">9.7. </w:t>
      </w:r>
      <w:r w:rsidR="00230F40" w:rsidRPr="002E3777">
        <w:rPr>
          <w:rFonts w:ascii="Arial" w:hAnsi="Arial" w:cs="Arial"/>
          <w:sz w:val="20"/>
          <w:szCs w:val="20"/>
        </w:rPr>
        <w:t xml:space="preserve"> Para fins de comprovação de quantitativo mínimo do serviço, será aceito diferentes atestados de serviços executados de forma concomitante, a fim de equivaler a uma única contratação.</w:t>
      </w:r>
    </w:p>
    <w:p w14:paraId="303D22B5" w14:textId="77777777" w:rsidR="002E3777" w:rsidRPr="002E3777" w:rsidRDefault="002E3777" w:rsidP="008A12DB">
      <w:pPr>
        <w:autoSpaceDE w:val="0"/>
        <w:autoSpaceDN w:val="0"/>
        <w:adjustRightInd w:val="0"/>
        <w:ind w:left="426" w:right="-708"/>
        <w:jc w:val="both"/>
        <w:rPr>
          <w:rFonts w:ascii="Arial" w:hAnsi="Arial" w:cs="Arial"/>
          <w:sz w:val="20"/>
          <w:szCs w:val="20"/>
        </w:rPr>
      </w:pPr>
    </w:p>
    <w:p w14:paraId="5A626036" w14:textId="7486CDBB" w:rsidR="00230F40" w:rsidRPr="008A12DB" w:rsidRDefault="001002AD" w:rsidP="008A12DB">
      <w:pPr>
        <w:autoSpaceDE w:val="0"/>
        <w:autoSpaceDN w:val="0"/>
        <w:adjustRightInd w:val="0"/>
        <w:ind w:left="426" w:right="-708"/>
        <w:jc w:val="both"/>
        <w:rPr>
          <w:rFonts w:ascii="Arial" w:hAnsi="Arial" w:cs="Arial"/>
          <w:sz w:val="20"/>
          <w:szCs w:val="20"/>
        </w:rPr>
      </w:pPr>
      <w:r>
        <w:rPr>
          <w:rFonts w:ascii="Arial" w:hAnsi="Arial" w:cs="Arial"/>
          <w:sz w:val="20"/>
          <w:szCs w:val="20"/>
        </w:rPr>
        <w:t>8.</w:t>
      </w:r>
      <w:r w:rsidR="008A12DB" w:rsidRPr="008A12DB">
        <w:rPr>
          <w:rFonts w:ascii="Arial" w:hAnsi="Arial" w:cs="Arial"/>
          <w:sz w:val="20"/>
          <w:szCs w:val="20"/>
        </w:rPr>
        <w:t>9.8</w:t>
      </w:r>
      <w:r w:rsidR="00230F40" w:rsidRPr="008A12DB">
        <w:rPr>
          <w:rFonts w:ascii="Arial" w:hAnsi="Arial" w:cs="Arial"/>
          <w:sz w:val="20"/>
          <w:szCs w:val="20"/>
        </w:rPr>
        <w:t xml:space="preserve">.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p>
    <w:p w14:paraId="61EAA134" w14:textId="77777777" w:rsidR="008A12DB" w:rsidRDefault="008A12DB" w:rsidP="008A12DB">
      <w:pPr>
        <w:autoSpaceDE w:val="0"/>
        <w:autoSpaceDN w:val="0"/>
        <w:adjustRightInd w:val="0"/>
        <w:ind w:right="-708"/>
        <w:jc w:val="both"/>
        <w:rPr>
          <w:rFonts w:ascii="Arial" w:hAnsi="Arial" w:cs="Arial"/>
        </w:rPr>
      </w:pPr>
    </w:p>
    <w:p w14:paraId="0B11EBAF" w14:textId="027B1C97" w:rsidR="00230F40" w:rsidRDefault="001002AD" w:rsidP="008A12DB">
      <w:pPr>
        <w:autoSpaceDE w:val="0"/>
        <w:autoSpaceDN w:val="0"/>
        <w:adjustRightInd w:val="0"/>
        <w:ind w:left="426" w:right="-708"/>
        <w:jc w:val="both"/>
        <w:rPr>
          <w:rFonts w:ascii="Arial" w:hAnsi="Arial" w:cs="Arial"/>
          <w:sz w:val="20"/>
          <w:szCs w:val="20"/>
        </w:rPr>
      </w:pPr>
      <w:r>
        <w:rPr>
          <w:rFonts w:ascii="Arial" w:hAnsi="Arial" w:cs="Arial"/>
          <w:sz w:val="20"/>
          <w:szCs w:val="20"/>
        </w:rPr>
        <w:t>8.</w:t>
      </w:r>
      <w:r w:rsidR="008A12DB" w:rsidRPr="008A12DB">
        <w:rPr>
          <w:rFonts w:ascii="Arial" w:hAnsi="Arial" w:cs="Arial"/>
          <w:sz w:val="20"/>
          <w:szCs w:val="20"/>
        </w:rPr>
        <w:t xml:space="preserve">9.9. </w:t>
      </w:r>
      <w:r w:rsidR="00230F40" w:rsidRPr="008A12DB">
        <w:rPr>
          <w:rFonts w:ascii="Arial" w:hAnsi="Arial" w:cs="Arial"/>
          <w:sz w:val="20"/>
          <w:szCs w:val="20"/>
        </w:rPr>
        <w:t>Para a comprovação do quantitativo mínimo de veículos, será aceito o somatório de atestados que comprovem que o licitante gerencia ou gerenciou serviços de gerenciamento de abastecimento de combustível, compatíveis com o objeto do certame por período não inferior a 3 (três) anos.</w:t>
      </w:r>
    </w:p>
    <w:p w14:paraId="78BA3E07" w14:textId="77777777" w:rsidR="008A12DB" w:rsidRPr="008A12DB" w:rsidRDefault="008A12DB" w:rsidP="008A12DB">
      <w:pPr>
        <w:autoSpaceDE w:val="0"/>
        <w:autoSpaceDN w:val="0"/>
        <w:adjustRightInd w:val="0"/>
        <w:ind w:left="426" w:right="-708"/>
        <w:jc w:val="both"/>
        <w:rPr>
          <w:rFonts w:ascii="Arial" w:hAnsi="Arial" w:cs="Arial"/>
          <w:sz w:val="20"/>
          <w:szCs w:val="20"/>
        </w:rPr>
      </w:pPr>
    </w:p>
    <w:p w14:paraId="498B59E9" w14:textId="71A4B891" w:rsidR="00230F40" w:rsidRDefault="001002AD" w:rsidP="008A12DB">
      <w:pPr>
        <w:suppressAutoHyphens/>
        <w:spacing w:after="120"/>
        <w:ind w:left="426" w:right="-708"/>
        <w:jc w:val="both"/>
        <w:rPr>
          <w:rFonts w:ascii="Arial" w:hAnsi="Arial" w:cs="Arial"/>
          <w:color w:val="000000"/>
          <w:sz w:val="20"/>
          <w:szCs w:val="20"/>
        </w:rPr>
      </w:pPr>
      <w:r>
        <w:rPr>
          <w:rFonts w:ascii="Arial" w:hAnsi="Arial" w:cs="Arial"/>
          <w:color w:val="000000"/>
          <w:sz w:val="20"/>
          <w:szCs w:val="20"/>
        </w:rPr>
        <w:t>8.</w:t>
      </w:r>
      <w:r w:rsidR="008A12DB" w:rsidRPr="008A12DB">
        <w:rPr>
          <w:rFonts w:ascii="Arial" w:hAnsi="Arial" w:cs="Arial"/>
          <w:color w:val="000000"/>
          <w:sz w:val="20"/>
          <w:szCs w:val="20"/>
        </w:rPr>
        <w:t>9.10.</w:t>
      </w:r>
      <w:r w:rsidR="00230F40" w:rsidRPr="008A12DB">
        <w:rPr>
          <w:rFonts w:ascii="Arial" w:hAnsi="Arial" w:cs="Arial"/>
          <w:color w:val="000000"/>
          <w:sz w:val="20"/>
          <w:szCs w:val="20"/>
        </w:rPr>
        <w:t xml:space="preserve"> Declaração do licitante de que tem pleno conhecimento das condições necessárias para a prestação do serviço.</w:t>
      </w:r>
      <w:r w:rsidR="008A12DB">
        <w:rPr>
          <w:rFonts w:ascii="Arial" w:hAnsi="Arial" w:cs="Arial"/>
          <w:color w:val="000000"/>
          <w:sz w:val="20"/>
          <w:szCs w:val="20"/>
        </w:rPr>
        <w:t xml:space="preserve"> </w:t>
      </w:r>
    </w:p>
    <w:p w14:paraId="0D20E6AD" w14:textId="77777777" w:rsidR="008A12DB" w:rsidRPr="008A12DB" w:rsidRDefault="008A12DB" w:rsidP="008A12DB">
      <w:pPr>
        <w:suppressAutoHyphens/>
        <w:spacing w:after="120"/>
        <w:ind w:left="426" w:right="-708"/>
        <w:jc w:val="both"/>
        <w:rPr>
          <w:rFonts w:ascii="Arial" w:hAnsi="Arial" w:cs="Arial"/>
          <w:color w:val="000000"/>
          <w:sz w:val="20"/>
          <w:szCs w:val="20"/>
        </w:rPr>
      </w:pPr>
    </w:p>
    <w:p w14:paraId="3DB3418B" w14:textId="056D6E96" w:rsidR="00224E7D" w:rsidRPr="001002AD" w:rsidRDefault="001002AD" w:rsidP="001002AD">
      <w:pPr>
        <w:spacing w:after="200" w:line="276" w:lineRule="auto"/>
        <w:ind w:left="1134" w:right="-708" w:hanging="708"/>
        <w:jc w:val="both"/>
        <w:rPr>
          <w:rFonts w:ascii="Arial" w:hAnsi="Arial" w:cs="Arial"/>
          <w:b/>
          <w:color w:val="000000"/>
          <w:sz w:val="20"/>
          <w:szCs w:val="20"/>
        </w:rPr>
      </w:pPr>
      <w:r>
        <w:rPr>
          <w:rFonts w:ascii="Arial" w:hAnsi="Arial" w:cs="Arial"/>
          <w:b/>
          <w:color w:val="000000"/>
          <w:sz w:val="20"/>
          <w:szCs w:val="20"/>
        </w:rPr>
        <w:t xml:space="preserve">8.9.11. </w:t>
      </w:r>
      <w:r w:rsidR="00224E7D" w:rsidRPr="001002AD">
        <w:rPr>
          <w:rFonts w:ascii="Arial" w:hAnsi="Arial" w:cs="Arial"/>
          <w:b/>
          <w:color w:val="000000"/>
          <w:sz w:val="20"/>
          <w:szCs w:val="20"/>
        </w:rPr>
        <w:t>VISTORIA PARA A LICITAÇÃO</w:t>
      </w:r>
    </w:p>
    <w:p w14:paraId="20E634B6" w14:textId="4F2A6E5E" w:rsidR="00224E7D" w:rsidRPr="008A12DB" w:rsidRDefault="001002AD" w:rsidP="001002AD">
      <w:pPr>
        <w:spacing w:before="120" w:after="120"/>
        <w:ind w:left="1134" w:right="-708"/>
        <w:jc w:val="both"/>
        <w:rPr>
          <w:rFonts w:ascii="Arial" w:hAnsi="Arial" w:cs="Arial"/>
          <w:bCs/>
          <w:sz w:val="20"/>
          <w:szCs w:val="20"/>
        </w:rPr>
      </w:pPr>
      <w:r>
        <w:rPr>
          <w:rFonts w:ascii="Arial" w:hAnsi="Arial" w:cs="Arial"/>
          <w:bCs/>
          <w:color w:val="000000"/>
          <w:sz w:val="20"/>
          <w:szCs w:val="20"/>
        </w:rPr>
        <w:t>8.</w:t>
      </w:r>
      <w:r w:rsidR="008A12DB" w:rsidRPr="008A12DB">
        <w:rPr>
          <w:rFonts w:ascii="Arial" w:hAnsi="Arial" w:cs="Arial"/>
          <w:bCs/>
          <w:color w:val="000000"/>
          <w:sz w:val="20"/>
          <w:szCs w:val="20"/>
        </w:rPr>
        <w:t>9.11.1.</w:t>
      </w:r>
      <w:r w:rsidR="00224E7D" w:rsidRPr="008A12DB">
        <w:rPr>
          <w:rFonts w:ascii="Arial" w:hAnsi="Arial" w:cs="Arial"/>
          <w:b/>
          <w:bCs/>
          <w:color w:val="000000"/>
          <w:sz w:val="20"/>
          <w:szCs w:val="20"/>
        </w:rPr>
        <w:t xml:space="preserve"> </w:t>
      </w:r>
      <w:r w:rsidR="00224E7D" w:rsidRPr="008A12DB">
        <w:rPr>
          <w:rFonts w:ascii="Arial" w:hAnsi="Arial" w:cs="Arial"/>
          <w:bCs/>
          <w:sz w:val="20"/>
          <w:szCs w:val="20"/>
        </w:rPr>
        <w:t>Para o correto dimensionamento e elaboração de sua proposta, o licitante poderá realizar vistoria nas instalações do local de execução dos serviços, acompanhado por servidor designado para esse fim, de segunda à sexta-feira, das 9:00 horas às 15:00 horas, devendo o agendamento ser efetuado previamente pelo telefone (21) 2209-2139 / 2209-2140, podendo sua realização ser comprovada por:</w:t>
      </w:r>
    </w:p>
    <w:p w14:paraId="3A80DAF9" w14:textId="77777777" w:rsidR="00224E7D" w:rsidRPr="008A12DB" w:rsidRDefault="00224E7D" w:rsidP="00A55722">
      <w:pPr>
        <w:pStyle w:val="Nivel10"/>
        <w:numPr>
          <w:ilvl w:val="0"/>
          <w:numId w:val="20"/>
        </w:numPr>
        <w:spacing w:before="120" w:after="120" w:line="240" w:lineRule="auto"/>
        <w:ind w:left="1134" w:right="-708" w:firstLine="0"/>
        <w:rPr>
          <w:b w:val="0"/>
          <w:sz w:val="20"/>
          <w:szCs w:val="20"/>
        </w:rPr>
      </w:pPr>
      <w:r w:rsidRPr="008A12DB">
        <w:rPr>
          <w:b w:val="0"/>
          <w:sz w:val="20"/>
          <w:szCs w:val="20"/>
        </w:rPr>
        <w:lastRenderedPageBreak/>
        <w:t>Atestado de vistoria assinado pelo servidor responsável, conforme item 3.3 do Anexo VII-A da IN SEGES/MPDG n. 5/2017;</w:t>
      </w:r>
    </w:p>
    <w:p w14:paraId="7C5D466A" w14:textId="77777777" w:rsidR="00224E7D" w:rsidRPr="001002AD" w:rsidRDefault="00224E7D" w:rsidP="001002AD">
      <w:pPr>
        <w:pStyle w:val="Nivel10"/>
        <w:spacing w:before="120" w:line="240" w:lineRule="auto"/>
        <w:ind w:left="1134" w:right="-567" w:firstLine="0"/>
        <w:rPr>
          <w:sz w:val="20"/>
          <w:szCs w:val="20"/>
        </w:rPr>
      </w:pPr>
      <w:r w:rsidRPr="001002AD">
        <w:rPr>
          <w:sz w:val="20"/>
          <w:szCs w:val="20"/>
        </w:rPr>
        <w:t>OU</w:t>
      </w:r>
    </w:p>
    <w:p w14:paraId="2163470C" w14:textId="3263DF2C" w:rsidR="00224E7D" w:rsidRDefault="00224E7D" w:rsidP="00A55722">
      <w:pPr>
        <w:pStyle w:val="Nivel10"/>
        <w:numPr>
          <w:ilvl w:val="0"/>
          <w:numId w:val="20"/>
        </w:numPr>
        <w:spacing w:before="120" w:after="120" w:line="240" w:lineRule="auto"/>
        <w:ind w:left="1134" w:right="-708" w:firstLine="0"/>
        <w:rPr>
          <w:b w:val="0"/>
          <w:sz w:val="20"/>
          <w:szCs w:val="20"/>
        </w:rPr>
      </w:pPr>
      <w:r w:rsidRPr="008A12DB">
        <w:rPr>
          <w:b w:val="0"/>
          <w:sz w:val="20"/>
          <w:szCs w:val="20"/>
        </w:rPr>
        <w:t xml:space="preserve">Declaração emitida pelo licitante de que conhece as condições locais para execução do objeto ou que realizou vistoria no local do evento, conforme item 3.3 do Anexo VII-A da IN SEGES/MPDG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w:t>
      </w:r>
      <w:r w:rsidRPr="008A12DB">
        <w:rPr>
          <w:b w:val="0"/>
          <w:color w:val="auto"/>
          <w:sz w:val="20"/>
          <w:szCs w:val="20"/>
        </w:rPr>
        <w:t>financeiras com a Fiocruz, na f</w:t>
      </w:r>
      <w:r w:rsidRPr="008A12DB">
        <w:rPr>
          <w:b w:val="0"/>
          <w:sz w:val="20"/>
          <w:szCs w:val="20"/>
        </w:rPr>
        <w:t xml:space="preserve">orma do modelo apresentado no Edital. </w:t>
      </w:r>
    </w:p>
    <w:p w14:paraId="0AAFB487" w14:textId="51369CA8" w:rsidR="001002AD" w:rsidRDefault="001002AD" w:rsidP="001002AD">
      <w:pPr>
        <w:pStyle w:val="Nivel10"/>
        <w:tabs>
          <w:tab w:val="left" w:pos="284"/>
        </w:tabs>
        <w:spacing w:before="120" w:line="240" w:lineRule="auto"/>
        <w:ind w:left="426" w:right="-708" w:firstLine="0"/>
        <w:rPr>
          <w:b w:val="0"/>
          <w:sz w:val="20"/>
          <w:szCs w:val="20"/>
        </w:rPr>
      </w:pPr>
      <w:r>
        <w:rPr>
          <w:b w:val="0"/>
          <w:sz w:val="20"/>
          <w:szCs w:val="20"/>
        </w:rPr>
        <w:t>8.</w:t>
      </w:r>
      <w:r w:rsidR="008A12DB" w:rsidRPr="008A12DB">
        <w:rPr>
          <w:b w:val="0"/>
          <w:sz w:val="20"/>
          <w:szCs w:val="20"/>
        </w:rPr>
        <w:t>9.12.</w:t>
      </w:r>
      <w:r w:rsidR="008A12DB">
        <w:rPr>
          <w:b w:val="0"/>
          <w:sz w:val="22"/>
          <w:szCs w:val="22"/>
        </w:rPr>
        <w:t xml:space="preserve"> </w:t>
      </w:r>
      <w:r w:rsidR="00224E7D" w:rsidRPr="008A12DB">
        <w:rPr>
          <w:b w:val="0"/>
          <w:sz w:val="20"/>
          <w:szCs w:val="20"/>
        </w:rPr>
        <w:t>O prazo para vistoria iniciar-se-á no dia útil seguinte ao da publicação do Edital, estendendo-se até o dia útil anterior à data prevista para a abertura da sessão pública.</w:t>
      </w:r>
    </w:p>
    <w:p w14:paraId="13B9AD9F" w14:textId="1980FD90" w:rsidR="00224E7D" w:rsidRPr="008A0FB2" w:rsidRDefault="001002AD" w:rsidP="008A0FB2">
      <w:pPr>
        <w:pStyle w:val="Nivel10"/>
        <w:tabs>
          <w:tab w:val="left" w:pos="284"/>
        </w:tabs>
        <w:spacing w:before="0" w:line="240" w:lineRule="auto"/>
        <w:ind w:left="426" w:right="-708" w:firstLine="0"/>
        <w:rPr>
          <w:b w:val="0"/>
          <w:sz w:val="20"/>
          <w:szCs w:val="20"/>
        </w:rPr>
      </w:pPr>
      <w:r w:rsidRPr="008A0FB2">
        <w:rPr>
          <w:rFonts w:eastAsia="MS Gothic"/>
          <w:b w:val="0"/>
          <w:sz w:val="20"/>
          <w:szCs w:val="20"/>
        </w:rPr>
        <w:t>8.9.13.</w:t>
      </w:r>
      <w:r>
        <w:rPr>
          <w:rFonts w:eastAsia="MS Gothic"/>
          <w:sz w:val="20"/>
          <w:szCs w:val="20"/>
        </w:rPr>
        <w:t xml:space="preserve"> </w:t>
      </w:r>
      <w:r w:rsidR="00224E7D" w:rsidRPr="008A0FB2">
        <w:rPr>
          <w:rFonts w:eastAsia="MS Gothic"/>
          <w:b w:val="0"/>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41A72C3C" w14:textId="77777777" w:rsidR="00230F40" w:rsidRPr="00AE1224" w:rsidRDefault="00230F40" w:rsidP="00AE1224">
      <w:pPr>
        <w:pStyle w:val="PargrafodaLista"/>
        <w:tabs>
          <w:tab w:val="left" w:pos="1440"/>
        </w:tabs>
        <w:autoSpaceDE w:val="0"/>
        <w:snapToGrid w:val="0"/>
        <w:spacing w:before="120" w:after="120" w:line="276" w:lineRule="auto"/>
        <w:ind w:left="1071"/>
        <w:jc w:val="both"/>
        <w:rPr>
          <w:rFonts w:ascii="Arial" w:hAnsi="Arial" w:cs="Arial"/>
          <w:b/>
          <w:bCs/>
          <w:i/>
          <w:color w:val="FF0000"/>
          <w:sz w:val="20"/>
          <w:szCs w:val="20"/>
        </w:rPr>
      </w:pPr>
    </w:p>
    <w:p w14:paraId="3D122212" w14:textId="1107E4D6" w:rsidR="007E3133" w:rsidRPr="001002AD" w:rsidRDefault="007E3133" w:rsidP="00A55722">
      <w:pPr>
        <w:pStyle w:val="PargrafodaLista"/>
        <w:numPr>
          <w:ilvl w:val="1"/>
          <w:numId w:val="14"/>
        </w:numPr>
        <w:tabs>
          <w:tab w:val="left" w:pos="567"/>
          <w:tab w:val="left" w:pos="993"/>
          <w:tab w:val="left" w:pos="1440"/>
        </w:tabs>
        <w:autoSpaceDE w:val="0"/>
        <w:snapToGrid w:val="0"/>
        <w:spacing w:after="120" w:line="276" w:lineRule="auto"/>
        <w:ind w:left="284" w:right="-567" w:firstLine="0"/>
        <w:jc w:val="both"/>
        <w:rPr>
          <w:rFonts w:ascii="Arial" w:hAnsi="Arial" w:cs="Arial"/>
          <w:b/>
          <w:bCs/>
          <w:sz w:val="20"/>
          <w:szCs w:val="20"/>
        </w:rPr>
      </w:pPr>
      <w:r w:rsidRPr="00AE1224">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6E2A6DA" w14:textId="77777777" w:rsidR="001002AD" w:rsidRPr="00AE1224" w:rsidRDefault="001002AD" w:rsidP="001002AD">
      <w:pPr>
        <w:pStyle w:val="PargrafodaLista"/>
        <w:tabs>
          <w:tab w:val="left" w:pos="567"/>
          <w:tab w:val="left" w:pos="993"/>
          <w:tab w:val="left" w:pos="1440"/>
        </w:tabs>
        <w:autoSpaceDE w:val="0"/>
        <w:snapToGrid w:val="0"/>
        <w:spacing w:before="120" w:after="120" w:line="276" w:lineRule="auto"/>
        <w:ind w:left="284" w:right="-567"/>
        <w:jc w:val="both"/>
        <w:rPr>
          <w:rFonts w:ascii="Arial" w:hAnsi="Arial" w:cs="Arial"/>
          <w:b/>
          <w:bCs/>
          <w:sz w:val="20"/>
          <w:szCs w:val="20"/>
        </w:rPr>
      </w:pPr>
    </w:p>
    <w:p w14:paraId="1481C40B" w14:textId="48FA5E72" w:rsidR="00581492" w:rsidRPr="00413DFC" w:rsidRDefault="003A71A0" w:rsidP="001002AD">
      <w:pPr>
        <w:pStyle w:val="PargrafodaLista"/>
        <w:numPr>
          <w:ilvl w:val="1"/>
          <w:numId w:val="1"/>
        </w:numPr>
        <w:tabs>
          <w:tab w:val="left" w:pos="709"/>
          <w:tab w:val="left" w:pos="851"/>
        </w:tabs>
        <w:spacing w:before="120" w:after="120" w:line="276" w:lineRule="auto"/>
        <w:ind w:left="284" w:right="-567" w:firstLine="0"/>
        <w:contextualSpacing w:val="0"/>
        <w:jc w:val="both"/>
        <w:rPr>
          <w:rFonts w:ascii="Arial" w:hAnsi="Arial" w:cs="Arial"/>
          <w:b/>
          <w:bCs/>
          <w:color w:val="7030A0"/>
          <w:sz w:val="20"/>
          <w:szCs w:val="20"/>
          <w:u w:val="single"/>
        </w:rPr>
      </w:pPr>
      <w:r w:rsidRPr="003629E4">
        <w:rPr>
          <w:rFonts w:ascii="Arial" w:hAnsi="Arial" w:cs="Arial"/>
          <w:bCs/>
          <w:sz w:val="20"/>
          <w:szCs w:val="20"/>
        </w:rPr>
        <w:t xml:space="preserve">Os documentos exigidos para habilitação relacionados nos subitens acima, deverão ser apresentados em meio digital pelos licitantes, por meio de funcionalidade presente no sistema (upload), no prazo de </w:t>
      </w:r>
      <w:r w:rsidR="001002AD">
        <w:rPr>
          <w:rFonts w:ascii="Arial" w:hAnsi="Arial" w:cs="Arial"/>
          <w:bCs/>
          <w:sz w:val="20"/>
          <w:szCs w:val="20"/>
        </w:rPr>
        <w:t>mínimo de 2 (duas) horas</w:t>
      </w:r>
      <w:r w:rsidRPr="003629E4">
        <w:rPr>
          <w:rFonts w:ascii="Arial" w:hAnsi="Arial" w:cs="Arial"/>
          <w:bCs/>
          <w:sz w:val="20"/>
          <w:szCs w:val="20"/>
        </w:rPr>
        <w:t xml:space="preserve">, após solicitação do Pregoeiro no sistema eletrônico.  Somente mediante autorização do Pregoeiro e em caso de indisponibilidade do sistema, será aceito o envio da documentação por meio </w:t>
      </w:r>
      <w:r w:rsidR="001002AD">
        <w:rPr>
          <w:rFonts w:ascii="Arial" w:hAnsi="Arial" w:cs="Arial"/>
          <w:bCs/>
          <w:sz w:val="20"/>
          <w:szCs w:val="20"/>
        </w:rPr>
        <w:t>segec.cogic@fiocruz.br</w:t>
      </w:r>
      <w:r w:rsidR="003629E4">
        <w:rPr>
          <w:rFonts w:ascii="Arial" w:hAnsi="Arial" w:cs="Arial"/>
          <w:bCs/>
          <w:sz w:val="20"/>
          <w:szCs w:val="20"/>
        </w:rPr>
        <w:t>.</w:t>
      </w:r>
    </w:p>
    <w:p w14:paraId="58DF12D5" w14:textId="2E38F4D0" w:rsidR="003A71A0" w:rsidRPr="003629E4" w:rsidRDefault="003A71A0" w:rsidP="001002AD">
      <w:pPr>
        <w:pStyle w:val="PargrafodaLista"/>
        <w:numPr>
          <w:ilvl w:val="2"/>
          <w:numId w:val="1"/>
        </w:numPr>
        <w:tabs>
          <w:tab w:val="left" w:pos="993"/>
          <w:tab w:val="left" w:pos="1560"/>
        </w:tabs>
        <w:autoSpaceDE w:val="0"/>
        <w:snapToGrid w:val="0"/>
        <w:spacing w:before="120" w:after="120" w:line="276" w:lineRule="auto"/>
        <w:ind w:left="851" w:right="-567" w:firstLine="0"/>
        <w:jc w:val="both"/>
        <w:rPr>
          <w:rFonts w:ascii="Arial" w:hAnsi="Arial" w:cs="Arial"/>
          <w:bCs/>
          <w:sz w:val="20"/>
          <w:szCs w:val="20"/>
        </w:rPr>
      </w:pPr>
      <w:r w:rsidRPr="003629E4">
        <w:rPr>
          <w:rFonts w:ascii="Arial" w:hAnsi="Arial" w:cs="Arial"/>
          <w:bCs/>
          <w:sz w:val="20"/>
          <w:szCs w:val="20"/>
        </w:rPr>
        <w:t xml:space="preserve"> Somente haverá a necessidade de comprovação do preenchimento de requisitos mediante apresentação dos documentos originais não-digitais quando houver dúvida em relação à integridade do documento digital.</w:t>
      </w:r>
    </w:p>
    <w:p w14:paraId="21DF0096" w14:textId="77777777" w:rsidR="003A71A0" w:rsidRDefault="003A71A0" w:rsidP="003A71A0">
      <w:pPr>
        <w:pStyle w:val="PargrafodaLista"/>
        <w:tabs>
          <w:tab w:val="left" w:pos="1440"/>
        </w:tabs>
        <w:autoSpaceDE w:val="0"/>
        <w:snapToGrid w:val="0"/>
        <w:spacing w:before="120" w:after="120" w:line="276" w:lineRule="auto"/>
        <w:ind w:left="1854"/>
        <w:jc w:val="both"/>
        <w:rPr>
          <w:rFonts w:cs="Arial"/>
          <w:color w:val="000000" w:themeColor="text1"/>
        </w:rPr>
      </w:pPr>
    </w:p>
    <w:p w14:paraId="59354B63" w14:textId="097E8BD5" w:rsidR="007C1651" w:rsidRPr="003629E4" w:rsidRDefault="007C1651" w:rsidP="008A0FB2">
      <w:pPr>
        <w:pStyle w:val="PargrafodaLista"/>
        <w:numPr>
          <w:ilvl w:val="2"/>
          <w:numId w:val="1"/>
        </w:numPr>
        <w:spacing w:before="120" w:after="120" w:line="276" w:lineRule="auto"/>
        <w:ind w:left="1134" w:right="-567" w:firstLine="0"/>
        <w:contextualSpacing w:val="0"/>
        <w:jc w:val="both"/>
        <w:rPr>
          <w:rFonts w:ascii="Arial" w:hAnsi="Arial" w:cs="Arial"/>
          <w:bCs/>
          <w:sz w:val="20"/>
          <w:szCs w:val="20"/>
        </w:rPr>
      </w:pPr>
      <w:r w:rsidRPr="00581492">
        <w:rPr>
          <w:rFonts w:ascii="Arial" w:hAnsi="Arial" w:cs="Arial"/>
          <w:bCs/>
          <w:sz w:val="20"/>
          <w:szCs w:val="20"/>
        </w:rPr>
        <w:t>Não serão aceitos documentos com indicação de CNPJ</w:t>
      </w:r>
      <w:r w:rsidR="00202BFE" w:rsidRPr="00581492">
        <w:rPr>
          <w:rFonts w:ascii="Arial" w:hAnsi="Arial" w:cs="Arial"/>
          <w:bCs/>
          <w:sz w:val="20"/>
          <w:szCs w:val="20"/>
        </w:rPr>
        <w:t>/CPF</w:t>
      </w:r>
      <w:r w:rsidRPr="00581492">
        <w:rPr>
          <w:rFonts w:ascii="Arial" w:hAnsi="Arial" w:cs="Arial"/>
          <w:bCs/>
          <w:sz w:val="20"/>
          <w:szCs w:val="20"/>
        </w:rPr>
        <w:t xml:space="preserve"> diferentes, salvo aqueles legalmente permitidos.</w:t>
      </w:r>
    </w:p>
    <w:p w14:paraId="144DE681" w14:textId="404AAF38" w:rsidR="003A71A0" w:rsidRPr="003629E4" w:rsidRDefault="003A71A0" w:rsidP="008A0FB2">
      <w:pPr>
        <w:pStyle w:val="PargrafodaLista"/>
        <w:numPr>
          <w:ilvl w:val="2"/>
          <w:numId w:val="1"/>
        </w:numPr>
        <w:spacing w:before="120" w:after="120" w:line="276" w:lineRule="auto"/>
        <w:ind w:left="1134" w:right="-567" w:firstLine="0"/>
        <w:contextualSpacing w:val="0"/>
        <w:jc w:val="both"/>
        <w:rPr>
          <w:rFonts w:ascii="Arial" w:hAnsi="Arial" w:cs="Arial"/>
          <w:bCs/>
          <w:sz w:val="20"/>
          <w:szCs w:val="20"/>
        </w:rPr>
      </w:pPr>
      <w:r w:rsidRPr="003629E4">
        <w:rPr>
          <w:rFonts w:ascii="Arial" w:hAnsi="Arial" w:cs="Arial"/>
          <w:bCs/>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BF3139A" w14:textId="73965F89" w:rsidR="003A71A0" w:rsidRPr="003629E4" w:rsidRDefault="003A71A0" w:rsidP="008A0FB2">
      <w:pPr>
        <w:pStyle w:val="PargrafodaLista"/>
        <w:numPr>
          <w:ilvl w:val="2"/>
          <w:numId w:val="1"/>
        </w:numPr>
        <w:spacing w:before="120" w:after="120" w:line="276" w:lineRule="auto"/>
        <w:ind w:left="1134" w:right="-567" w:firstLine="0"/>
        <w:contextualSpacing w:val="0"/>
        <w:jc w:val="both"/>
        <w:rPr>
          <w:rFonts w:ascii="Arial" w:hAnsi="Arial" w:cs="Arial"/>
          <w:bCs/>
          <w:sz w:val="20"/>
          <w:szCs w:val="20"/>
        </w:rPr>
      </w:pPr>
      <w:r w:rsidRPr="003629E4">
        <w:rPr>
          <w:rFonts w:ascii="Arial" w:hAnsi="Arial" w:cs="Arial"/>
          <w:bCs/>
          <w:sz w:val="20"/>
          <w:szCs w:val="20"/>
        </w:rPr>
        <w:t>Serão aceitos registros de CNPJ de licitante matriz e filial com diferenças de números de documentos pertinentes ao CND e ao CRF/FGTS, quando for comprovada a centralização do recolhimento dessas contribuições.</w:t>
      </w:r>
    </w:p>
    <w:p w14:paraId="4DE592D9" w14:textId="0AF40951" w:rsidR="003343F8" w:rsidRPr="009731EC" w:rsidRDefault="00202BFE" w:rsidP="008A0FB2">
      <w:pPr>
        <w:pStyle w:val="PargrafodaLista"/>
        <w:numPr>
          <w:ilvl w:val="1"/>
          <w:numId w:val="9"/>
        </w:numPr>
        <w:tabs>
          <w:tab w:val="left" w:pos="993"/>
        </w:tabs>
        <w:spacing w:before="120" w:after="120" w:line="276" w:lineRule="auto"/>
        <w:ind w:left="284" w:right="-567" w:firstLine="0"/>
        <w:contextualSpacing w:val="0"/>
        <w:jc w:val="both"/>
        <w:rPr>
          <w:rFonts w:ascii="Arial" w:hAnsi="Arial" w:cs="Arial"/>
          <w:bCs/>
          <w:color w:val="000000"/>
          <w:sz w:val="20"/>
          <w:szCs w:val="20"/>
        </w:rPr>
      </w:pPr>
      <w:r w:rsidRPr="00413DFC">
        <w:rPr>
          <w:rFonts w:ascii="Arial" w:hAnsi="Arial" w:cs="Arial"/>
          <w:bCs/>
          <w:color w:val="000000"/>
          <w:sz w:val="20"/>
          <w:szCs w:val="20"/>
        </w:rPr>
        <w:t>A existência de restrição relativamente à regul</w:t>
      </w:r>
      <w:r w:rsidR="00A902D4">
        <w:rPr>
          <w:rFonts w:ascii="Arial" w:hAnsi="Arial" w:cs="Arial"/>
          <w:bCs/>
          <w:color w:val="000000"/>
          <w:sz w:val="20"/>
          <w:szCs w:val="20"/>
        </w:rPr>
        <w:t xml:space="preserve">aridade </w:t>
      </w:r>
      <w:r w:rsidR="00A902D4" w:rsidRPr="009731EC">
        <w:rPr>
          <w:rFonts w:ascii="Arial" w:hAnsi="Arial" w:cs="Arial"/>
          <w:bCs/>
          <w:color w:val="000000"/>
          <w:sz w:val="20"/>
          <w:szCs w:val="20"/>
        </w:rPr>
        <w:t xml:space="preserve">fiscal e trabalhista </w:t>
      </w:r>
      <w:r w:rsidRPr="009731EC">
        <w:rPr>
          <w:rFonts w:ascii="Arial" w:hAnsi="Arial" w:cs="Arial"/>
          <w:bCs/>
          <w:color w:val="000000"/>
          <w:sz w:val="20"/>
          <w:szCs w:val="20"/>
        </w:rPr>
        <w:t>não impede que a licitante qualificada como microempresa ou empresa de pequeno porte seja declarada vencedora, uma vez que atenda a todas as demais exigências do edital.</w:t>
      </w:r>
    </w:p>
    <w:p w14:paraId="1622C5BE" w14:textId="586EE915" w:rsidR="00FC5E78" w:rsidRPr="009731EC" w:rsidRDefault="00FC5E78" w:rsidP="008A0FB2">
      <w:pPr>
        <w:pStyle w:val="PargrafodaLista"/>
        <w:numPr>
          <w:ilvl w:val="2"/>
          <w:numId w:val="9"/>
        </w:numPr>
        <w:spacing w:before="120" w:after="120" w:line="276" w:lineRule="auto"/>
        <w:ind w:left="1134" w:right="-567" w:firstLine="0"/>
        <w:contextualSpacing w:val="0"/>
        <w:jc w:val="both"/>
        <w:rPr>
          <w:rFonts w:ascii="Arial" w:hAnsi="Arial" w:cs="Arial"/>
          <w:bCs/>
          <w:color w:val="000000"/>
          <w:sz w:val="20"/>
          <w:szCs w:val="20"/>
        </w:rPr>
      </w:pPr>
      <w:r w:rsidRPr="009731EC">
        <w:rPr>
          <w:rFonts w:ascii="Arial" w:hAnsi="Arial" w:cs="Arial"/>
          <w:bCs/>
          <w:color w:val="000000"/>
          <w:sz w:val="20"/>
          <w:szCs w:val="20"/>
        </w:rPr>
        <w:t>A declaração do vencedor acontecerá no momento imediatamente posterior à fase de habilitação.</w:t>
      </w:r>
    </w:p>
    <w:p w14:paraId="31F0AB10" w14:textId="3719B7D0" w:rsidR="00FC5E78" w:rsidRPr="009731EC" w:rsidRDefault="00FC5E78" w:rsidP="008A0FB2">
      <w:pPr>
        <w:pStyle w:val="PargrafodaLista"/>
        <w:numPr>
          <w:ilvl w:val="1"/>
          <w:numId w:val="9"/>
        </w:numPr>
        <w:tabs>
          <w:tab w:val="left" w:pos="993"/>
        </w:tabs>
        <w:spacing w:before="120" w:after="120" w:line="276" w:lineRule="auto"/>
        <w:ind w:left="284" w:right="-567" w:firstLine="0"/>
        <w:contextualSpacing w:val="0"/>
        <w:jc w:val="both"/>
        <w:rPr>
          <w:rFonts w:ascii="Arial" w:hAnsi="Arial" w:cs="Arial"/>
          <w:bCs/>
          <w:color w:val="000000"/>
          <w:sz w:val="20"/>
          <w:szCs w:val="20"/>
        </w:rPr>
      </w:pPr>
      <w:r w:rsidRPr="009731EC">
        <w:rPr>
          <w:rFonts w:ascii="Arial" w:hAnsi="Arial" w:cs="Arial"/>
          <w:bCs/>
          <w:sz w:val="20"/>
          <w:szCs w:val="20"/>
        </w:rPr>
        <w:t xml:space="preserve">Caso a </w:t>
      </w:r>
      <w:r w:rsidRPr="009731EC">
        <w:rPr>
          <w:rFonts w:ascii="Arial" w:hAnsi="Arial" w:cs="Arial"/>
          <w:bCs/>
          <w:color w:val="000000"/>
          <w:sz w:val="20"/>
          <w:szCs w:val="20"/>
        </w:rPr>
        <w:t>proposta mais vantajosa seja ofertada por</w:t>
      </w:r>
      <w:r w:rsidR="002B0A65" w:rsidRPr="009731EC">
        <w:rPr>
          <w:rFonts w:ascii="Arial" w:hAnsi="Arial" w:cs="Arial"/>
          <w:bCs/>
          <w:color w:val="000000"/>
          <w:sz w:val="20"/>
          <w:szCs w:val="20"/>
        </w:rPr>
        <w:t xml:space="preserve"> licitante qualificada como microempresa ou</w:t>
      </w:r>
      <w:r w:rsidRPr="009731EC">
        <w:rPr>
          <w:rFonts w:ascii="Arial" w:hAnsi="Arial" w:cs="Arial"/>
          <w:bCs/>
          <w:color w:val="000000"/>
          <w:sz w:val="20"/>
          <w:szCs w:val="20"/>
        </w:rPr>
        <w:t xml:space="preserve"> empresa de pequeno porte, e uma vez constatada a existência de alguma restrição no que </w:t>
      </w:r>
      <w:r w:rsidRPr="009731EC">
        <w:rPr>
          <w:rFonts w:ascii="Arial" w:hAnsi="Arial" w:cs="Arial"/>
          <w:bCs/>
          <w:color w:val="000000"/>
          <w:sz w:val="20"/>
          <w:szCs w:val="20"/>
        </w:rPr>
        <w:lastRenderedPageBreak/>
        <w:t>tange à regularidade fiscal</w:t>
      </w:r>
      <w:r w:rsidR="00A902D4" w:rsidRPr="009731EC">
        <w:rPr>
          <w:rFonts w:ascii="Arial" w:hAnsi="Arial" w:cs="Arial"/>
          <w:bCs/>
          <w:color w:val="000000"/>
          <w:sz w:val="20"/>
          <w:szCs w:val="20"/>
        </w:rPr>
        <w:t xml:space="preserve"> e trabalhista</w:t>
      </w:r>
      <w:r w:rsidRPr="009731EC">
        <w:rPr>
          <w:rFonts w:ascii="Arial" w:hAnsi="Arial" w:cs="Arial"/>
          <w:bCs/>
          <w:color w:val="000000"/>
          <w:sz w:val="20"/>
          <w:szCs w:val="20"/>
        </w:rPr>
        <w:t>, a mesma será convocada para, no prazo de 5 (cinco) dias úteis, após a declaração do vencedor, comprovar a regularização. O prazo poderá ser prorrogado por igual período</w:t>
      </w:r>
      <w:r w:rsidR="00B37F7E" w:rsidRPr="009731EC">
        <w:rPr>
          <w:rFonts w:ascii="Arial" w:hAnsi="Arial" w:cs="Arial"/>
          <w:bCs/>
          <w:color w:val="000000"/>
          <w:sz w:val="20"/>
          <w:szCs w:val="20"/>
        </w:rPr>
        <w:t>, a critério da administração pública, quando requerida pelo licitante, mediante apresentação de justificativa</w:t>
      </w:r>
      <w:r w:rsidRPr="009731EC">
        <w:rPr>
          <w:rFonts w:ascii="Arial" w:hAnsi="Arial" w:cs="Arial"/>
          <w:bCs/>
          <w:color w:val="000000"/>
          <w:sz w:val="20"/>
          <w:szCs w:val="20"/>
        </w:rPr>
        <w:t>.</w:t>
      </w:r>
    </w:p>
    <w:p w14:paraId="7F8BE352" w14:textId="69AF4945" w:rsidR="00FC5E78" w:rsidRPr="009731EC" w:rsidRDefault="00FC5E78" w:rsidP="008A0FB2">
      <w:pPr>
        <w:pStyle w:val="PargrafodaLista"/>
        <w:numPr>
          <w:ilvl w:val="1"/>
          <w:numId w:val="9"/>
        </w:numPr>
        <w:tabs>
          <w:tab w:val="left" w:pos="993"/>
        </w:tabs>
        <w:spacing w:before="120" w:after="120" w:line="276" w:lineRule="auto"/>
        <w:ind w:left="284" w:right="-567" w:firstLine="0"/>
        <w:contextualSpacing w:val="0"/>
        <w:jc w:val="both"/>
        <w:rPr>
          <w:rFonts w:ascii="Arial" w:hAnsi="Arial" w:cs="Arial"/>
          <w:bCs/>
          <w:color w:val="000000"/>
          <w:sz w:val="20"/>
          <w:szCs w:val="20"/>
        </w:rPr>
      </w:pPr>
      <w:r w:rsidRPr="009731EC">
        <w:rPr>
          <w:rFonts w:ascii="Arial" w:hAnsi="Arial" w:cs="Arial"/>
          <w:bCs/>
          <w:color w:val="000000"/>
          <w:sz w:val="20"/>
          <w:szCs w:val="20"/>
        </w:rPr>
        <w:t>A não-regularização fiscal</w:t>
      </w:r>
      <w:r w:rsidR="00A902D4" w:rsidRPr="009731EC">
        <w:rPr>
          <w:rFonts w:ascii="Arial" w:hAnsi="Arial" w:cs="Arial"/>
          <w:bCs/>
          <w:color w:val="000000"/>
          <w:sz w:val="20"/>
          <w:szCs w:val="20"/>
        </w:rPr>
        <w:t xml:space="preserve"> e trabalhista</w:t>
      </w:r>
      <w:r w:rsidRPr="009731EC">
        <w:rPr>
          <w:rFonts w:ascii="Arial" w:hAnsi="Arial" w:cs="Arial"/>
          <w:bCs/>
          <w:color w:val="000000"/>
          <w:sz w:val="20"/>
          <w:szCs w:val="20"/>
        </w:rPr>
        <w:t xml:space="preserve"> no prazo previsto no subitem anterior acarretará a inabilitação do licitante, sem prejuízo das sanções previstas neste Edital</w:t>
      </w:r>
      <w:r w:rsidR="005273E0" w:rsidRPr="009731EC">
        <w:rPr>
          <w:rFonts w:ascii="Arial" w:hAnsi="Arial" w:cs="Arial"/>
          <w:bCs/>
          <w:color w:val="000000"/>
          <w:sz w:val="20"/>
          <w:szCs w:val="20"/>
        </w:rPr>
        <w:t xml:space="preserve">, </w:t>
      </w:r>
      <w:r w:rsidR="00A902D4" w:rsidRPr="009731EC">
        <w:rPr>
          <w:rFonts w:ascii="Arial" w:hAnsi="Arial" w:cs="Arial"/>
          <w:bCs/>
          <w:color w:val="000000"/>
          <w:sz w:val="20"/>
          <w:szCs w:val="2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9731EC">
        <w:rPr>
          <w:rFonts w:cs="Arial"/>
          <w:color w:val="000000"/>
        </w:rPr>
        <w:t xml:space="preserve"> </w:t>
      </w:r>
    </w:p>
    <w:p w14:paraId="2D690CA8" w14:textId="77777777" w:rsidR="00CA24FB" w:rsidRPr="00413DFC" w:rsidRDefault="00CA24FB" w:rsidP="00A55722">
      <w:pPr>
        <w:pStyle w:val="PargrafodaLista"/>
        <w:numPr>
          <w:ilvl w:val="1"/>
          <w:numId w:val="11"/>
        </w:numPr>
        <w:tabs>
          <w:tab w:val="left" w:pos="993"/>
        </w:tabs>
        <w:spacing w:before="120" w:after="120" w:line="276" w:lineRule="auto"/>
        <w:ind w:left="284" w:right="-567"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Havendo necessidade de analisar minuciosamente os documentos exigidos,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suspenderá a sessão, informando no “chat” a nova data e horário para a continuidade da mesma.</w:t>
      </w:r>
    </w:p>
    <w:p w14:paraId="321743B4" w14:textId="77777777" w:rsidR="00CA24FB" w:rsidRPr="00413DFC" w:rsidRDefault="00CA24FB" w:rsidP="00A55722">
      <w:pPr>
        <w:pStyle w:val="PargrafodaLista"/>
        <w:numPr>
          <w:ilvl w:val="1"/>
          <w:numId w:val="11"/>
        </w:numPr>
        <w:tabs>
          <w:tab w:val="left" w:pos="993"/>
        </w:tabs>
        <w:spacing w:before="120" w:after="120" w:line="276" w:lineRule="auto"/>
        <w:ind w:left="284" w:right="-567"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Será inabilitado o licitante que não comprovar sua habilitação, </w:t>
      </w:r>
      <w:r w:rsidR="00570B5A" w:rsidRPr="00413DFC">
        <w:rPr>
          <w:rFonts w:ascii="Arial" w:hAnsi="Arial" w:cs="Arial"/>
          <w:color w:val="000000"/>
          <w:sz w:val="20"/>
          <w:szCs w:val="20"/>
        </w:rPr>
        <w:t>seja por não apresentar quaisquer dos documentos exigidos</w:t>
      </w:r>
      <w:r w:rsidRPr="00413DFC">
        <w:rPr>
          <w:rFonts w:ascii="Arial" w:hAnsi="Arial" w:cs="Arial"/>
          <w:color w:val="000000"/>
          <w:sz w:val="20"/>
          <w:szCs w:val="20"/>
        </w:rPr>
        <w:t>, ou apresentá-los em desacordo com o e</w:t>
      </w:r>
      <w:r w:rsidRPr="00413DFC">
        <w:rPr>
          <w:rFonts w:ascii="Arial" w:hAnsi="Arial" w:cs="Arial"/>
          <w:color w:val="000000"/>
          <w:sz w:val="20"/>
          <w:szCs w:val="20"/>
          <w:lang w:eastAsia="en-US"/>
        </w:rPr>
        <w:t>stabelecido neste Edital.</w:t>
      </w:r>
    </w:p>
    <w:p w14:paraId="418D0C7C" w14:textId="6A19679F" w:rsidR="00CA24FB" w:rsidRPr="002D14AB" w:rsidRDefault="00B04350" w:rsidP="00A55722">
      <w:pPr>
        <w:pStyle w:val="PargrafodaLista"/>
        <w:numPr>
          <w:ilvl w:val="1"/>
          <w:numId w:val="11"/>
        </w:numPr>
        <w:tabs>
          <w:tab w:val="left" w:pos="993"/>
        </w:tabs>
        <w:spacing w:before="120" w:after="120" w:line="276" w:lineRule="auto"/>
        <w:ind w:left="284" w:right="-567" w:firstLine="0"/>
        <w:contextualSpacing w:val="0"/>
        <w:jc w:val="both"/>
        <w:rPr>
          <w:rFonts w:ascii="Arial" w:hAnsi="Arial" w:cs="Arial"/>
          <w:color w:val="000000"/>
          <w:sz w:val="20"/>
          <w:szCs w:val="20"/>
        </w:rPr>
      </w:pPr>
      <w:r w:rsidRPr="009731EC">
        <w:rPr>
          <w:rFonts w:ascii="Arial" w:hAnsi="Arial" w:cs="Arial"/>
          <w:color w:val="000000"/>
          <w:sz w:val="20"/>
          <w:szCs w:val="20"/>
        </w:rPr>
        <w:t>Nos itens não exclusivos a microempresas e empresas de pequeno porte</w:t>
      </w:r>
      <w:r>
        <w:rPr>
          <w:rFonts w:ascii="Arial" w:hAnsi="Arial" w:cs="Arial"/>
          <w:color w:val="000000"/>
          <w:sz w:val="20"/>
          <w:szCs w:val="20"/>
        </w:rPr>
        <w:t>, em havendo</w:t>
      </w:r>
      <w:r w:rsidR="00CA24FB" w:rsidRPr="00413DFC">
        <w:rPr>
          <w:rFonts w:ascii="Arial" w:hAnsi="Arial" w:cs="Arial"/>
          <w:color w:val="000000"/>
          <w:sz w:val="20"/>
          <w:szCs w:val="20"/>
        </w:rPr>
        <w:t xml:space="preserve"> inabilitação, haverá nova verificação, pelo sistema, da eventual ocorrência do empate ficto, previsto nos artigos </w:t>
      </w:r>
      <w:r w:rsidR="00CA24FB" w:rsidRPr="009731EC">
        <w:rPr>
          <w:rFonts w:ascii="Arial" w:hAnsi="Arial" w:cs="Arial"/>
          <w:color w:val="000000"/>
          <w:sz w:val="20"/>
          <w:szCs w:val="20"/>
        </w:rPr>
        <w:t>44 e 45 da LC nº 123, de 2006, seguindo-se a disciplina antes estabelecida para aceitação da proposta subseq</w:t>
      </w:r>
      <w:r w:rsidR="00570B5A" w:rsidRPr="009731EC">
        <w:rPr>
          <w:rFonts w:ascii="Arial" w:hAnsi="Arial" w:cs="Arial"/>
          <w:color w:val="000000"/>
          <w:sz w:val="20"/>
          <w:szCs w:val="20"/>
        </w:rPr>
        <w:t>u</w:t>
      </w:r>
      <w:r w:rsidR="00CA24FB" w:rsidRPr="009731EC">
        <w:rPr>
          <w:rFonts w:ascii="Arial" w:hAnsi="Arial" w:cs="Arial"/>
          <w:color w:val="000000"/>
          <w:sz w:val="20"/>
          <w:szCs w:val="20"/>
        </w:rPr>
        <w:t>ente.</w:t>
      </w:r>
    </w:p>
    <w:p w14:paraId="2602F3DB" w14:textId="77777777" w:rsidR="002D14AB" w:rsidRPr="009731EC" w:rsidRDefault="002D14AB" w:rsidP="00A55722">
      <w:pPr>
        <w:pStyle w:val="PargrafodaLista"/>
        <w:numPr>
          <w:ilvl w:val="1"/>
          <w:numId w:val="11"/>
        </w:numPr>
        <w:tabs>
          <w:tab w:val="left" w:pos="851"/>
          <w:tab w:val="left" w:pos="993"/>
        </w:tabs>
        <w:spacing w:before="120" w:after="120" w:line="276" w:lineRule="auto"/>
        <w:ind w:left="284" w:right="-567" w:firstLine="0"/>
        <w:contextualSpacing w:val="0"/>
        <w:jc w:val="both"/>
        <w:rPr>
          <w:rFonts w:ascii="Arial" w:hAnsi="Arial" w:cs="Arial"/>
          <w:color w:val="000000"/>
          <w:sz w:val="20"/>
          <w:szCs w:val="20"/>
        </w:rPr>
      </w:pPr>
      <w:r w:rsidRPr="009731EC">
        <w:rPr>
          <w:rFonts w:ascii="Arial" w:hAnsi="Arial" w:cs="Arial"/>
          <w:color w:val="000000"/>
          <w:sz w:val="20"/>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1127DF29" w14:textId="5D7052C4" w:rsidR="002D6984" w:rsidRPr="009731EC" w:rsidRDefault="002D14AB" w:rsidP="00A55722">
      <w:pPr>
        <w:pStyle w:val="PargrafodaLista"/>
        <w:numPr>
          <w:ilvl w:val="1"/>
          <w:numId w:val="11"/>
        </w:numPr>
        <w:tabs>
          <w:tab w:val="left" w:pos="851"/>
        </w:tabs>
        <w:spacing w:before="120" w:after="120" w:line="276" w:lineRule="auto"/>
        <w:ind w:left="284" w:right="-567" w:firstLine="0"/>
        <w:contextualSpacing w:val="0"/>
        <w:jc w:val="both"/>
        <w:rPr>
          <w:rFonts w:cs="Arial"/>
          <w:color w:val="000000"/>
          <w:szCs w:val="20"/>
          <w:lang w:eastAsia="en-US"/>
        </w:rPr>
      </w:pPr>
      <w:r w:rsidRPr="009731EC">
        <w:rPr>
          <w:rFonts w:ascii="Arial" w:hAnsi="Arial" w:cs="Arial"/>
          <w:color w:val="000000"/>
          <w:sz w:val="20"/>
          <w:szCs w:val="20"/>
        </w:rPr>
        <w:t>Constatado o atendimento às exigências de habilitação fixadas no Edital, o licitante será declarado vencedor.</w:t>
      </w:r>
    </w:p>
    <w:p w14:paraId="703842B2" w14:textId="77777777" w:rsidR="002D14AB" w:rsidRPr="00A457ED" w:rsidRDefault="002D14AB" w:rsidP="00A55722">
      <w:pPr>
        <w:pStyle w:val="Nivel01"/>
        <w:numPr>
          <w:ilvl w:val="0"/>
          <w:numId w:val="11"/>
        </w:numPr>
        <w:ind w:left="0" w:firstLine="284"/>
        <w:rPr>
          <w:rFonts w:ascii="Arial" w:hAnsi="Arial" w:cs="Arial"/>
          <w:i/>
          <w:color w:val="auto"/>
          <w:lang w:eastAsia="en-US"/>
        </w:rPr>
      </w:pPr>
      <w:r w:rsidRPr="00A457ED">
        <w:rPr>
          <w:rFonts w:ascii="Arial" w:hAnsi="Arial" w:cs="Arial"/>
          <w:i/>
          <w:color w:val="auto"/>
          <w:lang w:eastAsia="en-US"/>
        </w:rPr>
        <w:t xml:space="preserve">DO </w:t>
      </w:r>
      <w:r w:rsidRPr="00A457ED">
        <w:rPr>
          <w:rFonts w:ascii="Arial" w:hAnsi="Arial" w:cs="Arial"/>
          <w:i/>
          <w:color w:val="auto"/>
        </w:rPr>
        <w:t>ENCAMINHAMENTO</w:t>
      </w:r>
      <w:r w:rsidRPr="00A457ED">
        <w:rPr>
          <w:rFonts w:ascii="Arial" w:hAnsi="Arial" w:cs="Arial"/>
          <w:i/>
          <w:color w:val="auto"/>
          <w:lang w:eastAsia="en-US"/>
        </w:rPr>
        <w:t xml:space="preserve"> DA PROPOSTA VENCEDORA</w:t>
      </w:r>
    </w:p>
    <w:p w14:paraId="39638DD7" w14:textId="15D61397" w:rsidR="002D14AB" w:rsidRPr="009721CC" w:rsidRDefault="002D14AB" w:rsidP="00A457ED">
      <w:pPr>
        <w:pStyle w:val="PargrafodaLista"/>
        <w:numPr>
          <w:ilvl w:val="1"/>
          <w:numId w:val="10"/>
        </w:numPr>
        <w:spacing w:before="120" w:after="120" w:line="276" w:lineRule="auto"/>
        <w:ind w:left="284" w:right="-567" w:firstLine="0"/>
        <w:jc w:val="both"/>
        <w:rPr>
          <w:rFonts w:ascii="Arial" w:hAnsi="Arial" w:cs="Arial"/>
          <w:sz w:val="20"/>
          <w:szCs w:val="20"/>
        </w:rPr>
      </w:pPr>
      <w:r w:rsidRPr="009721CC">
        <w:rPr>
          <w:rFonts w:ascii="Arial" w:hAnsi="Arial" w:cs="Arial"/>
          <w:sz w:val="20"/>
          <w:szCs w:val="20"/>
        </w:rPr>
        <w:t xml:space="preserve">A proposta final do licitante declarado vencedor deverá ser encaminhada no prazo de </w:t>
      </w:r>
      <w:r w:rsidR="00A457ED" w:rsidRPr="009721CC">
        <w:rPr>
          <w:rFonts w:ascii="Arial" w:hAnsi="Arial" w:cs="Arial"/>
          <w:sz w:val="20"/>
          <w:szCs w:val="20"/>
        </w:rPr>
        <w:t>02</w:t>
      </w:r>
      <w:r w:rsidRPr="009721CC">
        <w:rPr>
          <w:rFonts w:ascii="Arial" w:hAnsi="Arial" w:cs="Arial"/>
          <w:bCs/>
          <w:sz w:val="20"/>
          <w:szCs w:val="20"/>
        </w:rPr>
        <w:t xml:space="preserve"> (</w:t>
      </w:r>
      <w:r w:rsidR="00A457ED" w:rsidRPr="009721CC">
        <w:rPr>
          <w:rFonts w:ascii="Arial" w:hAnsi="Arial" w:cs="Arial"/>
          <w:bCs/>
          <w:sz w:val="20"/>
          <w:szCs w:val="20"/>
        </w:rPr>
        <w:t>duas</w:t>
      </w:r>
      <w:r w:rsidRPr="009721CC">
        <w:rPr>
          <w:rFonts w:ascii="Arial" w:hAnsi="Arial" w:cs="Arial"/>
          <w:bCs/>
          <w:sz w:val="20"/>
          <w:szCs w:val="20"/>
        </w:rPr>
        <w:t>) horas</w:t>
      </w:r>
      <w:r w:rsidRPr="009721CC">
        <w:rPr>
          <w:rFonts w:ascii="Arial" w:hAnsi="Arial" w:cs="Arial"/>
          <w:sz w:val="20"/>
          <w:szCs w:val="20"/>
        </w:rPr>
        <w:t>, a contar da solicitação do Pregoeiro no sistema eletrônico e deverá:</w:t>
      </w:r>
    </w:p>
    <w:p w14:paraId="3B454F97" w14:textId="77777777" w:rsidR="002D14AB" w:rsidRPr="009721CC" w:rsidRDefault="002D14AB" w:rsidP="00A457ED">
      <w:pPr>
        <w:numPr>
          <w:ilvl w:val="2"/>
          <w:numId w:val="10"/>
        </w:numPr>
        <w:spacing w:before="120" w:after="120" w:line="276" w:lineRule="auto"/>
        <w:ind w:left="709" w:right="-567" w:firstLine="0"/>
        <w:jc w:val="both"/>
        <w:rPr>
          <w:rFonts w:ascii="Arial" w:hAnsi="Arial" w:cs="Arial"/>
          <w:sz w:val="20"/>
          <w:szCs w:val="20"/>
        </w:rPr>
      </w:pPr>
      <w:r w:rsidRPr="009721CC">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9721CC" w:rsidRDefault="002D14AB" w:rsidP="00A457ED">
      <w:pPr>
        <w:numPr>
          <w:ilvl w:val="2"/>
          <w:numId w:val="10"/>
        </w:numPr>
        <w:spacing w:before="120" w:after="120" w:line="276" w:lineRule="auto"/>
        <w:ind w:left="709" w:right="-567" w:firstLine="0"/>
        <w:jc w:val="both"/>
        <w:rPr>
          <w:rFonts w:ascii="Arial" w:hAnsi="Arial" w:cs="Arial"/>
          <w:sz w:val="20"/>
          <w:szCs w:val="20"/>
        </w:rPr>
      </w:pPr>
      <w:r w:rsidRPr="009721CC">
        <w:rPr>
          <w:rFonts w:ascii="Arial" w:hAnsi="Arial" w:cs="Arial"/>
          <w:sz w:val="20"/>
          <w:szCs w:val="20"/>
        </w:rPr>
        <w:t>conter a indicação do banco, número da conta e agência do licitante vencedor, para fins de pagamento.</w:t>
      </w:r>
    </w:p>
    <w:p w14:paraId="612CB41A" w14:textId="77777777" w:rsidR="002D14AB" w:rsidRPr="00A457ED" w:rsidRDefault="002D14AB" w:rsidP="00A457ED">
      <w:pPr>
        <w:pStyle w:val="PargrafodaLista"/>
        <w:numPr>
          <w:ilvl w:val="1"/>
          <w:numId w:val="10"/>
        </w:numPr>
        <w:spacing w:before="120" w:after="120" w:line="276" w:lineRule="auto"/>
        <w:ind w:left="284" w:right="-567" w:firstLine="0"/>
        <w:jc w:val="both"/>
        <w:rPr>
          <w:rFonts w:ascii="Arial" w:hAnsi="Arial" w:cs="Arial"/>
          <w:sz w:val="20"/>
          <w:szCs w:val="20"/>
        </w:rPr>
      </w:pPr>
      <w:r w:rsidRPr="00A457ED">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0B062EFA" w14:textId="77777777" w:rsidR="002D14AB" w:rsidRPr="001D437F" w:rsidRDefault="002D14AB" w:rsidP="001D437F">
      <w:pPr>
        <w:numPr>
          <w:ilvl w:val="2"/>
          <w:numId w:val="10"/>
        </w:numPr>
        <w:spacing w:before="120" w:after="120" w:line="276" w:lineRule="auto"/>
        <w:ind w:left="709" w:right="-567" w:firstLine="0"/>
        <w:jc w:val="both"/>
        <w:rPr>
          <w:rFonts w:ascii="Arial" w:hAnsi="Arial" w:cs="Arial"/>
          <w:sz w:val="20"/>
          <w:szCs w:val="20"/>
        </w:rPr>
      </w:pPr>
      <w:r w:rsidRPr="001D437F">
        <w:rPr>
          <w:rFonts w:ascii="Arial" w:hAnsi="Arial" w:cs="Arial"/>
          <w:sz w:val="20"/>
          <w:szCs w:val="20"/>
        </w:rPr>
        <w:t>Todas as especificações do objeto contidas na proposta, tais como marca, modelo, tipo, fabricante e procedência, vinculam a Contratada.</w:t>
      </w:r>
    </w:p>
    <w:p w14:paraId="5C88D3A8" w14:textId="5E17BEE7" w:rsidR="002D14AB" w:rsidRPr="001D437F" w:rsidRDefault="002D14AB" w:rsidP="001D437F">
      <w:pPr>
        <w:pStyle w:val="PargrafodaLista"/>
        <w:numPr>
          <w:ilvl w:val="1"/>
          <w:numId w:val="10"/>
        </w:numPr>
        <w:spacing w:before="120" w:after="120" w:line="276" w:lineRule="auto"/>
        <w:ind w:left="284" w:right="-567" w:firstLine="0"/>
        <w:jc w:val="both"/>
        <w:rPr>
          <w:rFonts w:ascii="Arial" w:hAnsi="Arial" w:cs="Arial"/>
          <w:sz w:val="20"/>
          <w:szCs w:val="20"/>
        </w:rPr>
      </w:pPr>
      <w:r w:rsidRPr="001D437F">
        <w:rPr>
          <w:rFonts w:ascii="Arial" w:hAnsi="Arial" w:cs="Arial"/>
          <w:sz w:val="20"/>
          <w:szCs w:val="20"/>
        </w:rPr>
        <w:t>Os preços deverão ser expressos em moeda corrente nacional, o valor unitário em algarismos e o valor global em algarismos e por extenso (art. 5º da Lei nº 8.666/93).</w:t>
      </w:r>
    </w:p>
    <w:p w14:paraId="082CB9DD" w14:textId="3179BE87" w:rsidR="002D14AB" w:rsidRPr="001D437F" w:rsidRDefault="002D14AB" w:rsidP="001D437F">
      <w:pPr>
        <w:numPr>
          <w:ilvl w:val="2"/>
          <w:numId w:val="10"/>
        </w:numPr>
        <w:spacing w:before="120" w:after="120" w:line="276" w:lineRule="auto"/>
        <w:ind w:left="709" w:right="-567" w:firstLine="0"/>
        <w:jc w:val="both"/>
        <w:rPr>
          <w:rFonts w:ascii="Arial" w:hAnsi="Arial" w:cs="Arial"/>
          <w:sz w:val="20"/>
          <w:szCs w:val="20"/>
        </w:rPr>
      </w:pPr>
      <w:r w:rsidRPr="001D437F">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36E300FE" w14:textId="4E67523A" w:rsidR="002D14AB" w:rsidRPr="001D437F" w:rsidRDefault="002D14AB" w:rsidP="001D437F">
      <w:pPr>
        <w:pStyle w:val="PargrafodaLista"/>
        <w:numPr>
          <w:ilvl w:val="1"/>
          <w:numId w:val="10"/>
        </w:numPr>
        <w:spacing w:before="120" w:after="120" w:line="276" w:lineRule="auto"/>
        <w:ind w:left="284" w:right="-567" w:firstLine="0"/>
        <w:jc w:val="both"/>
        <w:rPr>
          <w:rFonts w:ascii="Arial" w:hAnsi="Arial" w:cs="Arial"/>
          <w:sz w:val="20"/>
          <w:szCs w:val="20"/>
        </w:rPr>
      </w:pPr>
      <w:r w:rsidRPr="001D437F">
        <w:rPr>
          <w:rFonts w:ascii="Arial" w:hAnsi="Arial" w:cs="Arial"/>
          <w:sz w:val="20"/>
          <w:szCs w:val="20"/>
        </w:rPr>
        <w:lastRenderedPageBreak/>
        <w:t>A oferta deverá ser firme e precisa, limitada, rigorosamente, ao objeto deste Edital, sem conter alternativas de preço ou de qualquer outra condição que induza o julgamento a mais de um resultado, sob pena de desclassificação.</w:t>
      </w:r>
    </w:p>
    <w:p w14:paraId="6CCA4A1E" w14:textId="77777777" w:rsidR="001D437F" w:rsidRPr="001D437F" w:rsidRDefault="001D437F" w:rsidP="001D437F">
      <w:pPr>
        <w:pStyle w:val="PargrafodaLista"/>
        <w:spacing w:before="120" w:after="120" w:line="276" w:lineRule="auto"/>
        <w:ind w:left="284" w:right="-567"/>
        <w:jc w:val="both"/>
        <w:rPr>
          <w:rFonts w:ascii="Arial" w:hAnsi="Arial" w:cs="Arial"/>
          <w:sz w:val="20"/>
          <w:szCs w:val="20"/>
        </w:rPr>
      </w:pPr>
    </w:p>
    <w:p w14:paraId="3DA9E278" w14:textId="7ECC2F30" w:rsidR="002D14AB" w:rsidRPr="001D437F" w:rsidRDefault="002D14AB" w:rsidP="001D437F">
      <w:pPr>
        <w:pStyle w:val="PargrafodaLista"/>
        <w:numPr>
          <w:ilvl w:val="1"/>
          <w:numId w:val="10"/>
        </w:numPr>
        <w:spacing w:before="120" w:after="120" w:line="276" w:lineRule="auto"/>
        <w:ind w:left="284" w:right="-567" w:firstLine="0"/>
        <w:jc w:val="both"/>
        <w:rPr>
          <w:rFonts w:ascii="Arial" w:hAnsi="Arial" w:cs="Arial"/>
          <w:sz w:val="20"/>
          <w:szCs w:val="20"/>
        </w:rPr>
      </w:pPr>
      <w:r w:rsidRPr="001D437F">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793114BB" w14:textId="77777777" w:rsidR="00094A8E" w:rsidRPr="00413DFC" w:rsidRDefault="00094A8E" w:rsidP="001D437F">
      <w:pPr>
        <w:pStyle w:val="Nivel01"/>
        <w:numPr>
          <w:ilvl w:val="0"/>
          <w:numId w:val="10"/>
        </w:numPr>
        <w:ind w:left="0" w:firstLine="284"/>
        <w:rPr>
          <w:rFonts w:ascii="Arial" w:hAnsi="Arial" w:cs="Arial"/>
          <w:lang w:eastAsia="en-US"/>
        </w:rPr>
      </w:pPr>
      <w:r w:rsidRPr="00413DFC">
        <w:rPr>
          <w:rFonts w:ascii="Arial" w:hAnsi="Arial" w:cs="Arial"/>
          <w:lang w:eastAsia="en-US"/>
        </w:rPr>
        <w:t>DOS RECURSOS</w:t>
      </w:r>
    </w:p>
    <w:p w14:paraId="6AF54CFB" w14:textId="77777777" w:rsidR="00094A8E" w:rsidRPr="00413DFC" w:rsidRDefault="00094A8E" w:rsidP="001D437F">
      <w:pPr>
        <w:pStyle w:val="PargrafodaLista"/>
        <w:numPr>
          <w:ilvl w:val="1"/>
          <w:numId w:val="10"/>
        </w:numPr>
        <w:spacing w:before="120" w:after="120" w:line="276" w:lineRule="auto"/>
        <w:ind w:left="284" w:right="-567"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Declarado o vencedor e decorr</w:t>
      </w:r>
      <w:r w:rsidRPr="00413DFC">
        <w:rPr>
          <w:rFonts w:ascii="Arial" w:hAnsi="Arial" w:cs="Arial"/>
          <w:color w:val="000000"/>
          <w:sz w:val="20"/>
          <w:szCs w:val="20"/>
        </w:rPr>
        <w:t xml:space="preserve">ida a </w:t>
      </w:r>
      <w:r w:rsidRPr="00413DFC">
        <w:rPr>
          <w:rFonts w:ascii="Arial" w:hAnsi="Arial" w:cs="Arial"/>
          <w:color w:val="000000"/>
          <w:sz w:val="20"/>
          <w:szCs w:val="20"/>
          <w:lang w:eastAsia="en-US"/>
        </w:rPr>
        <w:t>fase de regularização fiscal</w:t>
      </w:r>
      <w:r>
        <w:rPr>
          <w:rFonts w:ascii="Arial" w:hAnsi="Arial" w:cs="Arial"/>
          <w:color w:val="000000"/>
          <w:sz w:val="20"/>
          <w:szCs w:val="20"/>
          <w:lang w:eastAsia="en-US"/>
        </w:rPr>
        <w:t xml:space="preserve"> e </w:t>
      </w:r>
      <w:r w:rsidRPr="009731EC">
        <w:rPr>
          <w:rFonts w:ascii="Arial" w:hAnsi="Arial" w:cs="Arial"/>
          <w:color w:val="000000"/>
          <w:sz w:val="20"/>
          <w:szCs w:val="20"/>
          <w:lang w:eastAsia="en-US"/>
        </w:rPr>
        <w:t>trabalhista</w:t>
      </w:r>
      <w:r w:rsidRPr="00413DFC">
        <w:rPr>
          <w:rFonts w:ascii="Arial" w:hAnsi="Arial" w:cs="Arial"/>
          <w:color w:val="000000"/>
          <w:sz w:val="20"/>
          <w:szCs w:val="20"/>
          <w:lang w:eastAsia="en-US"/>
        </w:rPr>
        <w:t xml:space="preserve"> da licitante qualificada como microempresa ou empresa de pequeno porte, se for o caso, será concedido o </w:t>
      </w:r>
      <w:r w:rsidRPr="00413DFC">
        <w:rPr>
          <w:rFonts w:ascii="Arial" w:hAnsi="Arial" w:cs="Arial"/>
          <w:color w:val="000000"/>
          <w:sz w:val="20"/>
          <w:szCs w:val="20"/>
        </w:rPr>
        <w:t>prazo de no mínimo trinta minutos, para que qualquer licitante manifeste a intenção de recorrer, de forma motivada, isto é, indicando contra qual(</w:t>
      </w:r>
      <w:proofErr w:type="spellStart"/>
      <w:r w:rsidRPr="00413DFC">
        <w:rPr>
          <w:rFonts w:ascii="Arial" w:hAnsi="Arial" w:cs="Arial"/>
          <w:color w:val="000000"/>
          <w:sz w:val="20"/>
          <w:szCs w:val="20"/>
        </w:rPr>
        <w:t>is</w:t>
      </w:r>
      <w:proofErr w:type="spellEnd"/>
      <w:r w:rsidRPr="00413DFC">
        <w:rPr>
          <w:rFonts w:ascii="Arial" w:hAnsi="Arial" w:cs="Arial"/>
          <w:color w:val="000000"/>
          <w:sz w:val="20"/>
          <w:szCs w:val="20"/>
        </w:rPr>
        <w:t>) decisão(</w:t>
      </w:r>
      <w:proofErr w:type="spellStart"/>
      <w:r w:rsidRPr="00413DFC">
        <w:rPr>
          <w:rFonts w:ascii="Arial" w:hAnsi="Arial" w:cs="Arial"/>
          <w:color w:val="000000"/>
          <w:sz w:val="20"/>
          <w:szCs w:val="20"/>
        </w:rPr>
        <w:t>ões</w:t>
      </w:r>
      <w:proofErr w:type="spellEnd"/>
      <w:r w:rsidRPr="00413DFC">
        <w:rPr>
          <w:rFonts w:ascii="Arial" w:hAnsi="Arial" w:cs="Arial"/>
          <w:color w:val="000000"/>
          <w:sz w:val="20"/>
          <w:szCs w:val="20"/>
        </w:rPr>
        <w:t>) pretende recorrer e por quais motivos, em campo próprio do sistema.</w:t>
      </w:r>
    </w:p>
    <w:p w14:paraId="5F972D8C" w14:textId="77777777" w:rsidR="00094A8E" w:rsidRPr="00413DFC" w:rsidRDefault="00094A8E" w:rsidP="001D437F">
      <w:pPr>
        <w:pStyle w:val="PargrafodaLista"/>
        <w:numPr>
          <w:ilvl w:val="1"/>
          <w:numId w:val="10"/>
        </w:numPr>
        <w:spacing w:before="120" w:after="120" w:line="276" w:lineRule="auto"/>
        <w:ind w:left="425" w:right="-567" w:hanging="141"/>
        <w:contextualSpacing w:val="0"/>
        <w:jc w:val="both"/>
        <w:rPr>
          <w:rFonts w:ascii="Arial" w:hAnsi="Arial" w:cs="Arial"/>
          <w:color w:val="000000"/>
          <w:sz w:val="20"/>
          <w:szCs w:val="20"/>
        </w:rPr>
      </w:pPr>
      <w:r w:rsidRPr="00413DFC">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45BB3125" w14:textId="77777777" w:rsidR="00094A8E" w:rsidRDefault="00094A8E" w:rsidP="001D437F">
      <w:pPr>
        <w:numPr>
          <w:ilvl w:val="2"/>
          <w:numId w:val="10"/>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413DFC">
        <w:rPr>
          <w:rFonts w:ascii="Arial" w:hAnsi="Arial" w:cs="Arial"/>
          <w:color w:val="000000"/>
          <w:sz w:val="20"/>
          <w:szCs w:val="20"/>
        </w:rPr>
        <w:t>Nesse momento o Pregoeiro não adentrará no mérito recursal, mas apenas verificará as condições de admissibilidade do recurso.</w:t>
      </w:r>
    </w:p>
    <w:p w14:paraId="663EBD6A" w14:textId="77777777" w:rsidR="00094A8E" w:rsidRPr="009731EC" w:rsidRDefault="00094A8E" w:rsidP="001D437F">
      <w:pPr>
        <w:numPr>
          <w:ilvl w:val="2"/>
          <w:numId w:val="10"/>
        </w:numPr>
        <w:tabs>
          <w:tab w:val="left" w:pos="1440"/>
        </w:tabs>
        <w:autoSpaceDE w:val="0"/>
        <w:snapToGrid w:val="0"/>
        <w:spacing w:before="120" w:after="120" w:line="276" w:lineRule="auto"/>
        <w:ind w:left="709" w:right="-567" w:firstLine="0"/>
        <w:jc w:val="both"/>
        <w:rPr>
          <w:rFonts w:ascii="Arial" w:hAnsi="Arial" w:cs="Arial"/>
          <w:sz w:val="20"/>
          <w:szCs w:val="20"/>
          <w:u w:val="single"/>
        </w:rPr>
      </w:pPr>
      <w:r w:rsidRPr="009731EC">
        <w:rPr>
          <w:rFonts w:ascii="Arial" w:hAnsi="Arial" w:cs="Arial"/>
          <w:sz w:val="20"/>
          <w:szCs w:val="20"/>
        </w:rPr>
        <w:t>A falta de manifestação motivada do licitante quanto à intenção de recorrer importará a decadência desse direito.</w:t>
      </w:r>
    </w:p>
    <w:p w14:paraId="0FF575D6" w14:textId="77777777" w:rsidR="00094A8E" w:rsidRPr="00413DFC" w:rsidRDefault="00094A8E" w:rsidP="001D437F">
      <w:pPr>
        <w:numPr>
          <w:ilvl w:val="2"/>
          <w:numId w:val="10"/>
        </w:numPr>
        <w:tabs>
          <w:tab w:val="left" w:pos="1440"/>
        </w:tabs>
        <w:autoSpaceDE w:val="0"/>
        <w:snapToGrid w:val="0"/>
        <w:spacing w:before="120" w:after="120" w:line="276" w:lineRule="auto"/>
        <w:ind w:left="709" w:right="-567" w:firstLine="0"/>
        <w:jc w:val="both"/>
        <w:rPr>
          <w:rFonts w:ascii="Arial" w:hAnsi="Arial" w:cs="Arial"/>
          <w:color w:val="000000"/>
          <w:sz w:val="20"/>
          <w:szCs w:val="20"/>
        </w:rPr>
      </w:pPr>
      <w:r w:rsidRPr="009731EC">
        <w:rPr>
          <w:rFonts w:ascii="Arial" w:hAnsi="Arial" w:cs="Arial"/>
          <w:sz w:val="20"/>
          <w:szCs w:val="20"/>
        </w:rPr>
        <w:t xml:space="preserve">Uma vez admitido </w:t>
      </w:r>
      <w:r w:rsidRPr="00413DFC">
        <w:rPr>
          <w:rFonts w:ascii="Arial" w:hAnsi="Arial" w:cs="Arial"/>
          <w:color w:val="000000"/>
          <w:sz w:val="20"/>
          <w:szCs w:val="2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413DFC" w:rsidRDefault="00094A8E" w:rsidP="001D437F">
      <w:pPr>
        <w:pStyle w:val="PargrafodaLista"/>
        <w:numPr>
          <w:ilvl w:val="1"/>
          <w:numId w:val="10"/>
        </w:numPr>
        <w:spacing w:before="120" w:after="120" w:line="276" w:lineRule="auto"/>
        <w:ind w:left="284" w:right="-567"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O acolhimento do recurso invalida tão somente os atos insuscetíveis de aproveitamento. </w:t>
      </w:r>
    </w:p>
    <w:p w14:paraId="283DD4B3" w14:textId="77777777" w:rsidR="00094A8E" w:rsidRPr="00413DFC" w:rsidRDefault="00094A8E" w:rsidP="001D437F">
      <w:pPr>
        <w:pStyle w:val="PargrafodaLista"/>
        <w:numPr>
          <w:ilvl w:val="1"/>
          <w:numId w:val="10"/>
        </w:numPr>
        <w:spacing w:before="120" w:after="120" w:line="276" w:lineRule="auto"/>
        <w:ind w:left="284" w:right="-567" w:firstLine="0"/>
        <w:contextualSpacing w:val="0"/>
        <w:jc w:val="both"/>
        <w:rPr>
          <w:rFonts w:ascii="Arial" w:hAnsi="Arial" w:cs="Arial"/>
          <w:color w:val="000000"/>
          <w:sz w:val="20"/>
          <w:szCs w:val="20"/>
        </w:rPr>
      </w:pPr>
      <w:r w:rsidRPr="00413DFC">
        <w:rPr>
          <w:rFonts w:ascii="Arial" w:hAnsi="Arial" w:cs="Arial"/>
          <w:color w:val="000000"/>
          <w:sz w:val="20"/>
          <w:szCs w:val="20"/>
        </w:rPr>
        <w:t>Os autos do processo permanecerão com vista franqueada aos interessados, no endereço constante neste Edital.</w:t>
      </w:r>
    </w:p>
    <w:p w14:paraId="52CA35E2" w14:textId="7DDC6F6E" w:rsidR="005273E0" w:rsidRPr="00413DFC" w:rsidRDefault="005273E0" w:rsidP="001D437F">
      <w:pPr>
        <w:pStyle w:val="Nivel01"/>
        <w:numPr>
          <w:ilvl w:val="0"/>
          <w:numId w:val="10"/>
        </w:numPr>
        <w:ind w:left="0" w:firstLine="284"/>
        <w:rPr>
          <w:rFonts w:ascii="Arial" w:hAnsi="Arial" w:cs="Arial"/>
          <w:lang w:eastAsia="en-US"/>
        </w:rPr>
      </w:pPr>
      <w:r w:rsidRPr="00413DFC">
        <w:rPr>
          <w:rFonts w:ascii="Arial" w:hAnsi="Arial" w:cs="Arial"/>
          <w:lang w:eastAsia="en-US"/>
        </w:rPr>
        <w:t>DA REABERTURA DA SESSÃO PÚBLICA</w:t>
      </w:r>
    </w:p>
    <w:p w14:paraId="19A43601" w14:textId="77777777" w:rsidR="005273E0" w:rsidRPr="00413DFC" w:rsidRDefault="005273E0" w:rsidP="001D437F">
      <w:pPr>
        <w:pStyle w:val="Nivel01"/>
        <w:keepNext w:val="0"/>
        <w:keepLines w:val="0"/>
        <w:numPr>
          <w:ilvl w:val="1"/>
          <w:numId w:val="10"/>
        </w:numPr>
        <w:tabs>
          <w:tab w:val="left" w:pos="993"/>
        </w:tabs>
        <w:spacing w:before="120" w:after="120" w:line="276" w:lineRule="auto"/>
        <w:ind w:left="425"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A sessão pública poderá ser reaberta:</w:t>
      </w:r>
    </w:p>
    <w:p w14:paraId="6F6613FD" w14:textId="4A19CF1C" w:rsidR="00C02A99" w:rsidRPr="00413DFC" w:rsidRDefault="005273E0" w:rsidP="001D437F">
      <w:pPr>
        <w:pStyle w:val="Nivel01"/>
        <w:keepNext w:val="0"/>
        <w:keepLines w:val="0"/>
        <w:numPr>
          <w:ilvl w:val="2"/>
          <w:numId w:val="10"/>
        </w:numPr>
        <w:tabs>
          <w:tab w:val="left" w:pos="1701"/>
        </w:tabs>
        <w:spacing w:before="120" w:after="120" w:line="276" w:lineRule="auto"/>
        <w:ind w:left="993" w:right="-567"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413DFC">
        <w:rPr>
          <w:rFonts w:ascii="Arial" w:eastAsiaTheme="minorEastAsia" w:hAnsi="Arial" w:cs="Arial"/>
          <w:b w:val="0"/>
          <w:bCs w:val="0"/>
          <w:color w:val="auto"/>
        </w:rPr>
        <w:t>nulada a própria sessão pública, situação em que serão repetidos os atos anulados e os que dele dependam.</w:t>
      </w:r>
    </w:p>
    <w:p w14:paraId="0077C2F2" w14:textId="6715AAF2" w:rsidR="00C02A99" w:rsidRPr="00413DFC" w:rsidRDefault="00C02A99" w:rsidP="001D437F">
      <w:pPr>
        <w:pStyle w:val="Nivel01"/>
        <w:keepNext w:val="0"/>
        <w:keepLines w:val="0"/>
        <w:numPr>
          <w:ilvl w:val="2"/>
          <w:numId w:val="10"/>
        </w:numPr>
        <w:tabs>
          <w:tab w:val="left" w:pos="1701"/>
        </w:tabs>
        <w:spacing w:before="120" w:after="120" w:line="276" w:lineRule="auto"/>
        <w:ind w:left="993" w:right="-567"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 xml:space="preserve">Quando </w:t>
      </w:r>
      <w:r w:rsidR="006A6B84" w:rsidRPr="00413DFC">
        <w:rPr>
          <w:rFonts w:ascii="Arial" w:eastAsiaTheme="minorEastAsia" w:hAnsi="Arial" w:cs="Arial"/>
          <w:b w:val="0"/>
          <w:bCs w:val="0"/>
          <w:color w:val="auto"/>
        </w:rPr>
        <w:t xml:space="preserve">houver erro na aceitação do preço melhor classificado ou quando </w:t>
      </w:r>
      <w:r w:rsidRPr="00413DFC">
        <w:rPr>
          <w:rFonts w:ascii="Arial" w:eastAsiaTheme="minorEastAsia" w:hAnsi="Arial" w:cs="Arial"/>
          <w:b w:val="0"/>
          <w:bCs w:val="0"/>
          <w:color w:val="auto"/>
        </w:rPr>
        <w:t xml:space="preserve">o licitante </w:t>
      </w:r>
      <w:r w:rsidR="006A6B84" w:rsidRPr="00413DFC">
        <w:rPr>
          <w:rFonts w:ascii="Arial" w:eastAsiaTheme="minorEastAsia" w:hAnsi="Arial" w:cs="Arial"/>
          <w:b w:val="0"/>
          <w:bCs w:val="0"/>
          <w:color w:val="auto"/>
        </w:rPr>
        <w:t xml:space="preserve">declarado vencedor </w:t>
      </w:r>
      <w:r w:rsidRPr="00413DFC">
        <w:rPr>
          <w:rFonts w:ascii="Arial" w:eastAsiaTheme="minorEastAsia" w:hAnsi="Arial" w:cs="Arial"/>
          <w:b w:val="0"/>
          <w:bCs w:val="0"/>
          <w:color w:val="auto"/>
        </w:rPr>
        <w:t>não assinar o contrato</w:t>
      </w:r>
      <w:r w:rsidR="006A6B84" w:rsidRPr="00413DFC">
        <w:rPr>
          <w:rFonts w:ascii="Arial" w:eastAsiaTheme="minorEastAsia" w:hAnsi="Arial" w:cs="Arial"/>
          <w:b w:val="0"/>
          <w:bCs w:val="0"/>
          <w:color w:val="auto"/>
        </w:rPr>
        <w:t>,</w:t>
      </w:r>
      <w:r w:rsidRPr="00413DFC">
        <w:rPr>
          <w:rFonts w:ascii="Arial" w:eastAsiaTheme="minorEastAsia" w:hAnsi="Arial" w:cs="Arial"/>
          <w:b w:val="0"/>
          <w:bCs w:val="0"/>
          <w:color w:val="auto"/>
        </w:rPr>
        <w:t xml:space="preserve"> não retira</w:t>
      </w:r>
      <w:r w:rsidR="006A6B84" w:rsidRPr="00413DFC">
        <w:rPr>
          <w:rFonts w:ascii="Arial" w:eastAsiaTheme="minorEastAsia" w:hAnsi="Arial" w:cs="Arial"/>
          <w:b w:val="0"/>
          <w:bCs w:val="0"/>
          <w:color w:val="auto"/>
        </w:rPr>
        <w:t>r o instrumento equivalente ou não comprovar a regularização fiscal</w:t>
      </w:r>
      <w:r w:rsidR="00094A8E">
        <w:rPr>
          <w:rFonts w:ascii="Arial" w:eastAsiaTheme="minorEastAsia" w:hAnsi="Arial" w:cs="Arial"/>
          <w:b w:val="0"/>
          <w:bCs w:val="0"/>
          <w:color w:val="auto"/>
        </w:rPr>
        <w:t xml:space="preserve"> e </w:t>
      </w:r>
      <w:r w:rsidR="00094A8E" w:rsidRPr="009731EC">
        <w:rPr>
          <w:rFonts w:ascii="Arial" w:eastAsiaTheme="minorEastAsia" w:hAnsi="Arial" w:cs="Arial"/>
          <w:b w:val="0"/>
          <w:bCs w:val="0"/>
          <w:color w:val="auto"/>
        </w:rPr>
        <w:t>trabalhista</w:t>
      </w:r>
      <w:r w:rsidR="006A6B84" w:rsidRPr="00413DFC">
        <w:rPr>
          <w:rFonts w:ascii="Arial" w:eastAsiaTheme="minorEastAsia" w:hAnsi="Arial" w:cs="Arial"/>
          <w:b w:val="0"/>
          <w:bCs w:val="0"/>
          <w:color w:val="auto"/>
        </w:rPr>
        <w:t>, nos termos do art. 43, §1º da LC nº 123/2006</w:t>
      </w:r>
      <w:r w:rsidRPr="00413DFC">
        <w:rPr>
          <w:rFonts w:ascii="Arial" w:eastAsiaTheme="minorEastAsia" w:hAnsi="Arial" w:cs="Arial"/>
          <w:b w:val="0"/>
          <w:bCs w:val="0"/>
          <w:color w:val="auto"/>
        </w:rPr>
        <w:t>. Nessa</w:t>
      </w:r>
      <w:r w:rsidR="006A6B84" w:rsidRPr="00413DFC">
        <w:rPr>
          <w:rFonts w:ascii="Arial" w:eastAsiaTheme="minorEastAsia" w:hAnsi="Arial" w:cs="Arial"/>
          <w:b w:val="0"/>
          <w:bCs w:val="0"/>
          <w:color w:val="auto"/>
        </w:rPr>
        <w:t>s</w:t>
      </w:r>
      <w:r w:rsidRPr="00413DFC">
        <w:rPr>
          <w:rFonts w:ascii="Arial" w:eastAsiaTheme="minorEastAsia" w:hAnsi="Arial" w:cs="Arial"/>
          <w:b w:val="0"/>
          <w:bCs w:val="0"/>
          <w:color w:val="auto"/>
        </w:rPr>
        <w:t xml:space="preserve"> hipótese</w:t>
      </w:r>
      <w:r w:rsidR="006A6B84" w:rsidRPr="00413DFC">
        <w:rPr>
          <w:rFonts w:ascii="Arial" w:eastAsiaTheme="minorEastAsia" w:hAnsi="Arial" w:cs="Arial"/>
          <w:b w:val="0"/>
          <w:bCs w:val="0"/>
          <w:color w:val="auto"/>
        </w:rPr>
        <w:t>s</w:t>
      </w:r>
      <w:r w:rsidRPr="00413DFC">
        <w:rPr>
          <w:rFonts w:ascii="Arial" w:eastAsiaTheme="minorEastAsia" w:hAnsi="Arial" w:cs="Arial"/>
          <w:b w:val="0"/>
          <w:bCs w:val="0"/>
          <w:color w:val="auto"/>
        </w:rPr>
        <w:t xml:space="preserve">, serão adotados os procedimentos imediatamente posteriores </w:t>
      </w:r>
      <w:r w:rsidR="006A6B84" w:rsidRPr="00413DFC">
        <w:rPr>
          <w:rFonts w:ascii="Arial" w:eastAsiaTheme="minorEastAsia" w:hAnsi="Arial" w:cs="Arial"/>
          <w:b w:val="0"/>
          <w:bCs w:val="0"/>
          <w:color w:val="auto"/>
        </w:rPr>
        <w:t>ao encerramento da etapa</w:t>
      </w:r>
      <w:r w:rsidRPr="00413DFC">
        <w:rPr>
          <w:rFonts w:ascii="Arial" w:eastAsiaTheme="minorEastAsia" w:hAnsi="Arial" w:cs="Arial"/>
          <w:b w:val="0"/>
          <w:bCs w:val="0"/>
          <w:color w:val="auto"/>
        </w:rPr>
        <w:t xml:space="preserve"> de lances. </w:t>
      </w:r>
    </w:p>
    <w:p w14:paraId="189360DB" w14:textId="77777777" w:rsidR="005273E0" w:rsidRPr="00413DFC" w:rsidRDefault="005273E0" w:rsidP="001D437F">
      <w:pPr>
        <w:pStyle w:val="Nivel01"/>
        <w:keepNext w:val="0"/>
        <w:keepLines w:val="0"/>
        <w:numPr>
          <w:ilvl w:val="1"/>
          <w:numId w:val="10"/>
        </w:numPr>
        <w:tabs>
          <w:tab w:val="left" w:pos="993"/>
        </w:tabs>
        <w:spacing w:before="120" w:after="120" w:line="276" w:lineRule="auto"/>
        <w:ind w:left="425" w:right="-567"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Todos os licitantes remanescentes deverão ser convocados para acompanhar a sessão reaberta.</w:t>
      </w:r>
    </w:p>
    <w:p w14:paraId="10AAEC65" w14:textId="2065A0F7" w:rsidR="005273E0" w:rsidRPr="00413DFC" w:rsidRDefault="001D437F" w:rsidP="001D437F">
      <w:pPr>
        <w:pStyle w:val="Nivel01"/>
        <w:keepNext w:val="0"/>
        <w:keepLines w:val="0"/>
        <w:numPr>
          <w:ilvl w:val="2"/>
          <w:numId w:val="10"/>
        </w:numPr>
        <w:spacing w:before="120" w:after="120" w:line="276" w:lineRule="auto"/>
        <w:ind w:left="851" w:right="-567" w:firstLine="0"/>
        <w:outlineLvl w:val="9"/>
        <w:rPr>
          <w:rFonts w:ascii="Arial" w:eastAsiaTheme="minorEastAsia" w:hAnsi="Arial" w:cs="Arial"/>
          <w:b w:val="0"/>
          <w:bCs w:val="0"/>
          <w:color w:val="auto"/>
        </w:rPr>
      </w:pPr>
      <w:r>
        <w:rPr>
          <w:rFonts w:ascii="Arial" w:eastAsiaTheme="minorEastAsia" w:hAnsi="Arial" w:cs="Arial"/>
          <w:b w:val="0"/>
          <w:bCs w:val="0"/>
          <w:color w:val="auto"/>
        </w:rPr>
        <w:t xml:space="preserve"> </w:t>
      </w:r>
      <w:r w:rsidR="005273E0" w:rsidRPr="00413DFC">
        <w:rPr>
          <w:rFonts w:ascii="Arial" w:eastAsiaTheme="minorEastAsia" w:hAnsi="Arial" w:cs="Arial"/>
          <w:b w:val="0"/>
          <w:bCs w:val="0"/>
          <w:color w:val="auto"/>
        </w:rPr>
        <w:t>A con</w:t>
      </w:r>
      <w:r w:rsidR="00341B71" w:rsidRPr="00413DFC">
        <w:rPr>
          <w:rFonts w:ascii="Arial" w:eastAsiaTheme="minorEastAsia" w:hAnsi="Arial" w:cs="Arial"/>
          <w:b w:val="0"/>
          <w:bCs w:val="0"/>
          <w:color w:val="auto"/>
        </w:rPr>
        <w:t>vocação se dará por meio do sistema eletrônico (“chat”)</w:t>
      </w:r>
      <w:r w:rsidR="005273E0" w:rsidRPr="00413DFC">
        <w:rPr>
          <w:rFonts w:ascii="Arial" w:eastAsiaTheme="minorEastAsia" w:hAnsi="Arial" w:cs="Arial"/>
          <w:b w:val="0"/>
          <w:bCs w:val="0"/>
          <w:color w:val="auto"/>
        </w:rPr>
        <w:t>, e-mail, ou, ainda, fac-símile, de acordo com a fase do procedimento licitatório.</w:t>
      </w:r>
    </w:p>
    <w:p w14:paraId="6437265B" w14:textId="75DCE66A" w:rsidR="00DB47E5" w:rsidRPr="00094A8E" w:rsidRDefault="001D437F" w:rsidP="001D437F">
      <w:pPr>
        <w:pStyle w:val="Nivel01"/>
        <w:keepNext w:val="0"/>
        <w:keepLines w:val="0"/>
        <w:numPr>
          <w:ilvl w:val="2"/>
          <w:numId w:val="10"/>
        </w:numPr>
        <w:tabs>
          <w:tab w:val="left" w:pos="993"/>
        </w:tabs>
        <w:spacing w:before="120" w:after="120" w:line="276" w:lineRule="auto"/>
        <w:ind w:left="851" w:right="-567" w:firstLine="0"/>
        <w:outlineLvl w:val="9"/>
        <w:rPr>
          <w:rFonts w:ascii="Arial" w:eastAsiaTheme="minorEastAsia" w:hAnsi="Arial" w:cs="Arial"/>
          <w:b w:val="0"/>
          <w:bCs w:val="0"/>
          <w:color w:val="auto"/>
        </w:rPr>
      </w:pPr>
      <w:r>
        <w:rPr>
          <w:rFonts w:ascii="Arial" w:eastAsiaTheme="minorEastAsia" w:hAnsi="Arial" w:cs="Arial"/>
          <w:b w:val="0"/>
          <w:bCs w:val="0"/>
          <w:color w:val="auto"/>
        </w:rPr>
        <w:lastRenderedPageBreak/>
        <w:t xml:space="preserve"> </w:t>
      </w:r>
      <w:r w:rsidR="005273E0" w:rsidRPr="00413DFC">
        <w:rPr>
          <w:rFonts w:ascii="Arial" w:eastAsiaTheme="minorEastAsia" w:hAnsi="Arial" w:cs="Arial"/>
          <w:b w:val="0"/>
          <w:bCs w:val="0"/>
          <w:color w:val="auto"/>
        </w:rPr>
        <w:t xml:space="preserve">A convocação feita por e-mail ou fac-símile dar-se-á de acordo com os dados contidos no </w:t>
      </w:r>
      <w:r w:rsidR="00027933">
        <w:rPr>
          <w:rFonts w:ascii="Arial" w:eastAsiaTheme="minorEastAsia" w:hAnsi="Arial" w:cs="Arial"/>
          <w:b w:val="0"/>
          <w:bCs w:val="0"/>
          <w:color w:val="auto"/>
        </w:rPr>
        <w:t>SICAF</w:t>
      </w:r>
      <w:r w:rsidR="005273E0" w:rsidRPr="00413DFC">
        <w:rPr>
          <w:rFonts w:ascii="Arial" w:eastAsiaTheme="minorEastAsia" w:hAnsi="Arial" w:cs="Arial"/>
          <w:b w:val="0"/>
          <w:bCs w:val="0"/>
          <w:color w:val="auto"/>
        </w:rPr>
        <w:t>, sendo responsabilidade do licitante manter seus dados cadastrais atualizados.</w:t>
      </w:r>
    </w:p>
    <w:p w14:paraId="340C5657" w14:textId="4085F998" w:rsidR="00CA24FB" w:rsidRPr="00413DFC" w:rsidRDefault="00CA24FB" w:rsidP="001D437F">
      <w:pPr>
        <w:pStyle w:val="Nivel01"/>
        <w:numPr>
          <w:ilvl w:val="0"/>
          <w:numId w:val="10"/>
        </w:numPr>
        <w:ind w:left="0" w:firstLine="284"/>
        <w:rPr>
          <w:rFonts w:ascii="Arial" w:hAnsi="Arial" w:cs="Arial"/>
        </w:rPr>
      </w:pPr>
      <w:r w:rsidRPr="00413DFC">
        <w:rPr>
          <w:rFonts w:ascii="Arial" w:hAnsi="Arial" w:cs="Arial"/>
        </w:rPr>
        <w:t>DA ADJUDICAÇÃO E HOMOLOGAÇÃO</w:t>
      </w:r>
      <w:r w:rsidR="0025592E" w:rsidRPr="00413DFC">
        <w:rPr>
          <w:rFonts w:ascii="Arial" w:hAnsi="Arial" w:cs="Arial"/>
        </w:rPr>
        <w:t xml:space="preserve"> </w:t>
      </w:r>
    </w:p>
    <w:p w14:paraId="585917B4" w14:textId="734409EF" w:rsidR="00CA24FB" w:rsidRPr="00413DFC" w:rsidRDefault="00CA24FB" w:rsidP="00887D58">
      <w:pPr>
        <w:pStyle w:val="PargrafodaLista"/>
        <w:numPr>
          <w:ilvl w:val="1"/>
          <w:numId w:val="10"/>
        </w:numPr>
        <w:tabs>
          <w:tab w:val="left" w:pos="993"/>
        </w:tabs>
        <w:spacing w:before="120" w:after="120" w:line="276" w:lineRule="auto"/>
        <w:ind w:left="425" w:right="-567" w:hanging="141"/>
        <w:contextualSpacing w:val="0"/>
        <w:jc w:val="both"/>
        <w:rPr>
          <w:rFonts w:ascii="Arial" w:hAnsi="Arial" w:cs="Arial"/>
          <w:color w:val="000000"/>
          <w:sz w:val="20"/>
          <w:szCs w:val="20"/>
        </w:rPr>
      </w:pPr>
      <w:r w:rsidRPr="00413DFC">
        <w:rPr>
          <w:rFonts w:ascii="Arial" w:hAnsi="Arial" w:cs="Arial"/>
          <w:color w:val="000000"/>
          <w:sz w:val="20"/>
          <w:szCs w:val="20"/>
        </w:rPr>
        <w:t xml:space="preserve">O objeto da licitação será adjudicado ao licitante declarado vencedor, por ato do </w:t>
      </w:r>
      <w:r w:rsidR="00C6162E" w:rsidRPr="00413DFC">
        <w:rPr>
          <w:rFonts w:ascii="Arial" w:hAnsi="Arial" w:cs="Arial"/>
          <w:color w:val="000000"/>
          <w:sz w:val="20"/>
          <w:szCs w:val="20"/>
        </w:rPr>
        <w:t>Pregoeiro</w:t>
      </w:r>
      <w:r w:rsidRPr="00413DFC">
        <w:rPr>
          <w:rFonts w:ascii="Arial" w:hAnsi="Arial" w:cs="Arial"/>
          <w:color w:val="000000"/>
          <w:sz w:val="20"/>
          <w:szCs w:val="20"/>
        </w:rPr>
        <w:t>, caso não haja interposição de recurso, ou pela autoridade competente, após a regular decisão dos recursos apresentados.</w:t>
      </w:r>
    </w:p>
    <w:p w14:paraId="6CEF34E5" w14:textId="0FBE6DAE" w:rsidR="00CA24FB" w:rsidRPr="00413DFC" w:rsidRDefault="00CA24FB" w:rsidP="00887D58">
      <w:pPr>
        <w:pStyle w:val="PargrafodaLista"/>
        <w:numPr>
          <w:ilvl w:val="1"/>
          <w:numId w:val="10"/>
        </w:numPr>
        <w:tabs>
          <w:tab w:val="left" w:pos="993"/>
        </w:tabs>
        <w:spacing w:before="120" w:after="120" w:line="276" w:lineRule="auto"/>
        <w:ind w:left="425" w:right="-567" w:hanging="141"/>
        <w:contextualSpacing w:val="0"/>
        <w:jc w:val="both"/>
        <w:rPr>
          <w:rFonts w:ascii="Arial" w:hAnsi="Arial" w:cs="Arial"/>
          <w:color w:val="000000"/>
          <w:sz w:val="20"/>
          <w:szCs w:val="20"/>
        </w:rPr>
      </w:pPr>
      <w:r w:rsidRPr="00413DFC">
        <w:rPr>
          <w:rFonts w:ascii="Arial" w:hAnsi="Arial" w:cs="Arial"/>
          <w:color w:val="000000"/>
          <w:sz w:val="20"/>
          <w:szCs w:val="20"/>
        </w:rPr>
        <w:t xml:space="preserve">Após a fase recursal, constatada a regularidade dos atos praticados, a autoridade competente homologará o procedimento licitatório. </w:t>
      </w:r>
    </w:p>
    <w:p w14:paraId="2FCD3399" w14:textId="6375903D" w:rsidR="00CA24FB" w:rsidRPr="00A33F37" w:rsidRDefault="00CA24FB" w:rsidP="00887D58">
      <w:pPr>
        <w:pStyle w:val="Nivel01"/>
        <w:numPr>
          <w:ilvl w:val="0"/>
          <w:numId w:val="10"/>
        </w:numPr>
        <w:ind w:left="0" w:firstLine="284"/>
        <w:rPr>
          <w:rFonts w:ascii="Arial" w:hAnsi="Arial" w:cs="Arial"/>
          <w:color w:val="auto"/>
        </w:rPr>
      </w:pPr>
      <w:r w:rsidRPr="00A33F37">
        <w:rPr>
          <w:rFonts w:ascii="Arial" w:hAnsi="Arial" w:cs="Arial"/>
          <w:color w:val="auto"/>
        </w:rPr>
        <w:t xml:space="preserve">DA GARANTIA DE EXECUÇÃO </w:t>
      </w:r>
    </w:p>
    <w:p w14:paraId="7ED57780" w14:textId="55306956" w:rsidR="00A23838" w:rsidRPr="00887D58" w:rsidRDefault="001B6423" w:rsidP="00A55722">
      <w:pPr>
        <w:pStyle w:val="PargrafodaLista"/>
        <w:numPr>
          <w:ilvl w:val="1"/>
          <w:numId w:val="18"/>
        </w:numPr>
        <w:spacing w:before="120" w:line="276" w:lineRule="auto"/>
        <w:ind w:left="284" w:right="-567" w:firstLine="0"/>
        <w:contextualSpacing w:val="0"/>
        <w:jc w:val="both"/>
        <w:rPr>
          <w:rFonts w:ascii="Arial" w:hAnsi="Arial" w:cs="Arial"/>
          <w:bCs/>
          <w:iCs/>
          <w:strike/>
          <w:sz w:val="20"/>
          <w:szCs w:val="20"/>
        </w:rPr>
      </w:pPr>
      <w:r w:rsidRPr="00887D58">
        <w:rPr>
          <w:rFonts w:ascii="Arial" w:hAnsi="Arial" w:cs="Arial"/>
          <w:sz w:val="20"/>
          <w:szCs w:val="20"/>
        </w:rPr>
        <w:t>Será exigida a prestação de garantia na presente contratação, conforme regras constantes do Termo de Referência.</w:t>
      </w:r>
    </w:p>
    <w:p w14:paraId="76131863" w14:textId="79D2D301" w:rsidR="00CA24FB" w:rsidRPr="001B6423" w:rsidRDefault="00CA24FB" w:rsidP="00A55722">
      <w:pPr>
        <w:pStyle w:val="Nivel01"/>
        <w:numPr>
          <w:ilvl w:val="0"/>
          <w:numId w:val="18"/>
        </w:numPr>
        <w:suppressLineNumbers/>
        <w:spacing w:before="0"/>
        <w:ind w:left="358" w:hanging="74"/>
        <w:rPr>
          <w:rFonts w:ascii="Arial" w:hAnsi="Arial" w:cs="Arial"/>
        </w:rPr>
      </w:pPr>
      <w:r w:rsidRPr="001B6423">
        <w:rPr>
          <w:rFonts w:ascii="Arial" w:hAnsi="Arial" w:cs="Arial"/>
        </w:rPr>
        <w:t>DO TERMO DE CONTRATO OU INSTRUMENTO EQUIVALENTE</w:t>
      </w:r>
    </w:p>
    <w:p w14:paraId="694AA5C0" w14:textId="7E0B25A9" w:rsidR="00D64482" w:rsidRPr="009731EC" w:rsidRDefault="00887D58" w:rsidP="00A55722">
      <w:pPr>
        <w:pStyle w:val="Nivel01"/>
        <w:numPr>
          <w:ilvl w:val="1"/>
          <w:numId w:val="18"/>
        </w:numPr>
        <w:ind w:left="284" w:right="-567" w:firstLine="0"/>
        <w:rPr>
          <w:b w:val="0"/>
        </w:rPr>
      </w:pPr>
      <w:r>
        <w:rPr>
          <w:rFonts w:ascii="Arial" w:eastAsia="Arial" w:hAnsi="Arial" w:cs="Arial"/>
          <w:b w:val="0"/>
        </w:rPr>
        <w:t xml:space="preserve"> </w:t>
      </w:r>
      <w:r w:rsidR="009F3CA2" w:rsidRPr="009731EC">
        <w:rPr>
          <w:rFonts w:ascii="Arial" w:eastAsia="Arial" w:hAnsi="Arial" w:cs="Arial"/>
          <w:b w:val="0"/>
        </w:rPr>
        <w:t>Após a homologação da licitação, em sendo realizada a contratação, será firmado Termo de Contrato ou emitido instrumento equivalente.</w:t>
      </w:r>
    </w:p>
    <w:p w14:paraId="7FB03063" w14:textId="07818282" w:rsidR="00D64482" w:rsidRPr="009731EC" w:rsidRDefault="00D64482" w:rsidP="00A55722">
      <w:pPr>
        <w:pStyle w:val="Nivel01"/>
        <w:numPr>
          <w:ilvl w:val="1"/>
          <w:numId w:val="18"/>
        </w:numPr>
        <w:spacing w:line="276" w:lineRule="auto"/>
        <w:ind w:left="284" w:right="-708" w:firstLine="0"/>
        <w:rPr>
          <w:rFonts w:ascii="Arial" w:eastAsia="Arial" w:hAnsi="Arial" w:cs="Arial"/>
          <w:b w:val="0"/>
        </w:rPr>
      </w:pPr>
      <w:r w:rsidRPr="009731EC">
        <w:rPr>
          <w:rFonts w:ascii="Arial" w:eastAsia="Arial" w:hAnsi="Arial" w:cs="Arial"/>
          <w:b w:val="0"/>
        </w:rPr>
        <w:t xml:space="preserve">O adjudicatário terá o prazo de </w:t>
      </w:r>
      <w:r w:rsidR="00887D58">
        <w:rPr>
          <w:rFonts w:ascii="Arial" w:eastAsia="Arial" w:hAnsi="Arial" w:cs="Arial"/>
          <w:b w:val="0"/>
        </w:rPr>
        <w:t xml:space="preserve">até 10 </w:t>
      </w:r>
      <w:r w:rsidRPr="009731EC">
        <w:rPr>
          <w:rFonts w:ascii="Arial" w:eastAsia="Arial" w:hAnsi="Arial" w:cs="Arial"/>
          <w:b w:val="0"/>
        </w:rPr>
        <w:t>(</w:t>
      </w:r>
      <w:r w:rsidR="00887D58">
        <w:rPr>
          <w:rFonts w:ascii="Arial" w:eastAsia="Arial" w:hAnsi="Arial" w:cs="Arial"/>
          <w:b w:val="0"/>
        </w:rPr>
        <w:t>quinze</w:t>
      </w:r>
      <w:r w:rsidRPr="009731EC">
        <w:rPr>
          <w:rFonts w:ascii="Arial" w:eastAsia="Arial" w:hAnsi="Arial" w:cs="Arial"/>
          <w:b w:val="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19F9B3F" w14:textId="3A932103" w:rsidR="00CA24FB" w:rsidRPr="009731EC" w:rsidRDefault="00CA24FB" w:rsidP="00A55722">
      <w:pPr>
        <w:pStyle w:val="Nivel01"/>
        <w:numPr>
          <w:ilvl w:val="2"/>
          <w:numId w:val="18"/>
        </w:numPr>
        <w:spacing w:line="276" w:lineRule="auto"/>
        <w:ind w:left="709" w:right="-708" w:firstLine="0"/>
        <w:rPr>
          <w:rFonts w:ascii="Arial" w:eastAsia="Arial" w:hAnsi="Arial" w:cs="Arial"/>
          <w:b w:val="0"/>
        </w:rPr>
      </w:pPr>
      <w:r w:rsidRPr="009731EC">
        <w:rPr>
          <w:rFonts w:ascii="Arial" w:eastAsia="Arial" w:hAnsi="Arial" w:cs="Arial"/>
          <w:b w:val="0"/>
        </w:rPr>
        <w:t>Alternativamente à convocação para comparecer perante o órgão ou entidade para a assinatura do Termo de Contrato ou aceite do instrumento equivalente, a Administração poderá encaminhá</w:t>
      </w:r>
      <w:r w:rsidR="00C47CC5" w:rsidRPr="009731EC">
        <w:rPr>
          <w:rFonts w:ascii="Arial" w:eastAsia="Arial" w:hAnsi="Arial" w:cs="Arial"/>
          <w:b w:val="0"/>
        </w:rPr>
        <w:t>-lo para assinatura ou aceite da</w:t>
      </w:r>
      <w:r w:rsidRPr="009731EC">
        <w:rPr>
          <w:rFonts w:ascii="Arial" w:eastAsia="Arial" w:hAnsi="Arial" w:cs="Arial"/>
          <w:b w:val="0"/>
        </w:rPr>
        <w:t xml:space="preserve"> </w:t>
      </w:r>
      <w:r w:rsidR="00C47CC5" w:rsidRPr="009731EC">
        <w:rPr>
          <w:rFonts w:ascii="Arial" w:eastAsia="Arial" w:hAnsi="Arial" w:cs="Arial"/>
          <w:b w:val="0"/>
        </w:rPr>
        <w:t>Adjudicatária</w:t>
      </w:r>
      <w:r w:rsidRPr="009731EC">
        <w:rPr>
          <w:rFonts w:ascii="Arial" w:eastAsia="Arial" w:hAnsi="Arial" w:cs="Arial"/>
          <w:b w:val="0"/>
        </w:rPr>
        <w:t xml:space="preserve">, mediante correspondência postal com aviso de recebimento (AR) ou meio eletrônico, para que seja assinado ou aceito no prazo de </w:t>
      </w:r>
      <w:r w:rsidR="00887D58">
        <w:rPr>
          <w:rFonts w:ascii="Arial" w:eastAsia="Arial" w:hAnsi="Arial" w:cs="Arial"/>
          <w:b w:val="0"/>
        </w:rPr>
        <w:t>10</w:t>
      </w:r>
      <w:r w:rsidRPr="009731EC">
        <w:rPr>
          <w:rFonts w:ascii="Arial" w:eastAsia="Arial" w:hAnsi="Arial" w:cs="Arial"/>
          <w:b w:val="0"/>
        </w:rPr>
        <w:t xml:space="preserve"> (</w:t>
      </w:r>
      <w:r w:rsidR="00887D58">
        <w:rPr>
          <w:rFonts w:ascii="Arial" w:eastAsia="Arial" w:hAnsi="Arial" w:cs="Arial"/>
          <w:b w:val="0"/>
        </w:rPr>
        <w:t>dez</w:t>
      </w:r>
      <w:r w:rsidRPr="009731EC">
        <w:rPr>
          <w:rFonts w:ascii="Arial" w:eastAsia="Arial" w:hAnsi="Arial" w:cs="Arial"/>
          <w:b w:val="0"/>
        </w:rPr>
        <w:t xml:space="preserve">) dias, a contar da data de seu recebimento. </w:t>
      </w:r>
    </w:p>
    <w:p w14:paraId="42C39D52" w14:textId="5D19A6FD" w:rsidR="00CA24FB" w:rsidRPr="009731EC" w:rsidRDefault="009731EC" w:rsidP="00A55722">
      <w:pPr>
        <w:pStyle w:val="Nivel01"/>
        <w:numPr>
          <w:ilvl w:val="2"/>
          <w:numId w:val="18"/>
        </w:numPr>
        <w:spacing w:line="276" w:lineRule="auto"/>
        <w:ind w:left="709" w:right="-708" w:firstLine="0"/>
        <w:rPr>
          <w:rFonts w:ascii="Arial" w:eastAsia="Arial" w:hAnsi="Arial" w:cs="Arial"/>
          <w:b w:val="0"/>
        </w:rPr>
      </w:pPr>
      <w:r>
        <w:rPr>
          <w:rFonts w:ascii="Arial" w:eastAsia="Arial" w:hAnsi="Arial" w:cs="Arial"/>
          <w:b w:val="0"/>
        </w:rPr>
        <w:t xml:space="preserve">O </w:t>
      </w:r>
      <w:r w:rsidR="00CA24FB" w:rsidRPr="009731EC">
        <w:rPr>
          <w:rFonts w:ascii="Arial" w:eastAsia="Arial" w:hAnsi="Arial" w:cs="Arial"/>
          <w:b w:val="0"/>
        </w:rPr>
        <w:t xml:space="preserve">prazo previsto no subitem anterior poderá ser prorrogado, por igual período, por </w:t>
      </w:r>
      <w:r>
        <w:rPr>
          <w:rFonts w:ascii="Arial" w:eastAsia="Arial" w:hAnsi="Arial" w:cs="Arial"/>
          <w:b w:val="0"/>
        </w:rPr>
        <w:t>so</w:t>
      </w:r>
      <w:r w:rsidR="00CA24FB" w:rsidRPr="009731EC">
        <w:rPr>
          <w:rFonts w:ascii="Arial" w:eastAsia="Arial" w:hAnsi="Arial" w:cs="Arial"/>
          <w:b w:val="0"/>
        </w:rPr>
        <w:t>licitação justificada do adjudicatário e aceita pela Administração.</w:t>
      </w:r>
    </w:p>
    <w:p w14:paraId="0BC3C615" w14:textId="2216A0F7" w:rsidR="0027381F" w:rsidRPr="009731EC" w:rsidRDefault="0027381F" w:rsidP="00A55722">
      <w:pPr>
        <w:pStyle w:val="Nivel01"/>
        <w:numPr>
          <w:ilvl w:val="1"/>
          <w:numId w:val="18"/>
        </w:numPr>
        <w:ind w:left="284" w:right="-708" w:firstLine="0"/>
        <w:rPr>
          <w:rFonts w:ascii="Arial" w:eastAsia="Arial" w:hAnsi="Arial" w:cs="Arial"/>
          <w:b w:val="0"/>
        </w:rPr>
      </w:pPr>
      <w:r w:rsidRPr="009731EC">
        <w:rPr>
          <w:rFonts w:ascii="Arial" w:eastAsia="Arial" w:hAnsi="Arial" w:cs="Arial"/>
          <w:b w:val="0"/>
        </w:rPr>
        <w:t>O Aceite da Nota de Empenho ou do instrumento equivalente, emitida à empresa adjudicada, implica no reconhecimento de que:</w:t>
      </w:r>
    </w:p>
    <w:p w14:paraId="1185ECA2" w14:textId="77777777" w:rsidR="0027381F" w:rsidRPr="009731EC" w:rsidRDefault="0027381F" w:rsidP="004A2081">
      <w:pPr>
        <w:pStyle w:val="PargrafodaLista"/>
        <w:spacing w:before="120" w:after="120" w:line="276" w:lineRule="auto"/>
        <w:ind w:left="930" w:right="-708"/>
        <w:jc w:val="both"/>
        <w:rPr>
          <w:rFonts w:ascii="Arial" w:eastAsia="Arial" w:hAnsi="Arial" w:cs="Arial"/>
          <w:color w:val="000000"/>
          <w:sz w:val="20"/>
          <w:szCs w:val="20"/>
          <w:highlight w:val="yellow"/>
        </w:rPr>
      </w:pPr>
    </w:p>
    <w:p w14:paraId="21A88945" w14:textId="33D90A57" w:rsidR="0027381F" w:rsidRDefault="000816ED" w:rsidP="00A55722">
      <w:pPr>
        <w:pStyle w:val="PargrafodaLista"/>
        <w:numPr>
          <w:ilvl w:val="2"/>
          <w:numId w:val="18"/>
        </w:numPr>
        <w:spacing w:before="120" w:after="120" w:line="276" w:lineRule="auto"/>
        <w:ind w:left="851" w:right="-708" w:firstLine="0"/>
        <w:jc w:val="both"/>
        <w:rPr>
          <w:rFonts w:ascii="Arial" w:eastAsia="Arial" w:hAnsi="Arial" w:cs="Arial"/>
          <w:color w:val="000000"/>
          <w:sz w:val="20"/>
          <w:szCs w:val="20"/>
        </w:rPr>
      </w:pPr>
      <w:r>
        <w:rPr>
          <w:rFonts w:ascii="Arial" w:eastAsia="Arial" w:hAnsi="Arial" w:cs="Arial"/>
          <w:color w:val="000000"/>
          <w:sz w:val="20"/>
          <w:szCs w:val="20"/>
        </w:rPr>
        <w:t xml:space="preserve"> A </w:t>
      </w:r>
      <w:r w:rsidR="0027381F" w:rsidRPr="000816ED">
        <w:rPr>
          <w:rFonts w:ascii="Arial" w:eastAsia="Arial" w:hAnsi="Arial" w:cs="Arial"/>
          <w:color w:val="000000"/>
          <w:sz w:val="20"/>
          <w:szCs w:val="20"/>
        </w:rPr>
        <w:t>referida Nota está substituindo o contrato, aplicando-se à relação de negócios ali estabelecida as disposições da Lei nº 8.666, de 1993;</w:t>
      </w:r>
    </w:p>
    <w:p w14:paraId="3A7863D7" w14:textId="029ED2EF" w:rsidR="0027381F" w:rsidRDefault="005E28ED" w:rsidP="00A55722">
      <w:pPr>
        <w:pStyle w:val="PargrafodaLista"/>
        <w:numPr>
          <w:ilvl w:val="2"/>
          <w:numId w:val="18"/>
        </w:numPr>
        <w:spacing w:before="120" w:after="120" w:line="276" w:lineRule="auto"/>
        <w:ind w:left="851" w:right="-708" w:firstLine="0"/>
        <w:jc w:val="both"/>
        <w:rPr>
          <w:rFonts w:ascii="Arial" w:eastAsia="Arial" w:hAnsi="Arial" w:cs="Arial"/>
          <w:color w:val="000000"/>
          <w:sz w:val="20"/>
          <w:szCs w:val="20"/>
        </w:rPr>
      </w:pPr>
      <w:r>
        <w:rPr>
          <w:rFonts w:ascii="Arial" w:eastAsia="Arial" w:hAnsi="Arial" w:cs="Arial"/>
          <w:color w:val="000000"/>
          <w:sz w:val="20"/>
          <w:szCs w:val="20"/>
        </w:rPr>
        <w:t xml:space="preserve"> A</w:t>
      </w:r>
      <w:r w:rsidR="0027381F" w:rsidRPr="005E28ED">
        <w:rPr>
          <w:rFonts w:ascii="Arial" w:eastAsia="Arial" w:hAnsi="Arial" w:cs="Arial"/>
          <w:color w:val="000000"/>
          <w:sz w:val="20"/>
          <w:szCs w:val="20"/>
        </w:rPr>
        <w:t xml:space="preserve"> contratada se vincula à sua proposta e às previsões contidas no edital e seus anexos;</w:t>
      </w:r>
    </w:p>
    <w:p w14:paraId="54605EF6" w14:textId="77777777" w:rsidR="00220497" w:rsidRDefault="005E28ED" w:rsidP="00A55722">
      <w:pPr>
        <w:pStyle w:val="PargrafodaLista"/>
        <w:numPr>
          <w:ilvl w:val="2"/>
          <w:numId w:val="18"/>
        </w:numPr>
        <w:spacing w:before="120" w:after="120" w:line="276" w:lineRule="auto"/>
        <w:ind w:left="851" w:right="-708" w:firstLine="0"/>
        <w:jc w:val="both"/>
        <w:rPr>
          <w:rFonts w:ascii="Arial" w:eastAsia="Arial" w:hAnsi="Arial" w:cs="Arial"/>
          <w:color w:val="000000"/>
          <w:sz w:val="20"/>
          <w:szCs w:val="20"/>
        </w:rPr>
        <w:sectPr w:rsidR="00220497" w:rsidSect="004A2081">
          <w:headerReference w:type="default" r:id="rId14"/>
          <w:footerReference w:type="default" r:id="rId15"/>
          <w:pgSz w:w="11906" w:h="16838"/>
          <w:pgMar w:top="1418" w:right="1841" w:bottom="1418" w:left="1701" w:header="709" w:footer="178" w:gutter="0"/>
          <w:cols w:space="708"/>
          <w:docGrid w:linePitch="360"/>
        </w:sectPr>
      </w:pPr>
      <w:r>
        <w:rPr>
          <w:rFonts w:ascii="Arial" w:eastAsia="Arial" w:hAnsi="Arial" w:cs="Arial"/>
          <w:color w:val="000000"/>
          <w:sz w:val="20"/>
          <w:szCs w:val="20"/>
        </w:rPr>
        <w:t>. A</w:t>
      </w:r>
      <w:r w:rsidR="0027381F" w:rsidRPr="005E28ED">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14:paraId="0877490B" w14:textId="00D72F90" w:rsidR="0027381F" w:rsidRPr="009731EC" w:rsidRDefault="0027381F" w:rsidP="00A55722">
      <w:pPr>
        <w:pStyle w:val="Nivel01"/>
        <w:numPr>
          <w:ilvl w:val="1"/>
          <w:numId w:val="18"/>
        </w:numPr>
        <w:spacing w:line="276" w:lineRule="auto"/>
        <w:ind w:right="-567" w:hanging="502"/>
        <w:rPr>
          <w:rFonts w:ascii="Arial" w:eastAsia="Arial" w:hAnsi="Arial" w:cs="Arial"/>
          <w:b w:val="0"/>
        </w:rPr>
      </w:pPr>
      <w:r w:rsidRPr="009731EC">
        <w:rPr>
          <w:rFonts w:ascii="Arial" w:eastAsia="Arial" w:hAnsi="Arial" w:cs="Arial"/>
          <w:b w:val="0"/>
        </w:rPr>
        <w:lastRenderedPageBreak/>
        <w:t xml:space="preserve">O prazo de vigência da contratação é de </w:t>
      </w:r>
      <w:r w:rsidR="005E28ED">
        <w:rPr>
          <w:rFonts w:ascii="Arial" w:eastAsia="Arial" w:hAnsi="Arial" w:cs="Arial"/>
          <w:b w:val="0"/>
        </w:rPr>
        <w:t>12 (doze) meses</w:t>
      </w:r>
      <w:r w:rsidRPr="009731EC">
        <w:rPr>
          <w:rFonts w:ascii="Arial" w:eastAsia="Arial" w:hAnsi="Arial" w:cs="Arial"/>
          <w:b w:val="0"/>
        </w:rPr>
        <w:t xml:space="preserve"> prorrogável conforme previsão no instrumento contratual ou no termo de referência. </w:t>
      </w:r>
    </w:p>
    <w:p w14:paraId="1384D0CF" w14:textId="74822D82" w:rsidR="0027381F" w:rsidRPr="009731EC" w:rsidRDefault="0027381F" w:rsidP="00A55722">
      <w:pPr>
        <w:pStyle w:val="Nivel01"/>
        <w:numPr>
          <w:ilvl w:val="1"/>
          <w:numId w:val="18"/>
        </w:numPr>
        <w:tabs>
          <w:tab w:val="left" w:pos="993"/>
        </w:tabs>
        <w:spacing w:line="276" w:lineRule="auto"/>
        <w:ind w:left="284" w:right="-567" w:firstLine="0"/>
        <w:rPr>
          <w:rFonts w:ascii="Arial" w:eastAsia="Arial" w:hAnsi="Arial" w:cs="Arial"/>
          <w:b w:val="0"/>
        </w:rPr>
      </w:pPr>
      <w:r w:rsidRPr="009731EC">
        <w:rPr>
          <w:rFonts w:ascii="Arial" w:eastAsia="Arial" w:hAnsi="Arial" w:cs="Arial"/>
          <w:b w:val="0"/>
        </w:rPr>
        <w:t xml:space="preserve">Previamente à contratação a Administração realizará consulta ao </w:t>
      </w:r>
      <w:r w:rsidR="00027933">
        <w:rPr>
          <w:rFonts w:ascii="Arial" w:eastAsia="Arial" w:hAnsi="Arial" w:cs="Arial"/>
          <w:b w:val="0"/>
        </w:rPr>
        <w:t>SICAF</w:t>
      </w:r>
      <w:r w:rsidRPr="009731EC">
        <w:rPr>
          <w:rFonts w:ascii="Arial" w:eastAsia="Arial" w:hAnsi="Arial" w:cs="Arial"/>
          <w:b w:val="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9731EC" w:rsidRDefault="0027381F" w:rsidP="00A55722">
      <w:pPr>
        <w:pStyle w:val="Nivel01"/>
        <w:numPr>
          <w:ilvl w:val="2"/>
          <w:numId w:val="18"/>
        </w:numPr>
        <w:ind w:left="709" w:right="-567" w:firstLine="0"/>
        <w:rPr>
          <w:rFonts w:ascii="Arial" w:eastAsia="Arial" w:hAnsi="Arial" w:cs="Arial"/>
          <w:b w:val="0"/>
        </w:rPr>
      </w:pPr>
      <w:r w:rsidRPr="009731EC">
        <w:rPr>
          <w:rFonts w:ascii="Arial" w:eastAsia="Arial" w:hAnsi="Arial" w:cs="Arial"/>
          <w:b w:val="0"/>
        </w:rPr>
        <w:t xml:space="preserve">Nos casos em que houver necessidade de assinatura do instrumento de contrato, e o fornecedor não estiver inscrito no </w:t>
      </w:r>
      <w:r w:rsidR="00027933">
        <w:rPr>
          <w:rFonts w:ascii="Arial" w:eastAsia="Arial" w:hAnsi="Arial" w:cs="Arial"/>
          <w:b w:val="0"/>
        </w:rPr>
        <w:t>SICAF</w:t>
      </w:r>
      <w:r w:rsidRPr="009731EC">
        <w:rPr>
          <w:rFonts w:ascii="Arial" w:eastAsia="Arial" w:hAnsi="Arial" w:cs="Arial"/>
          <w:b w:val="0"/>
        </w:rPr>
        <w:t>, este deverá proceder ao seu cadastramento, sem ônus, antes da contratação.</w:t>
      </w:r>
    </w:p>
    <w:p w14:paraId="09B40C11" w14:textId="47822A36" w:rsidR="0027381F" w:rsidRPr="009731EC" w:rsidRDefault="0027381F" w:rsidP="00A55722">
      <w:pPr>
        <w:pStyle w:val="Nivel01"/>
        <w:numPr>
          <w:ilvl w:val="2"/>
          <w:numId w:val="18"/>
        </w:numPr>
        <w:ind w:left="709" w:right="-567" w:firstLine="0"/>
        <w:rPr>
          <w:rFonts w:ascii="Arial" w:eastAsia="Arial" w:hAnsi="Arial" w:cs="Arial"/>
          <w:b w:val="0"/>
        </w:rPr>
      </w:pPr>
      <w:r w:rsidRPr="009731EC">
        <w:rPr>
          <w:rFonts w:ascii="Arial" w:eastAsia="Arial" w:hAnsi="Arial" w:cs="Arial"/>
          <w:b w:val="0"/>
        </w:rPr>
        <w:t xml:space="preserve">Na hipótese de irregularidade do registro no </w:t>
      </w:r>
      <w:r w:rsidR="00027933">
        <w:rPr>
          <w:rFonts w:ascii="Arial" w:eastAsia="Arial" w:hAnsi="Arial" w:cs="Arial"/>
          <w:b w:val="0"/>
        </w:rPr>
        <w:t>SICAF</w:t>
      </w:r>
      <w:r w:rsidRPr="009731EC">
        <w:rPr>
          <w:rFonts w:ascii="Arial" w:eastAsia="Arial" w:hAnsi="Arial" w:cs="Arial"/>
          <w:b w:val="0"/>
        </w:rPr>
        <w:t>, o contratado deverá regularizar a sua situação perante o cadastro no prazo de até 05 (cinco) dias úteis, sob pena de aplicação das penalidades previstas no edital e anexos.</w:t>
      </w:r>
    </w:p>
    <w:p w14:paraId="4714EA8F" w14:textId="7DA80821" w:rsidR="0027381F" w:rsidRPr="009731EC" w:rsidRDefault="0027381F" w:rsidP="00A55722">
      <w:pPr>
        <w:pStyle w:val="Nivel01"/>
        <w:numPr>
          <w:ilvl w:val="1"/>
          <w:numId w:val="18"/>
        </w:numPr>
        <w:spacing w:line="276" w:lineRule="auto"/>
        <w:ind w:left="284" w:right="-567" w:firstLine="0"/>
        <w:rPr>
          <w:rFonts w:ascii="Arial" w:eastAsia="Arial" w:hAnsi="Arial" w:cs="Arial"/>
          <w:b w:val="0"/>
        </w:rPr>
      </w:pPr>
      <w:r w:rsidRPr="009731EC">
        <w:rPr>
          <w:rFonts w:ascii="Arial" w:eastAsia="Arial" w:hAnsi="Arial" w:cs="Arial"/>
          <w:b w:val="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593517F8" w14:textId="77777777" w:rsidR="00D64482" w:rsidRPr="0027381F" w:rsidRDefault="00D64482" w:rsidP="0027381F">
      <w:pPr>
        <w:spacing w:before="120" w:after="120" w:line="276" w:lineRule="auto"/>
        <w:jc w:val="both"/>
        <w:rPr>
          <w:rFonts w:ascii="Arial" w:hAnsi="Arial" w:cs="Arial"/>
          <w:color w:val="000000"/>
          <w:sz w:val="20"/>
          <w:szCs w:val="20"/>
        </w:rPr>
      </w:pPr>
    </w:p>
    <w:p w14:paraId="73C8B202" w14:textId="1807C6B1" w:rsidR="00CA24FB" w:rsidRPr="009731EC" w:rsidRDefault="00BC4189" w:rsidP="00A55722">
      <w:pPr>
        <w:pStyle w:val="Nivel01"/>
        <w:numPr>
          <w:ilvl w:val="0"/>
          <w:numId w:val="18"/>
        </w:numPr>
        <w:ind w:hanging="76"/>
        <w:rPr>
          <w:rFonts w:ascii="Arial" w:hAnsi="Arial" w:cs="Arial"/>
        </w:rPr>
      </w:pPr>
      <w:r w:rsidRPr="009731EC">
        <w:rPr>
          <w:rFonts w:ascii="Arial" w:hAnsi="Arial" w:cs="Arial"/>
        </w:rPr>
        <w:t>DO REAJUSTE</w:t>
      </w:r>
    </w:p>
    <w:p w14:paraId="650620C1" w14:textId="77777777" w:rsidR="00BC4189" w:rsidRPr="009731EC" w:rsidRDefault="00BC4189" w:rsidP="00BC4189">
      <w:pPr>
        <w:rPr>
          <w:rFonts w:ascii="Arial" w:hAnsi="Arial" w:cs="Arial"/>
          <w:sz w:val="20"/>
          <w:szCs w:val="20"/>
        </w:rPr>
      </w:pPr>
    </w:p>
    <w:p w14:paraId="4F858364" w14:textId="77777777" w:rsidR="00C80554" w:rsidRPr="009731EC" w:rsidRDefault="00C80554" w:rsidP="00A55722">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57C356A8" w14:textId="77777777" w:rsidR="00C80554" w:rsidRPr="009731EC" w:rsidRDefault="00C80554" w:rsidP="00A55722">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69EF2071" w14:textId="77777777" w:rsidR="00C80554" w:rsidRPr="009731EC" w:rsidRDefault="00C80554" w:rsidP="00A55722">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7D5D8774" w14:textId="77777777" w:rsidR="00C80554" w:rsidRPr="009731EC" w:rsidRDefault="00C80554" w:rsidP="00A55722">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37237CCE" w14:textId="2A5775C6" w:rsidR="00BC4189" w:rsidRPr="004E3EC8" w:rsidRDefault="00BC4189" w:rsidP="00A55722">
      <w:pPr>
        <w:pStyle w:val="PargrafodaLista"/>
        <w:numPr>
          <w:ilvl w:val="1"/>
          <w:numId w:val="18"/>
        </w:numPr>
        <w:tabs>
          <w:tab w:val="left" w:pos="993"/>
        </w:tabs>
        <w:spacing w:before="120" w:after="120" w:line="276" w:lineRule="auto"/>
        <w:ind w:left="284" w:right="-567" w:firstLine="0"/>
        <w:jc w:val="both"/>
        <w:rPr>
          <w:rFonts w:ascii="Arial" w:hAnsi="Arial" w:cs="Arial"/>
          <w:color w:val="000000"/>
          <w:sz w:val="20"/>
          <w:szCs w:val="20"/>
        </w:rPr>
      </w:pPr>
      <w:r w:rsidRPr="004E3EC8">
        <w:rPr>
          <w:rFonts w:ascii="Arial" w:hAnsi="Arial" w:cs="Arial"/>
          <w:color w:val="000000"/>
          <w:sz w:val="20"/>
          <w:szCs w:val="20"/>
        </w:rPr>
        <w:t xml:space="preserve">As regras </w:t>
      </w:r>
      <w:r w:rsidRPr="004E3EC8">
        <w:rPr>
          <w:rFonts w:ascii="Arial" w:eastAsia="Arial" w:hAnsi="Arial" w:cs="Arial"/>
          <w:color w:val="000000"/>
          <w:sz w:val="20"/>
          <w:szCs w:val="20"/>
        </w:rPr>
        <w:t>acerca</w:t>
      </w:r>
      <w:r w:rsidRPr="004E3EC8">
        <w:rPr>
          <w:rFonts w:ascii="Arial" w:hAnsi="Arial" w:cs="Arial"/>
          <w:color w:val="000000"/>
          <w:sz w:val="20"/>
          <w:szCs w:val="20"/>
        </w:rPr>
        <w:t xml:space="preserve"> do reajuste do valor contratual são as estabelecidas no Termo de Referência, anexo a este Edital.</w:t>
      </w:r>
    </w:p>
    <w:p w14:paraId="47DDF624" w14:textId="1B9F650A" w:rsidR="00CA24FB" w:rsidRPr="009731EC" w:rsidRDefault="00CA24FB" w:rsidP="00A55722">
      <w:pPr>
        <w:pStyle w:val="Nivel01"/>
        <w:numPr>
          <w:ilvl w:val="0"/>
          <w:numId w:val="18"/>
        </w:numPr>
        <w:ind w:left="0" w:firstLine="284"/>
        <w:rPr>
          <w:rFonts w:ascii="Arial" w:hAnsi="Arial" w:cs="Arial"/>
        </w:rPr>
      </w:pPr>
      <w:r w:rsidRPr="009731EC">
        <w:rPr>
          <w:rFonts w:ascii="Arial" w:hAnsi="Arial" w:cs="Arial"/>
        </w:rPr>
        <w:t>DO RECEBIMENTO DO OBJETO E DA FISCALIZAÇÃO</w:t>
      </w:r>
    </w:p>
    <w:p w14:paraId="2938AB4E" w14:textId="2FAC082E" w:rsidR="00CA24FB" w:rsidRPr="004E3EC8" w:rsidRDefault="00CA24FB" w:rsidP="00A55722">
      <w:pPr>
        <w:pStyle w:val="PargrafodaLista"/>
        <w:numPr>
          <w:ilvl w:val="1"/>
          <w:numId w:val="18"/>
        </w:numPr>
        <w:spacing w:before="120" w:after="120" w:line="276" w:lineRule="auto"/>
        <w:ind w:left="284" w:right="-567" w:firstLine="0"/>
        <w:jc w:val="both"/>
        <w:rPr>
          <w:rFonts w:ascii="Arial" w:hAnsi="Arial" w:cs="Arial"/>
          <w:color w:val="000000"/>
          <w:sz w:val="20"/>
          <w:szCs w:val="20"/>
        </w:rPr>
      </w:pPr>
      <w:r w:rsidRPr="004E3EC8">
        <w:rPr>
          <w:rFonts w:ascii="Arial" w:hAnsi="Arial" w:cs="Arial"/>
          <w:color w:val="000000"/>
          <w:sz w:val="20"/>
          <w:szCs w:val="20"/>
          <w:lang w:eastAsia="en-US"/>
        </w:rPr>
        <w:t>Os critérios de recebimento e aceitação do objeto e de fiscalização estão previstos no Termo de Referência.</w:t>
      </w:r>
    </w:p>
    <w:p w14:paraId="7E109C35" w14:textId="7A0C789E" w:rsidR="00CA24FB" w:rsidRPr="009731EC" w:rsidRDefault="00CA24FB" w:rsidP="00A55722">
      <w:pPr>
        <w:pStyle w:val="Nivel01"/>
        <w:numPr>
          <w:ilvl w:val="0"/>
          <w:numId w:val="18"/>
        </w:numPr>
        <w:ind w:left="0" w:firstLine="284"/>
        <w:rPr>
          <w:rFonts w:ascii="Arial" w:hAnsi="Arial" w:cs="Arial"/>
        </w:rPr>
      </w:pPr>
      <w:r w:rsidRPr="009731EC">
        <w:rPr>
          <w:rFonts w:ascii="Arial" w:hAnsi="Arial" w:cs="Arial"/>
          <w:lang w:eastAsia="en-US"/>
        </w:rPr>
        <w:t xml:space="preserve">DAS OBRIGAÇÕES DA </w:t>
      </w:r>
      <w:r w:rsidR="001C2C97" w:rsidRPr="009731EC">
        <w:rPr>
          <w:rFonts w:ascii="Arial" w:hAnsi="Arial" w:cs="Arial"/>
          <w:lang w:eastAsia="en-US"/>
        </w:rPr>
        <w:t>CONTRATANTE</w:t>
      </w:r>
      <w:r w:rsidRPr="009731EC">
        <w:rPr>
          <w:rFonts w:ascii="Arial" w:hAnsi="Arial" w:cs="Arial"/>
          <w:lang w:eastAsia="en-US"/>
        </w:rPr>
        <w:t xml:space="preserve"> E DA </w:t>
      </w:r>
      <w:r w:rsidR="001C2C97" w:rsidRPr="009731EC">
        <w:rPr>
          <w:rFonts w:ascii="Arial" w:hAnsi="Arial" w:cs="Arial"/>
          <w:lang w:eastAsia="en-US"/>
        </w:rPr>
        <w:t>CONTRATADA</w:t>
      </w:r>
    </w:p>
    <w:p w14:paraId="5E45AB64" w14:textId="17E43EBD" w:rsidR="00CA24FB" w:rsidRPr="004E3EC8" w:rsidRDefault="00CA24FB" w:rsidP="00A55722">
      <w:pPr>
        <w:pStyle w:val="PargrafodaLista"/>
        <w:numPr>
          <w:ilvl w:val="1"/>
          <w:numId w:val="18"/>
        </w:numPr>
        <w:tabs>
          <w:tab w:val="left" w:pos="993"/>
        </w:tabs>
        <w:spacing w:before="120" w:after="120" w:line="276" w:lineRule="auto"/>
        <w:ind w:left="284" w:right="-567" w:firstLine="0"/>
        <w:jc w:val="both"/>
        <w:rPr>
          <w:rFonts w:ascii="Arial" w:hAnsi="Arial" w:cs="Arial"/>
          <w:b/>
          <w:color w:val="000000"/>
          <w:sz w:val="20"/>
          <w:szCs w:val="20"/>
        </w:rPr>
      </w:pPr>
      <w:r w:rsidRPr="004E3EC8">
        <w:rPr>
          <w:rFonts w:ascii="Arial" w:hAnsi="Arial" w:cs="Arial"/>
          <w:color w:val="000000"/>
          <w:sz w:val="20"/>
          <w:szCs w:val="20"/>
          <w:lang w:eastAsia="en-US"/>
        </w:rPr>
        <w:t xml:space="preserve">As obrigações da </w:t>
      </w:r>
      <w:r w:rsidR="001C2C97" w:rsidRPr="004E3EC8">
        <w:rPr>
          <w:rFonts w:ascii="Arial" w:hAnsi="Arial" w:cs="Arial"/>
          <w:color w:val="000000"/>
          <w:sz w:val="20"/>
          <w:szCs w:val="20"/>
          <w:lang w:eastAsia="en-US"/>
        </w:rPr>
        <w:t>Contratante</w:t>
      </w:r>
      <w:r w:rsidRPr="004E3EC8">
        <w:rPr>
          <w:rFonts w:ascii="Arial" w:hAnsi="Arial" w:cs="Arial"/>
          <w:color w:val="000000"/>
          <w:sz w:val="20"/>
          <w:szCs w:val="20"/>
          <w:lang w:eastAsia="en-US"/>
        </w:rPr>
        <w:t xml:space="preserve"> e da </w:t>
      </w:r>
      <w:r w:rsidR="001C2C97" w:rsidRPr="004E3EC8">
        <w:rPr>
          <w:rFonts w:ascii="Arial" w:hAnsi="Arial" w:cs="Arial"/>
          <w:color w:val="000000"/>
          <w:sz w:val="20"/>
          <w:szCs w:val="20"/>
          <w:lang w:eastAsia="en-US"/>
        </w:rPr>
        <w:t>Contratada</w:t>
      </w:r>
      <w:r w:rsidRPr="004E3EC8">
        <w:rPr>
          <w:rFonts w:ascii="Arial" w:hAnsi="Arial" w:cs="Arial"/>
          <w:color w:val="000000"/>
          <w:sz w:val="20"/>
          <w:szCs w:val="20"/>
          <w:lang w:eastAsia="en-US"/>
        </w:rPr>
        <w:t xml:space="preserve"> são as estabelecidas no Termo de Referência.</w:t>
      </w:r>
      <w:r w:rsidRPr="004E3EC8">
        <w:rPr>
          <w:rFonts w:ascii="Arial" w:hAnsi="Arial" w:cs="Arial"/>
          <w:b/>
          <w:color w:val="000000"/>
          <w:sz w:val="20"/>
          <w:szCs w:val="20"/>
        </w:rPr>
        <w:t xml:space="preserve"> </w:t>
      </w:r>
    </w:p>
    <w:p w14:paraId="31CD0B32" w14:textId="3F459489" w:rsidR="00CA24FB" w:rsidRPr="00413DFC" w:rsidRDefault="00CA24FB" w:rsidP="00A55722">
      <w:pPr>
        <w:pStyle w:val="Nivel01"/>
        <w:numPr>
          <w:ilvl w:val="0"/>
          <w:numId w:val="18"/>
        </w:numPr>
        <w:ind w:left="0" w:firstLine="284"/>
        <w:rPr>
          <w:rFonts w:ascii="Arial" w:hAnsi="Arial" w:cs="Arial"/>
        </w:rPr>
      </w:pPr>
      <w:r w:rsidRPr="00413DFC">
        <w:rPr>
          <w:rFonts w:ascii="Arial" w:hAnsi="Arial" w:cs="Arial"/>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413DFC" w14:paraId="75A507CB" w14:textId="77777777" w:rsidTr="009732E9">
        <w:tc>
          <w:tcPr>
            <w:tcW w:w="2214" w:type="dxa"/>
          </w:tcPr>
          <w:p w14:paraId="4EA65070" w14:textId="77777777" w:rsidR="00CC6F87" w:rsidRPr="00413DFC" w:rsidRDefault="00CC6F87" w:rsidP="00CC6F87">
            <w:pPr>
              <w:rPr>
                <w:rFonts w:ascii="Arial" w:hAnsi="Arial" w:cs="Arial"/>
                <w:color w:val="000000"/>
                <w:sz w:val="20"/>
                <w:szCs w:val="20"/>
              </w:rPr>
            </w:pPr>
          </w:p>
        </w:tc>
        <w:tc>
          <w:tcPr>
            <w:tcW w:w="588" w:type="dxa"/>
          </w:tcPr>
          <w:p w14:paraId="5D68C70E" w14:textId="77777777" w:rsidR="00CC6F87" w:rsidRPr="00413DFC" w:rsidRDefault="00CC6F87" w:rsidP="00050EA0">
            <w:pPr>
              <w:tabs>
                <w:tab w:val="left" w:pos="1701"/>
              </w:tabs>
              <w:jc w:val="both"/>
              <w:rPr>
                <w:rFonts w:ascii="Arial" w:hAnsi="Arial" w:cs="Arial"/>
                <w:color w:val="000000"/>
                <w:sz w:val="20"/>
                <w:szCs w:val="20"/>
              </w:rPr>
            </w:pPr>
          </w:p>
        </w:tc>
      </w:tr>
    </w:tbl>
    <w:p w14:paraId="3B14ADAA" w14:textId="2E9ECCC9" w:rsidR="00430FD9" w:rsidRPr="009731EC" w:rsidRDefault="00CC6F87" w:rsidP="00A55722">
      <w:pPr>
        <w:pStyle w:val="PargrafodaLista"/>
        <w:numPr>
          <w:ilvl w:val="1"/>
          <w:numId w:val="18"/>
        </w:numPr>
        <w:spacing w:before="120" w:after="120" w:line="276" w:lineRule="auto"/>
        <w:ind w:left="284" w:right="-567" w:firstLine="0"/>
        <w:contextualSpacing w:val="0"/>
        <w:jc w:val="both"/>
        <w:rPr>
          <w:rFonts w:ascii="Arial" w:hAnsi="Arial" w:cs="Arial"/>
          <w:color w:val="000000"/>
          <w:sz w:val="20"/>
          <w:szCs w:val="20"/>
          <w:lang w:eastAsia="en-US"/>
        </w:rPr>
      </w:pPr>
      <w:r w:rsidRPr="009731EC">
        <w:rPr>
          <w:rFonts w:ascii="Arial" w:hAnsi="Arial" w:cs="Arial"/>
          <w:color w:val="000000"/>
          <w:sz w:val="20"/>
          <w:szCs w:val="20"/>
          <w:lang w:eastAsia="en-US"/>
        </w:rPr>
        <w:t>As regras acerca do pagamento são as estabelecidas no Termo de Referência, anexo a este Edital.</w:t>
      </w:r>
    </w:p>
    <w:p w14:paraId="60304B45" w14:textId="4B7C4F7E" w:rsidR="00CA24FB" w:rsidRPr="00413DFC" w:rsidRDefault="00CA24FB" w:rsidP="00A55722">
      <w:pPr>
        <w:pStyle w:val="Nivel01"/>
        <w:numPr>
          <w:ilvl w:val="0"/>
          <w:numId w:val="18"/>
        </w:numPr>
        <w:ind w:left="0" w:firstLine="284"/>
        <w:rPr>
          <w:rFonts w:ascii="Arial" w:hAnsi="Arial" w:cs="Arial"/>
        </w:rPr>
      </w:pPr>
      <w:r w:rsidRPr="00413DFC">
        <w:rPr>
          <w:rFonts w:ascii="Arial" w:hAnsi="Arial" w:cs="Arial"/>
        </w:rPr>
        <w:t>DAS SANÇÕES ADMINISTRATIVAS.</w:t>
      </w:r>
    </w:p>
    <w:p w14:paraId="6D39154F" w14:textId="4BA358C1" w:rsidR="00CC6F87" w:rsidRPr="00953CB4" w:rsidRDefault="00CC6F87" w:rsidP="00A55722">
      <w:pPr>
        <w:pStyle w:val="PargrafodaLista"/>
        <w:numPr>
          <w:ilvl w:val="1"/>
          <w:numId w:val="21"/>
        </w:numPr>
        <w:spacing w:before="120" w:after="120" w:line="276" w:lineRule="auto"/>
        <w:ind w:left="284" w:right="-567" w:firstLine="0"/>
        <w:jc w:val="both"/>
        <w:rPr>
          <w:rFonts w:ascii="Arial" w:hAnsi="Arial" w:cs="Arial"/>
          <w:sz w:val="20"/>
          <w:szCs w:val="20"/>
          <w:shd w:val="clear" w:color="auto" w:fill="FFFFFF"/>
        </w:rPr>
      </w:pPr>
      <w:r w:rsidRPr="00953CB4">
        <w:rPr>
          <w:rFonts w:ascii="Arial" w:hAnsi="Arial" w:cs="Arial"/>
          <w:sz w:val="20"/>
          <w:szCs w:val="20"/>
          <w:shd w:val="clear" w:color="auto" w:fill="FFFFFF"/>
        </w:rPr>
        <w:t xml:space="preserve">Comete infração administrativa, nos termos da Lei nº 10.520, de 2002, o licitante/adjudicatário que: </w:t>
      </w:r>
    </w:p>
    <w:p w14:paraId="41F35A28" w14:textId="77777777" w:rsidR="00CC6F87" w:rsidRPr="009731EC" w:rsidRDefault="00CC6F87" w:rsidP="00A55722">
      <w:pPr>
        <w:numPr>
          <w:ilvl w:val="2"/>
          <w:numId w:val="21"/>
        </w:numPr>
        <w:tabs>
          <w:tab w:val="left" w:pos="1440"/>
        </w:tabs>
        <w:autoSpaceDE w:val="0"/>
        <w:snapToGrid w:val="0"/>
        <w:spacing w:before="120" w:after="120" w:line="276" w:lineRule="auto"/>
        <w:ind w:left="709"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t>não assinar o termo de contrato ou aceitar/retirar o instrumento equivalente, quando convocado dentro do prazo de validade da proposta;</w:t>
      </w:r>
    </w:p>
    <w:p w14:paraId="2FD67E15" w14:textId="77777777" w:rsidR="00CC6F87" w:rsidRPr="009731EC" w:rsidRDefault="00CC6F87" w:rsidP="00A55722">
      <w:pPr>
        <w:numPr>
          <w:ilvl w:val="2"/>
          <w:numId w:val="21"/>
        </w:numPr>
        <w:tabs>
          <w:tab w:val="left" w:pos="1440"/>
        </w:tabs>
        <w:autoSpaceDE w:val="0"/>
        <w:snapToGrid w:val="0"/>
        <w:spacing w:before="120" w:after="120" w:line="276" w:lineRule="auto"/>
        <w:ind w:left="709"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lastRenderedPageBreak/>
        <w:t>apresentar documentação falsa;</w:t>
      </w:r>
    </w:p>
    <w:p w14:paraId="52AFC564" w14:textId="77777777" w:rsidR="00CC6F87" w:rsidRPr="009731EC" w:rsidRDefault="00CC6F87" w:rsidP="00A55722">
      <w:pPr>
        <w:numPr>
          <w:ilvl w:val="2"/>
          <w:numId w:val="21"/>
        </w:numPr>
        <w:tabs>
          <w:tab w:val="left" w:pos="1440"/>
        </w:tabs>
        <w:autoSpaceDE w:val="0"/>
        <w:snapToGrid w:val="0"/>
        <w:spacing w:before="120" w:after="120" w:line="276" w:lineRule="auto"/>
        <w:ind w:left="709"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t>deixar de entregar os documentos exigidos no certame;</w:t>
      </w:r>
    </w:p>
    <w:p w14:paraId="3C347E65" w14:textId="77777777" w:rsidR="00CC6F87" w:rsidRPr="009731EC" w:rsidRDefault="00CC6F87" w:rsidP="00A55722">
      <w:pPr>
        <w:numPr>
          <w:ilvl w:val="2"/>
          <w:numId w:val="21"/>
        </w:numPr>
        <w:tabs>
          <w:tab w:val="left" w:pos="1440"/>
        </w:tabs>
        <w:autoSpaceDE w:val="0"/>
        <w:snapToGrid w:val="0"/>
        <w:spacing w:before="120" w:after="120" w:line="276" w:lineRule="auto"/>
        <w:ind w:left="709" w:right="-567" w:firstLine="0"/>
        <w:jc w:val="both"/>
        <w:rPr>
          <w:rFonts w:ascii="Arial" w:hAnsi="Arial" w:cs="Arial"/>
          <w:sz w:val="20"/>
          <w:szCs w:val="20"/>
          <w:shd w:val="clear" w:color="auto" w:fill="FFFFFF"/>
        </w:rPr>
      </w:pPr>
      <w:r w:rsidRPr="009731EC">
        <w:rPr>
          <w:rFonts w:ascii="Arial" w:hAnsi="Arial" w:cs="Arial"/>
          <w:sz w:val="20"/>
          <w:szCs w:val="20"/>
        </w:rPr>
        <w:t>ensejar o retardamento da execução do objeto;</w:t>
      </w:r>
    </w:p>
    <w:p w14:paraId="44E1C634" w14:textId="77777777" w:rsidR="00CC6F87" w:rsidRPr="009731EC" w:rsidRDefault="00CC6F87" w:rsidP="00A55722">
      <w:pPr>
        <w:numPr>
          <w:ilvl w:val="2"/>
          <w:numId w:val="21"/>
        </w:numPr>
        <w:tabs>
          <w:tab w:val="left" w:pos="1440"/>
        </w:tabs>
        <w:autoSpaceDE w:val="0"/>
        <w:snapToGrid w:val="0"/>
        <w:spacing w:before="120" w:after="120" w:line="276" w:lineRule="auto"/>
        <w:ind w:left="709"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t>não mantiver a proposta;</w:t>
      </w:r>
    </w:p>
    <w:p w14:paraId="247D86BE" w14:textId="77777777" w:rsidR="00CC6F87" w:rsidRPr="009731EC" w:rsidRDefault="00CC6F87" w:rsidP="00A55722">
      <w:pPr>
        <w:numPr>
          <w:ilvl w:val="2"/>
          <w:numId w:val="21"/>
        </w:numPr>
        <w:tabs>
          <w:tab w:val="left" w:pos="1440"/>
        </w:tabs>
        <w:autoSpaceDE w:val="0"/>
        <w:snapToGrid w:val="0"/>
        <w:spacing w:before="120" w:after="120" w:line="276" w:lineRule="auto"/>
        <w:ind w:left="709"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t>cometer fraude fiscal;</w:t>
      </w:r>
    </w:p>
    <w:p w14:paraId="7EA6F64B" w14:textId="77777777" w:rsidR="00CC6F87" w:rsidRPr="009731EC" w:rsidRDefault="00CC6F87" w:rsidP="00A55722">
      <w:pPr>
        <w:numPr>
          <w:ilvl w:val="2"/>
          <w:numId w:val="21"/>
        </w:numPr>
        <w:tabs>
          <w:tab w:val="left" w:pos="1440"/>
        </w:tabs>
        <w:autoSpaceDE w:val="0"/>
        <w:snapToGrid w:val="0"/>
        <w:spacing w:before="120" w:after="120" w:line="276" w:lineRule="auto"/>
        <w:ind w:left="709" w:right="-850" w:firstLine="0"/>
        <w:jc w:val="both"/>
        <w:rPr>
          <w:rFonts w:ascii="Arial" w:hAnsi="Arial" w:cs="Arial"/>
          <w:sz w:val="20"/>
          <w:szCs w:val="20"/>
          <w:shd w:val="clear" w:color="auto" w:fill="FFFFFF"/>
        </w:rPr>
      </w:pPr>
      <w:r w:rsidRPr="009731EC">
        <w:rPr>
          <w:rFonts w:ascii="Arial" w:hAnsi="Arial" w:cs="Arial"/>
          <w:sz w:val="20"/>
          <w:szCs w:val="20"/>
          <w:shd w:val="clear" w:color="auto" w:fill="FFFFFF"/>
        </w:rPr>
        <w:t>comportar-se de modo inidôneo;</w:t>
      </w:r>
    </w:p>
    <w:p w14:paraId="6643A231" w14:textId="5E983BB2" w:rsidR="00CC6F87" w:rsidRDefault="00953CB4" w:rsidP="004A2081">
      <w:pPr>
        <w:pStyle w:val="PargrafodaLista"/>
        <w:spacing w:before="120" w:after="120" w:line="276" w:lineRule="auto"/>
        <w:ind w:left="284" w:right="-708"/>
        <w:jc w:val="both"/>
        <w:rPr>
          <w:rFonts w:ascii="Arial" w:hAnsi="Arial" w:cs="Arial"/>
          <w:sz w:val="20"/>
          <w:szCs w:val="20"/>
          <w:shd w:val="clear" w:color="auto" w:fill="FFFFFF"/>
        </w:rPr>
      </w:pPr>
      <w:r>
        <w:rPr>
          <w:rFonts w:ascii="Arial" w:hAnsi="Arial" w:cs="Arial"/>
          <w:sz w:val="20"/>
          <w:szCs w:val="20"/>
          <w:shd w:val="clear" w:color="auto" w:fill="FFFFFF"/>
        </w:rPr>
        <w:t xml:space="preserve">19.2 </w:t>
      </w:r>
      <w:r w:rsidR="00CC6F87" w:rsidRPr="009731EC">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F9DE0CF" w14:textId="77777777" w:rsidR="00953CB4" w:rsidRPr="009731EC" w:rsidRDefault="00953CB4" w:rsidP="004A2081">
      <w:pPr>
        <w:pStyle w:val="PargrafodaLista"/>
        <w:spacing w:before="120" w:after="120" w:line="276" w:lineRule="auto"/>
        <w:ind w:left="284" w:right="-708"/>
        <w:jc w:val="both"/>
        <w:rPr>
          <w:rFonts w:ascii="Arial" w:hAnsi="Arial" w:cs="Arial"/>
          <w:sz w:val="20"/>
          <w:szCs w:val="20"/>
          <w:shd w:val="clear" w:color="auto" w:fill="FFFFFF"/>
        </w:rPr>
      </w:pPr>
    </w:p>
    <w:p w14:paraId="5AD0761A" w14:textId="6F4FFA57" w:rsidR="00430FD9" w:rsidRDefault="00953CB4" w:rsidP="00A55722">
      <w:pPr>
        <w:pStyle w:val="PargrafodaLista"/>
        <w:numPr>
          <w:ilvl w:val="1"/>
          <w:numId w:val="22"/>
        </w:numPr>
        <w:spacing w:before="120" w:after="120" w:line="276" w:lineRule="auto"/>
        <w:ind w:left="284" w:right="-708" w:firstLine="0"/>
        <w:jc w:val="both"/>
        <w:rPr>
          <w:rFonts w:ascii="Arial" w:hAnsi="Arial" w:cs="Arial"/>
          <w:sz w:val="20"/>
          <w:szCs w:val="20"/>
          <w:shd w:val="clear" w:color="auto" w:fill="FFFFFF"/>
        </w:rPr>
      </w:pPr>
      <w:r>
        <w:rPr>
          <w:rFonts w:ascii="Arial" w:hAnsi="Arial" w:cs="Arial"/>
          <w:sz w:val="20"/>
          <w:szCs w:val="20"/>
          <w:shd w:val="clear" w:color="auto" w:fill="FFFFFF"/>
        </w:rPr>
        <w:t xml:space="preserve"> </w:t>
      </w:r>
      <w:r w:rsidR="00CC6F87" w:rsidRPr="009731EC">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r w:rsidR="009731EC" w:rsidRPr="009731EC">
        <w:rPr>
          <w:rFonts w:ascii="Arial" w:hAnsi="Arial" w:cs="Arial"/>
          <w:sz w:val="20"/>
          <w:szCs w:val="20"/>
          <w:shd w:val="clear" w:color="auto" w:fill="FFFFFF"/>
        </w:rPr>
        <w:t xml:space="preserve"> </w:t>
      </w:r>
    </w:p>
    <w:p w14:paraId="6A43D0F1" w14:textId="77777777" w:rsidR="00953CB4" w:rsidRPr="009731EC" w:rsidRDefault="00953CB4" w:rsidP="004A2081">
      <w:pPr>
        <w:pStyle w:val="PargrafodaLista"/>
        <w:spacing w:before="120" w:after="120" w:line="276" w:lineRule="auto"/>
        <w:ind w:left="284" w:right="-708"/>
        <w:jc w:val="both"/>
        <w:rPr>
          <w:rFonts w:ascii="Arial" w:hAnsi="Arial" w:cs="Arial"/>
          <w:sz w:val="20"/>
          <w:szCs w:val="20"/>
          <w:shd w:val="clear" w:color="auto" w:fill="FFFFFF"/>
        </w:rPr>
      </w:pPr>
    </w:p>
    <w:p w14:paraId="2577F48A" w14:textId="24D6796A" w:rsidR="00430FD9" w:rsidRDefault="00CC6F87" w:rsidP="00A55722">
      <w:pPr>
        <w:pStyle w:val="PargrafodaLista"/>
        <w:numPr>
          <w:ilvl w:val="2"/>
          <w:numId w:val="22"/>
        </w:numPr>
        <w:spacing w:before="120" w:after="120" w:line="276" w:lineRule="auto"/>
        <w:ind w:left="709" w:right="-708" w:firstLine="0"/>
        <w:jc w:val="both"/>
        <w:rPr>
          <w:rFonts w:ascii="Arial" w:hAnsi="Arial" w:cs="Arial"/>
          <w:sz w:val="20"/>
          <w:szCs w:val="20"/>
          <w:shd w:val="clear" w:color="auto" w:fill="FFFFFF"/>
        </w:rPr>
      </w:pPr>
      <w:r w:rsidRPr="009731EC">
        <w:rPr>
          <w:rFonts w:ascii="Arial" w:hAnsi="Arial" w:cs="Arial"/>
          <w:sz w:val="20"/>
          <w:szCs w:val="20"/>
          <w:shd w:val="clear" w:color="auto" w:fill="FFFFFF"/>
        </w:rPr>
        <w:t>Advertência por faltas leves, assim entendidas como aquelas que não acarretarem prejuízos significativos ao objeto da contratação;</w:t>
      </w:r>
    </w:p>
    <w:p w14:paraId="52FC9878" w14:textId="77777777" w:rsidR="00953CB4" w:rsidRPr="009731EC" w:rsidRDefault="00953CB4" w:rsidP="004A2081">
      <w:pPr>
        <w:pStyle w:val="PargrafodaLista"/>
        <w:spacing w:before="120" w:after="120" w:line="276" w:lineRule="auto"/>
        <w:ind w:left="709" w:right="-708"/>
        <w:jc w:val="both"/>
        <w:rPr>
          <w:rFonts w:ascii="Arial" w:hAnsi="Arial" w:cs="Arial"/>
          <w:sz w:val="20"/>
          <w:szCs w:val="20"/>
          <w:shd w:val="clear" w:color="auto" w:fill="FFFFFF"/>
        </w:rPr>
      </w:pPr>
    </w:p>
    <w:p w14:paraId="15B31FE8" w14:textId="3A10EBFD" w:rsidR="00953CB4" w:rsidRDefault="00CC6F87" w:rsidP="00A55722">
      <w:pPr>
        <w:pStyle w:val="PargrafodaLista"/>
        <w:numPr>
          <w:ilvl w:val="2"/>
          <w:numId w:val="22"/>
        </w:numPr>
        <w:spacing w:before="120" w:after="120" w:line="276" w:lineRule="auto"/>
        <w:ind w:left="709" w:right="-708" w:firstLine="0"/>
        <w:jc w:val="both"/>
        <w:rPr>
          <w:rFonts w:ascii="Arial" w:hAnsi="Arial" w:cs="Arial"/>
          <w:sz w:val="20"/>
          <w:szCs w:val="20"/>
          <w:shd w:val="clear" w:color="auto" w:fill="FFFFFF"/>
        </w:rPr>
      </w:pPr>
      <w:r w:rsidRPr="009731EC">
        <w:rPr>
          <w:rFonts w:ascii="Arial" w:hAnsi="Arial" w:cs="Arial"/>
          <w:sz w:val="20"/>
          <w:szCs w:val="20"/>
          <w:shd w:val="clear" w:color="auto" w:fill="FFFFFF"/>
        </w:rPr>
        <w:t xml:space="preserve">Multa de </w:t>
      </w:r>
      <w:r w:rsidR="00E50AC8">
        <w:rPr>
          <w:rFonts w:ascii="Arial" w:hAnsi="Arial" w:cs="Arial"/>
          <w:sz w:val="20"/>
          <w:szCs w:val="20"/>
          <w:shd w:val="clear" w:color="auto" w:fill="FFFFFF"/>
        </w:rPr>
        <w:t>10</w:t>
      </w:r>
      <w:r w:rsidRPr="009731EC">
        <w:rPr>
          <w:rFonts w:ascii="Arial" w:hAnsi="Arial" w:cs="Arial"/>
          <w:sz w:val="20"/>
          <w:szCs w:val="20"/>
          <w:shd w:val="clear" w:color="auto" w:fill="FFFFFF"/>
        </w:rPr>
        <w:t>% (</w:t>
      </w:r>
      <w:r w:rsidR="00E50AC8">
        <w:rPr>
          <w:rFonts w:ascii="Arial" w:hAnsi="Arial" w:cs="Arial"/>
          <w:sz w:val="20"/>
          <w:szCs w:val="20"/>
          <w:shd w:val="clear" w:color="auto" w:fill="FFFFFF"/>
        </w:rPr>
        <w:t>dez</w:t>
      </w:r>
      <w:r w:rsidRPr="009731EC">
        <w:rPr>
          <w:rFonts w:ascii="Arial" w:hAnsi="Arial" w:cs="Arial"/>
          <w:sz w:val="20"/>
          <w:szCs w:val="20"/>
          <w:shd w:val="clear" w:color="auto" w:fill="FFFFFF"/>
        </w:rPr>
        <w:t xml:space="preserve"> por cento) sobre o valor estimado do(s) item(s) prejudicado(s) pela conduta do licitante;</w:t>
      </w:r>
    </w:p>
    <w:p w14:paraId="432DFBD2" w14:textId="77777777" w:rsidR="00953CB4" w:rsidRPr="00953CB4" w:rsidRDefault="00953CB4" w:rsidP="004A2081">
      <w:pPr>
        <w:pStyle w:val="PargrafodaLista"/>
        <w:spacing w:before="120" w:after="120" w:line="276" w:lineRule="auto"/>
        <w:ind w:left="709" w:right="-708"/>
        <w:jc w:val="both"/>
        <w:rPr>
          <w:rFonts w:ascii="Arial" w:hAnsi="Arial" w:cs="Arial"/>
          <w:sz w:val="20"/>
          <w:szCs w:val="20"/>
          <w:shd w:val="clear" w:color="auto" w:fill="FFFFFF"/>
        </w:rPr>
      </w:pPr>
    </w:p>
    <w:p w14:paraId="14DC76F0" w14:textId="363A272C" w:rsidR="00E84570" w:rsidRDefault="00E84570" w:rsidP="00A55722">
      <w:pPr>
        <w:pStyle w:val="PargrafodaLista"/>
        <w:numPr>
          <w:ilvl w:val="2"/>
          <w:numId w:val="22"/>
        </w:numPr>
        <w:spacing w:before="120" w:after="120" w:line="276" w:lineRule="auto"/>
        <w:ind w:left="709" w:right="-708" w:firstLine="0"/>
        <w:jc w:val="both"/>
        <w:rPr>
          <w:rFonts w:ascii="Arial" w:hAnsi="Arial" w:cs="Arial"/>
          <w:sz w:val="20"/>
          <w:szCs w:val="20"/>
          <w:shd w:val="clear" w:color="auto" w:fill="FFFFFF"/>
        </w:rPr>
      </w:pPr>
      <w:r w:rsidRPr="009731EC">
        <w:rPr>
          <w:rFonts w:ascii="Arial" w:hAnsi="Arial" w:cs="Arial"/>
          <w:sz w:val="20"/>
          <w:szCs w:val="20"/>
          <w:shd w:val="clear" w:color="auto" w:fill="FFFFFF"/>
        </w:rPr>
        <w:t>Suspensão de licitar e impedimento de contratar com o órgão, entidade ou unidade administrativa pela qual a Administração Pública opera e atua concretamente, pelo prazo de até dois anos;</w:t>
      </w:r>
    </w:p>
    <w:p w14:paraId="6C9BFD2C" w14:textId="77777777" w:rsidR="00E50AC8" w:rsidRPr="00E50AC8" w:rsidRDefault="00E50AC8" w:rsidP="004A2081">
      <w:pPr>
        <w:pStyle w:val="PargrafodaLista"/>
        <w:ind w:right="-708"/>
        <w:rPr>
          <w:rFonts w:ascii="Arial" w:hAnsi="Arial" w:cs="Arial"/>
          <w:sz w:val="20"/>
          <w:szCs w:val="20"/>
          <w:shd w:val="clear" w:color="auto" w:fill="FFFFFF"/>
        </w:rPr>
      </w:pPr>
    </w:p>
    <w:p w14:paraId="1ECB77DC" w14:textId="0EB66C9E" w:rsidR="00E84570" w:rsidRDefault="00E84570" w:rsidP="00A55722">
      <w:pPr>
        <w:pStyle w:val="PargrafodaLista"/>
        <w:numPr>
          <w:ilvl w:val="2"/>
          <w:numId w:val="22"/>
        </w:numPr>
        <w:spacing w:before="120" w:after="120" w:line="276" w:lineRule="auto"/>
        <w:ind w:left="709" w:right="-708" w:firstLine="0"/>
        <w:jc w:val="both"/>
        <w:rPr>
          <w:rFonts w:ascii="Arial" w:hAnsi="Arial" w:cs="Arial"/>
          <w:sz w:val="20"/>
          <w:szCs w:val="20"/>
          <w:shd w:val="clear" w:color="auto" w:fill="FFFFFF"/>
        </w:rPr>
      </w:pPr>
      <w:r w:rsidRPr="009731EC">
        <w:rPr>
          <w:rFonts w:ascii="Arial" w:hAnsi="Arial" w:cs="Arial"/>
          <w:sz w:val="20"/>
          <w:szCs w:val="20"/>
          <w:shd w:val="clear" w:color="auto" w:fill="FFFFFF"/>
        </w:rPr>
        <w:t xml:space="preserve">Impedimento de licitar e de contratar com a União e descredenciamento no </w:t>
      </w:r>
      <w:r w:rsidR="00027933">
        <w:rPr>
          <w:rFonts w:ascii="Arial" w:hAnsi="Arial" w:cs="Arial"/>
          <w:sz w:val="20"/>
          <w:szCs w:val="20"/>
          <w:shd w:val="clear" w:color="auto" w:fill="FFFFFF"/>
        </w:rPr>
        <w:t>SICAF</w:t>
      </w:r>
      <w:r w:rsidRPr="009731EC">
        <w:rPr>
          <w:rFonts w:ascii="Arial" w:hAnsi="Arial" w:cs="Arial"/>
          <w:sz w:val="20"/>
          <w:szCs w:val="20"/>
          <w:shd w:val="clear" w:color="auto" w:fill="FFFFFF"/>
        </w:rPr>
        <w:t>, pelo prazo de até cinco anos;</w:t>
      </w:r>
    </w:p>
    <w:p w14:paraId="2F620F1B" w14:textId="77777777" w:rsidR="00E50AC8" w:rsidRPr="00E50AC8" w:rsidRDefault="00E50AC8" w:rsidP="004A2081">
      <w:pPr>
        <w:pStyle w:val="PargrafodaLista"/>
        <w:ind w:right="-708"/>
        <w:rPr>
          <w:rFonts w:ascii="Arial" w:hAnsi="Arial" w:cs="Arial"/>
          <w:sz w:val="20"/>
          <w:szCs w:val="20"/>
          <w:shd w:val="clear" w:color="auto" w:fill="FFFFFF"/>
        </w:rPr>
      </w:pPr>
    </w:p>
    <w:p w14:paraId="7EC2008B" w14:textId="0F83263D" w:rsidR="00E84570" w:rsidRDefault="00E84570" w:rsidP="00A55722">
      <w:pPr>
        <w:pStyle w:val="PargrafodaLista"/>
        <w:numPr>
          <w:ilvl w:val="1"/>
          <w:numId w:val="22"/>
        </w:numPr>
        <w:spacing w:before="120" w:after="120" w:line="276" w:lineRule="auto"/>
        <w:ind w:left="284" w:right="-708" w:firstLine="0"/>
        <w:jc w:val="both"/>
        <w:rPr>
          <w:rFonts w:ascii="Arial" w:hAnsi="Arial" w:cs="Arial"/>
          <w:sz w:val="20"/>
          <w:szCs w:val="20"/>
          <w:shd w:val="clear" w:color="auto" w:fill="FFFFFF"/>
        </w:rPr>
      </w:pPr>
      <w:r w:rsidRPr="009731EC">
        <w:rPr>
          <w:rFonts w:ascii="Arial" w:hAnsi="Arial" w:cs="Arial"/>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355E9FF2" w14:textId="77777777" w:rsidR="00553B36" w:rsidRPr="009731EC" w:rsidRDefault="00553B36" w:rsidP="004A2081">
      <w:pPr>
        <w:pStyle w:val="PargrafodaLista"/>
        <w:spacing w:before="120" w:after="120" w:line="276" w:lineRule="auto"/>
        <w:ind w:left="284" w:right="-708"/>
        <w:jc w:val="both"/>
        <w:rPr>
          <w:rFonts w:ascii="Arial" w:hAnsi="Arial" w:cs="Arial"/>
          <w:sz w:val="20"/>
          <w:szCs w:val="20"/>
          <w:shd w:val="clear" w:color="auto" w:fill="FFFFFF"/>
        </w:rPr>
      </w:pPr>
    </w:p>
    <w:p w14:paraId="05D9AF6C" w14:textId="0A2AC538" w:rsidR="00CC6F87" w:rsidRDefault="00CC6F87" w:rsidP="00A55722">
      <w:pPr>
        <w:pStyle w:val="PargrafodaLista"/>
        <w:numPr>
          <w:ilvl w:val="1"/>
          <w:numId w:val="22"/>
        </w:numPr>
        <w:spacing w:before="120" w:after="120" w:line="276" w:lineRule="auto"/>
        <w:ind w:left="284" w:right="-708" w:firstLine="0"/>
        <w:jc w:val="both"/>
        <w:rPr>
          <w:rFonts w:ascii="Arial" w:hAnsi="Arial" w:cs="Arial"/>
          <w:sz w:val="20"/>
          <w:szCs w:val="20"/>
          <w:shd w:val="clear" w:color="auto" w:fill="FFFFFF"/>
        </w:rPr>
      </w:pPr>
      <w:r w:rsidRPr="009731EC">
        <w:rPr>
          <w:rFonts w:ascii="Arial" w:hAnsi="Arial" w:cs="Arial"/>
          <w:sz w:val="20"/>
          <w:szCs w:val="20"/>
          <w:shd w:val="clear" w:color="auto" w:fill="FFFFFF"/>
        </w:rPr>
        <w:t xml:space="preserve">A penalidade de multa pode ser aplicada cumulativamente com </w:t>
      </w:r>
      <w:r w:rsidR="00E84570" w:rsidRPr="009731EC">
        <w:rPr>
          <w:rFonts w:ascii="Arial" w:hAnsi="Arial" w:cs="Arial"/>
          <w:sz w:val="20"/>
          <w:szCs w:val="20"/>
          <w:shd w:val="clear" w:color="auto" w:fill="FFFFFF"/>
        </w:rPr>
        <w:t>as demais sanções.</w:t>
      </w:r>
    </w:p>
    <w:p w14:paraId="20577E98" w14:textId="77777777" w:rsidR="00553B36" w:rsidRPr="00553B36" w:rsidRDefault="00553B36" w:rsidP="004A2081">
      <w:pPr>
        <w:pStyle w:val="PargrafodaLista"/>
        <w:ind w:right="-708"/>
        <w:rPr>
          <w:rFonts w:ascii="Arial" w:hAnsi="Arial" w:cs="Arial"/>
          <w:sz w:val="20"/>
          <w:szCs w:val="20"/>
          <w:shd w:val="clear" w:color="auto" w:fill="FFFFFF"/>
        </w:rPr>
      </w:pPr>
    </w:p>
    <w:p w14:paraId="0B2B774A" w14:textId="0C8AFA29" w:rsidR="00CC6F87" w:rsidRDefault="00CC6F87" w:rsidP="00A55722">
      <w:pPr>
        <w:pStyle w:val="PargrafodaLista"/>
        <w:numPr>
          <w:ilvl w:val="1"/>
          <w:numId w:val="22"/>
        </w:numPr>
        <w:spacing w:before="120" w:after="120" w:line="276" w:lineRule="auto"/>
        <w:ind w:left="284" w:right="-708" w:firstLine="0"/>
        <w:jc w:val="both"/>
        <w:rPr>
          <w:rFonts w:ascii="Arial" w:hAnsi="Arial" w:cs="Arial"/>
          <w:sz w:val="20"/>
          <w:szCs w:val="20"/>
          <w:shd w:val="clear" w:color="auto" w:fill="FFFFFF"/>
        </w:rPr>
      </w:pPr>
      <w:r w:rsidRPr="009731EC">
        <w:rPr>
          <w:rFonts w:ascii="Arial" w:hAnsi="Arial" w:cs="Arial"/>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546C09C" w14:textId="77777777" w:rsidR="00553B36" w:rsidRPr="00553B36" w:rsidRDefault="00553B36" w:rsidP="004A2081">
      <w:pPr>
        <w:pStyle w:val="PargrafodaLista"/>
        <w:ind w:right="-708"/>
        <w:rPr>
          <w:rFonts w:ascii="Arial" w:hAnsi="Arial" w:cs="Arial"/>
          <w:sz w:val="20"/>
          <w:szCs w:val="20"/>
          <w:shd w:val="clear" w:color="auto" w:fill="FFFFFF"/>
        </w:rPr>
      </w:pPr>
    </w:p>
    <w:p w14:paraId="1D8BF613" w14:textId="57CB0FF8" w:rsidR="00CC6F87" w:rsidRDefault="00CC6F87" w:rsidP="00A55722">
      <w:pPr>
        <w:pStyle w:val="PargrafodaLista"/>
        <w:numPr>
          <w:ilvl w:val="1"/>
          <w:numId w:val="22"/>
        </w:numPr>
        <w:spacing w:before="120" w:after="120" w:line="276" w:lineRule="auto"/>
        <w:ind w:left="284" w:right="-708" w:firstLine="0"/>
        <w:jc w:val="both"/>
        <w:rPr>
          <w:rFonts w:ascii="Arial" w:hAnsi="Arial" w:cs="Arial"/>
          <w:sz w:val="20"/>
          <w:szCs w:val="20"/>
          <w:shd w:val="clear" w:color="auto" w:fill="FFFFFF"/>
        </w:rPr>
      </w:pPr>
      <w:r w:rsidRPr="009731EC">
        <w:rPr>
          <w:rFonts w:ascii="Arial" w:hAnsi="Arial" w:cs="Arial"/>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768E1B12" w14:textId="77777777" w:rsidR="00C7018E" w:rsidRPr="00C7018E" w:rsidRDefault="00C7018E" w:rsidP="004A2081">
      <w:pPr>
        <w:pStyle w:val="PargrafodaLista"/>
        <w:ind w:right="-708"/>
        <w:rPr>
          <w:rFonts w:ascii="Arial" w:hAnsi="Arial" w:cs="Arial"/>
          <w:sz w:val="20"/>
          <w:szCs w:val="20"/>
          <w:shd w:val="clear" w:color="auto" w:fill="FFFFFF"/>
        </w:rPr>
      </w:pPr>
    </w:p>
    <w:p w14:paraId="1D6C067B" w14:textId="69A9DC93" w:rsidR="00CC6F87" w:rsidRDefault="00CC6F87" w:rsidP="00A55722">
      <w:pPr>
        <w:pStyle w:val="PargrafodaLista"/>
        <w:numPr>
          <w:ilvl w:val="1"/>
          <w:numId w:val="22"/>
        </w:numPr>
        <w:spacing w:before="120" w:after="120" w:line="276" w:lineRule="auto"/>
        <w:ind w:left="284" w:right="-708" w:firstLine="0"/>
        <w:jc w:val="both"/>
        <w:rPr>
          <w:rFonts w:ascii="Arial" w:hAnsi="Arial" w:cs="Arial"/>
          <w:sz w:val="20"/>
          <w:szCs w:val="20"/>
          <w:shd w:val="clear" w:color="auto" w:fill="FFFFFF"/>
        </w:rPr>
      </w:pPr>
      <w:r w:rsidRPr="009731EC">
        <w:rPr>
          <w:rFonts w:ascii="Arial" w:hAnsi="Arial" w:cs="Arial"/>
          <w:sz w:val="20"/>
          <w:szCs w:val="20"/>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8FC9226" w14:textId="77777777" w:rsidR="00C7018E" w:rsidRPr="00C7018E" w:rsidRDefault="00C7018E" w:rsidP="00C7018E">
      <w:pPr>
        <w:pStyle w:val="PargrafodaLista"/>
        <w:ind w:left="284"/>
        <w:rPr>
          <w:rFonts w:ascii="Arial" w:hAnsi="Arial" w:cs="Arial"/>
          <w:sz w:val="20"/>
          <w:szCs w:val="20"/>
          <w:shd w:val="clear" w:color="auto" w:fill="FFFFFF"/>
        </w:rPr>
      </w:pPr>
    </w:p>
    <w:p w14:paraId="54414C69" w14:textId="41CB03CA" w:rsidR="00CC6F87" w:rsidRDefault="00CC6F87" w:rsidP="00A55722">
      <w:pPr>
        <w:pStyle w:val="PargrafodaLista"/>
        <w:numPr>
          <w:ilvl w:val="1"/>
          <w:numId w:val="22"/>
        </w:numPr>
        <w:spacing w:before="120" w:after="120" w:line="276" w:lineRule="auto"/>
        <w:ind w:left="284"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t>Caso o valor da multa não seja suficiente para cobrir os prejuízos causados pela conduta do licitante, a União ou Entidade poderá cobrar o valor remanescente judicialmente, conforme artigo 419 do Código Civil.</w:t>
      </w:r>
    </w:p>
    <w:p w14:paraId="2472175A" w14:textId="77777777" w:rsidR="00E50AC8" w:rsidRPr="00E50AC8" w:rsidRDefault="00E50AC8" w:rsidP="004A2081">
      <w:pPr>
        <w:pStyle w:val="PargrafodaLista"/>
        <w:ind w:right="-567"/>
        <w:rPr>
          <w:rFonts w:ascii="Arial" w:hAnsi="Arial" w:cs="Arial"/>
          <w:sz w:val="20"/>
          <w:szCs w:val="20"/>
          <w:shd w:val="clear" w:color="auto" w:fill="FFFFFF"/>
        </w:rPr>
      </w:pPr>
    </w:p>
    <w:p w14:paraId="681D4D08" w14:textId="2919E862" w:rsidR="00CC6F87" w:rsidRDefault="00CC6F87" w:rsidP="00A55722">
      <w:pPr>
        <w:pStyle w:val="PargrafodaLista"/>
        <w:numPr>
          <w:ilvl w:val="1"/>
          <w:numId w:val="22"/>
        </w:numPr>
        <w:tabs>
          <w:tab w:val="left" w:pos="993"/>
        </w:tabs>
        <w:spacing w:before="120" w:after="120" w:line="276" w:lineRule="auto"/>
        <w:ind w:left="284"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05FA25E9" w14:textId="77777777" w:rsidR="00E50AC8" w:rsidRPr="00E50AC8" w:rsidRDefault="00E50AC8" w:rsidP="004A2081">
      <w:pPr>
        <w:pStyle w:val="PargrafodaLista"/>
        <w:tabs>
          <w:tab w:val="left" w:pos="993"/>
        </w:tabs>
        <w:ind w:left="284" w:right="-567"/>
        <w:rPr>
          <w:rFonts w:ascii="Arial" w:hAnsi="Arial" w:cs="Arial"/>
          <w:sz w:val="20"/>
          <w:szCs w:val="20"/>
          <w:shd w:val="clear" w:color="auto" w:fill="FFFFFF"/>
        </w:rPr>
      </w:pPr>
    </w:p>
    <w:p w14:paraId="47211388" w14:textId="6CB3EA34" w:rsidR="00CC6F87" w:rsidRDefault="00CC6F87" w:rsidP="00A55722">
      <w:pPr>
        <w:pStyle w:val="PargrafodaLista"/>
        <w:numPr>
          <w:ilvl w:val="1"/>
          <w:numId w:val="22"/>
        </w:numPr>
        <w:tabs>
          <w:tab w:val="left" w:pos="993"/>
        </w:tabs>
        <w:spacing w:before="120" w:after="120" w:line="276" w:lineRule="auto"/>
        <w:ind w:left="284"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479D27E2" w14:textId="77777777" w:rsidR="00E50AC8" w:rsidRPr="00E50AC8" w:rsidRDefault="00E50AC8" w:rsidP="004A2081">
      <w:pPr>
        <w:pStyle w:val="PargrafodaLista"/>
        <w:tabs>
          <w:tab w:val="left" w:pos="993"/>
        </w:tabs>
        <w:ind w:left="284" w:right="-567"/>
        <w:rPr>
          <w:rFonts w:ascii="Arial" w:hAnsi="Arial" w:cs="Arial"/>
          <w:sz w:val="20"/>
          <w:szCs w:val="20"/>
          <w:shd w:val="clear" w:color="auto" w:fill="FFFFFF"/>
        </w:rPr>
      </w:pPr>
    </w:p>
    <w:p w14:paraId="5AF72A43" w14:textId="7B28697E" w:rsidR="00CC6F87" w:rsidRDefault="00CC6F87" w:rsidP="00A55722">
      <w:pPr>
        <w:pStyle w:val="PargrafodaLista"/>
        <w:numPr>
          <w:ilvl w:val="1"/>
          <w:numId w:val="22"/>
        </w:numPr>
        <w:tabs>
          <w:tab w:val="left" w:pos="993"/>
        </w:tabs>
        <w:spacing w:before="120" w:after="120" w:line="276" w:lineRule="auto"/>
        <w:ind w:left="284"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t xml:space="preserve">As penalidades serão obrigatoriamente registradas no </w:t>
      </w:r>
      <w:r w:rsidR="00027933">
        <w:rPr>
          <w:rFonts w:ascii="Arial" w:hAnsi="Arial" w:cs="Arial"/>
          <w:sz w:val="20"/>
          <w:szCs w:val="20"/>
          <w:shd w:val="clear" w:color="auto" w:fill="FFFFFF"/>
        </w:rPr>
        <w:t>SICAF</w:t>
      </w:r>
      <w:r w:rsidRPr="009731EC">
        <w:rPr>
          <w:rFonts w:ascii="Arial" w:hAnsi="Arial" w:cs="Arial"/>
          <w:sz w:val="20"/>
          <w:szCs w:val="20"/>
          <w:shd w:val="clear" w:color="auto" w:fill="FFFFFF"/>
        </w:rPr>
        <w:t>.</w:t>
      </w:r>
    </w:p>
    <w:p w14:paraId="0DA95662" w14:textId="77777777" w:rsidR="00E50AC8" w:rsidRPr="00E50AC8" w:rsidRDefault="00E50AC8" w:rsidP="004A2081">
      <w:pPr>
        <w:pStyle w:val="PargrafodaLista"/>
        <w:tabs>
          <w:tab w:val="left" w:pos="993"/>
        </w:tabs>
        <w:ind w:left="284" w:right="-567"/>
        <w:rPr>
          <w:rFonts w:ascii="Arial" w:hAnsi="Arial" w:cs="Arial"/>
          <w:sz w:val="20"/>
          <w:szCs w:val="20"/>
          <w:shd w:val="clear" w:color="auto" w:fill="FFFFFF"/>
        </w:rPr>
      </w:pPr>
    </w:p>
    <w:p w14:paraId="571D2EB8" w14:textId="77777777" w:rsidR="00CC6F87" w:rsidRPr="009731EC" w:rsidRDefault="00CC6F87" w:rsidP="00A55722">
      <w:pPr>
        <w:pStyle w:val="PargrafodaLista"/>
        <w:numPr>
          <w:ilvl w:val="1"/>
          <w:numId w:val="22"/>
        </w:numPr>
        <w:tabs>
          <w:tab w:val="left" w:pos="993"/>
        </w:tabs>
        <w:spacing w:before="120" w:after="120" w:line="276" w:lineRule="auto"/>
        <w:ind w:left="284" w:right="-567" w:firstLine="0"/>
        <w:jc w:val="both"/>
        <w:rPr>
          <w:rFonts w:ascii="Arial" w:hAnsi="Arial" w:cs="Arial"/>
          <w:sz w:val="20"/>
          <w:szCs w:val="20"/>
          <w:shd w:val="clear" w:color="auto" w:fill="FFFFFF"/>
        </w:rPr>
      </w:pPr>
      <w:r w:rsidRPr="009731EC">
        <w:rPr>
          <w:rFonts w:ascii="Arial" w:hAnsi="Arial" w:cs="Arial"/>
          <w:sz w:val="20"/>
          <w:szCs w:val="20"/>
          <w:shd w:val="clear" w:color="auto" w:fill="FFFFFF"/>
        </w:rPr>
        <w:t>As sanções por atos praticados no decorrer da contratação estão previstas no Termo de Referência.</w:t>
      </w:r>
    </w:p>
    <w:p w14:paraId="442CDFA9" w14:textId="38B8DDBA" w:rsidR="00CA24FB" w:rsidRPr="00E84570" w:rsidRDefault="00CA24FB" w:rsidP="00A55722">
      <w:pPr>
        <w:pStyle w:val="Nivel01"/>
        <w:numPr>
          <w:ilvl w:val="0"/>
          <w:numId w:val="22"/>
        </w:numPr>
        <w:ind w:left="284" w:right="-567" w:firstLine="0"/>
        <w:rPr>
          <w:rFonts w:ascii="Arial" w:hAnsi="Arial" w:cs="Arial"/>
        </w:rPr>
      </w:pPr>
      <w:r w:rsidRPr="00E84570">
        <w:rPr>
          <w:rFonts w:ascii="Arial" w:hAnsi="Arial" w:cs="Arial"/>
        </w:rPr>
        <w:t>DA IMPUGNAÇÃO AO EDITAL E DO PEDIDO DE ESCLARECIMENTO</w:t>
      </w:r>
    </w:p>
    <w:p w14:paraId="088D3183" w14:textId="13A023D9" w:rsidR="00CA24FB" w:rsidRDefault="00CA24FB" w:rsidP="00A55722">
      <w:pPr>
        <w:pStyle w:val="PargrafodaLista"/>
        <w:numPr>
          <w:ilvl w:val="1"/>
          <w:numId w:val="23"/>
        </w:numPr>
        <w:tabs>
          <w:tab w:val="left" w:pos="426"/>
        </w:tabs>
        <w:spacing w:before="120" w:line="276" w:lineRule="auto"/>
        <w:ind w:left="284" w:right="-567" w:firstLine="0"/>
        <w:jc w:val="both"/>
        <w:rPr>
          <w:rFonts w:ascii="Arial" w:hAnsi="Arial" w:cs="Arial"/>
          <w:color w:val="000000"/>
          <w:sz w:val="20"/>
          <w:szCs w:val="20"/>
        </w:rPr>
      </w:pPr>
      <w:r w:rsidRPr="00176B7A">
        <w:rPr>
          <w:rFonts w:ascii="Arial" w:hAnsi="Arial" w:cs="Arial"/>
          <w:color w:val="000000"/>
          <w:sz w:val="20"/>
          <w:szCs w:val="20"/>
        </w:rPr>
        <w:t>Até 02 (dois) dias úteis antes da data designada para a abertura da sessão pública, qualquer pessoa poderá impugnar este Edital.</w:t>
      </w:r>
    </w:p>
    <w:p w14:paraId="018C0677" w14:textId="77777777" w:rsidR="00176B7A" w:rsidRDefault="00176B7A" w:rsidP="004A2081">
      <w:pPr>
        <w:pStyle w:val="PargrafodaLista"/>
        <w:tabs>
          <w:tab w:val="left" w:pos="426"/>
        </w:tabs>
        <w:spacing w:before="120" w:line="276" w:lineRule="auto"/>
        <w:ind w:left="284" w:right="-567"/>
        <w:jc w:val="both"/>
        <w:rPr>
          <w:rFonts w:ascii="Arial" w:hAnsi="Arial" w:cs="Arial"/>
          <w:color w:val="000000"/>
          <w:sz w:val="20"/>
          <w:szCs w:val="20"/>
        </w:rPr>
      </w:pPr>
    </w:p>
    <w:p w14:paraId="2BB13446" w14:textId="217F92FE" w:rsidR="00CA24FB" w:rsidRPr="00176B7A" w:rsidRDefault="00176B7A" w:rsidP="00286EA0">
      <w:pPr>
        <w:pStyle w:val="Rodap"/>
        <w:spacing w:line="276" w:lineRule="auto"/>
        <w:ind w:left="284" w:right="-708"/>
        <w:rPr>
          <w:rFonts w:ascii="Arial" w:hAnsi="Arial" w:cs="Arial"/>
          <w:color w:val="000000"/>
          <w:sz w:val="20"/>
          <w:szCs w:val="20"/>
        </w:rPr>
      </w:pPr>
      <w:r>
        <w:rPr>
          <w:rFonts w:ascii="Arial" w:hAnsi="Arial" w:cs="Arial"/>
          <w:color w:val="000000"/>
          <w:sz w:val="20"/>
          <w:szCs w:val="20"/>
        </w:rPr>
        <w:t xml:space="preserve">20.2 </w:t>
      </w:r>
      <w:r w:rsidR="00CA24FB" w:rsidRPr="00176B7A">
        <w:rPr>
          <w:rFonts w:ascii="Arial" w:hAnsi="Arial" w:cs="Arial"/>
          <w:color w:val="000000"/>
          <w:sz w:val="20"/>
          <w:szCs w:val="20"/>
        </w:rPr>
        <w:t xml:space="preserve">A impugnação poderá ser realizada por forma eletrônica, pelo e-mail </w:t>
      </w:r>
      <w:r>
        <w:rPr>
          <w:rFonts w:ascii="Arial" w:hAnsi="Arial" w:cs="Arial"/>
          <w:color w:val="000000"/>
          <w:sz w:val="20"/>
          <w:szCs w:val="20"/>
        </w:rPr>
        <w:t>segec.cogic@fiocruz.br</w:t>
      </w:r>
      <w:r w:rsidR="00CA24FB" w:rsidRPr="00176B7A">
        <w:rPr>
          <w:rFonts w:ascii="Arial" w:hAnsi="Arial" w:cs="Arial"/>
          <w:color w:val="000000"/>
          <w:sz w:val="20"/>
          <w:szCs w:val="20"/>
        </w:rPr>
        <w:t xml:space="preserve"> ou </w:t>
      </w:r>
      <w:r>
        <w:rPr>
          <w:rFonts w:ascii="Arial" w:hAnsi="Arial" w:cs="Arial"/>
          <w:color w:val="000000"/>
          <w:sz w:val="20"/>
          <w:szCs w:val="20"/>
        </w:rPr>
        <w:t>p</w:t>
      </w:r>
      <w:r w:rsidR="00CA24FB" w:rsidRPr="00176B7A">
        <w:rPr>
          <w:rFonts w:ascii="Arial" w:hAnsi="Arial" w:cs="Arial"/>
          <w:color w:val="000000"/>
          <w:sz w:val="20"/>
          <w:szCs w:val="20"/>
        </w:rPr>
        <w:t>or petição dirigida ou protocolada no endereço</w:t>
      </w:r>
      <w:r w:rsidRPr="00176B7A">
        <w:rPr>
          <w:rFonts w:ascii="Arial" w:hAnsi="Arial" w:cs="Arial"/>
          <w:color w:val="000000"/>
          <w:sz w:val="20"/>
          <w:szCs w:val="20"/>
        </w:rPr>
        <w:t xml:space="preserve"> </w:t>
      </w:r>
      <w:r w:rsidRPr="00176B7A">
        <w:rPr>
          <w:rFonts w:ascii="Arial" w:hAnsi="Arial" w:cs="Arial"/>
          <w:sz w:val="20"/>
          <w:szCs w:val="20"/>
        </w:rPr>
        <w:t xml:space="preserve">Av. Brasil, nº 4.365, Prédio Sede da COGIC, </w:t>
      </w:r>
      <w:r w:rsidRPr="00176B7A">
        <w:rPr>
          <w:rFonts w:ascii="Arial" w:hAnsi="Arial" w:cs="Arial"/>
          <w:color w:val="000000"/>
          <w:sz w:val="20"/>
          <w:szCs w:val="20"/>
        </w:rPr>
        <w:t>Sl. 1</w:t>
      </w:r>
      <w:r>
        <w:rPr>
          <w:rFonts w:ascii="Arial" w:hAnsi="Arial" w:cs="Arial"/>
          <w:color w:val="000000"/>
          <w:sz w:val="20"/>
          <w:szCs w:val="20"/>
        </w:rPr>
        <w:t>9</w:t>
      </w:r>
      <w:r w:rsidRPr="00176B7A">
        <w:rPr>
          <w:rFonts w:ascii="Arial" w:hAnsi="Arial" w:cs="Arial"/>
          <w:color w:val="000000"/>
          <w:sz w:val="20"/>
          <w:szCs w:val="20"/>
        </w:rPr>
        <w:t xml:space="preserve"> </w:t>
      </w:r>
      <w:r>
        <w:rPr>
          <w:rFonts w:ascii="Arial" w:hAnsi="Arial" w:cs="Arial"/>
          <w:color w:val="000000"/>
          <w:sz w:val="20"/>
          <w:szCs w:val="20"/>
        </w:rPr>
        <w:t>–</w:t>
      </w:r>
      <w:r w:rsidRPr="00176B7A">
        <w:rPr>
          <w:rFonts w:ascii="Arial" w:hAnsi="Arial" w:cs="Arial"/>
          <w:color w:val="000000"/>
          <w:sz w:val="20"/>
          <w:szCs w:val="20"/>
        </w:rPr>
        <w:t xml:space="preserve"> Seção</w:t>
      </w:r>
      <w:r>
        <w:rPr>
          <w:rFonts w:ascii="Arial" w:hAnsi="Arial" w:cs="Arial"/>
          <w:color w:val="000000"/>
          <w:sz w:val="20"/>
          <w:szCs w:val="20"/>
        </w:rPr>
        <w:t xml:space="preserve"> de Protocolo, </w:t>
      </w:r>
      <w:r w:rsidRPr="00176B7A">
        <w:rPr>
          <w:rFonts w:ascii="Arial" w:hAnsi="Arial" w:cs="Arial"/>
          <w:sz w:val="20"/>
          <w:szCs w:val="20"/>
        </w:rPr>
        <w:t>Manguinhos</w:t>
      </w:r>
      <w:r>
        <w:rPr>
          <w:rFonts w:ascii="Arial" w:hAnsi="Arial" w:cs="Arial"/>
          <w:sz w:val="20"/>
          <w:szCs w:val="20"/>
        </w:rPr>
        <w:t>,</w:t>
      </w:r>
      <w:r w:rsidRPr="00176B7A">
        <w:rPr>
          <w:rFonts w:ascii="Arial" w:hAnsi="Arial" w:cs="Arial"/>
          <w:sz w:val="20"/>
          <w:szCs w:val="20"/>
        </w:rPr>
        <w:t xml:space="preserve"> Rio de Janeiro/RJ</w:t>
      </w:r>
      <w:r>
        <w:rPr>
          <w:rFonts w:ascii="Arial" w:hAnsi="Arial" w:cs="Arial"/>
          <w:sz w:val="20"/>
          <w:szCs w:val="20"/>
        </w:rPr>
        <w:t xml:space="preserve">, </w:t>
      </w:r>
      <w:r w:rsidRPr="00176B7A">
        <w:rPr>
          <w:rFonts w:ascii="Arial" w:hAnsi="Arial" w:cs="Arial"/>
          <w:sz w:val="20"/>
          <w:szCs w:val="20"/>
        </w:rPr>
        <w:t>CEP: 21.040-900</w:t>
      </w:r>
      <w:r>
        <w:rPr>
          <w:rFonts w:ascii="Arial" w:hAnsi="Arial" w:cs="Arial"/>
          <w:sz w:val="20"/>
          <w:szCs w:val="20"/>
        </w:rPr>
        <w:t xml:space="preserve">. </w:t>
      </w:r>
    </w:p>
    <w:p w14:paraId="56945CA7" w14:textId="1247A536" w:rsidR="00CA24FB" w:rsidRDefault="00CA24FB" w:rsidP="00A55722">
      <w:pPr>
        <w:pStyle w:val="PargrafodaLista"/>
        <w:numPr>
          <w:ilvl w:val="1"/>
          <w:numId w:val="22"/>
        </w:numPr>
        <w:spacing w:before="120" w:after="120" w:line="276" w:lineRule="auto"/>
        <w:ind w:left="284" w:right="-567" w:firstLine="0"/>
        <w:jc w:val="both"/>
        <w:rPr>
          <w:rFonts w:ascii="Arial" w:hAnsi="Arial" w:cs="Arial"/>
          <w:color w:val="000000"/>
          <w:sz w:val="20"/>
          <w:szCs w:val="20"/>
        </w:rPr>
      </w:pPr>
      <w:r w:rsidRPr="00176B7A">
        <w:rPr>
          <w:rFonts w:ascii="Arial" w:hAnsi="Arial" w:cs="Arial"/>
          <w:color w:val="000000"/>
          <w:sz w:val="20"/>
          <w:szCs w:val="20"/>
        </w:rPr>
        <w:t xml:space="preserve">Caberá ao </w:t>
      </w:r>
      <w:r w:rsidR="00C6162E" w:rsidRPr="00176B7A">
        <w:rPr>
          <w:rFonts w:ascii="Arial" w:hAnsi="Arial" w:cs="Arial"/>
          <w:color w:val="000000"/>
          <w:sz w:val="20"/>
          <w:szCs w:val="20"/>
        </w:rPr>
        <w:t>Pregoeiro</w:t>
      </w:r>
      <w:r w:rsidRPr="00176B7A">
        <w:rPr>
          <w:rFonts w:ascii="Arial" w:hAnsi="Arial" w:cs="Arial"/>
          <w:color w:val="000000"/>
          <w:sz w:val="20"/>
          <w:szCs w:val="20"/>
        </w:rPr>
        <w:t xml:space="preserve"> decidir sobre a impugnação no prazo de até vinte e quatro horas.</w:t>
      </w:r>
    </w:p>
    <w:p w14:paraId="6199D32B" w14:textId="77777777" w:rsidR="00176B7A" w:rsidRPr="00176B7A" w:rsidRDefault="00176B7A" w:rsidP="004A2081">
      <w:pPr>
        <w:pStyle w:val="PargrafodaLista"/>
        <w:spacing w:before="120" w:after="120" w:line="276" w:lineRule="auto"/>
        <w:ind w:left="284" w:right="-567"/>
        <w:jc w:val="both"/>
        <w:rPr>
          <w:rFonts w:ascii="Arial" w:hAnsi="Arial" w:cs="Arial"/>
          <w:color w:val="000000"/>
          <w:sz w:val="20"/>
          <w:szCs w:val="20"/>
        </w:rPr>
      </w:pPr>
    </w:p>
    <w:p w14:paraId="14B34F35" w14:textId="77777777" w:rsidR="00CA24FB" w:rsidRPr="00413DFC" w:rsidRDefault="00CA24FB" w:rsidP="00A55722">
      <w:pPr>
        <w:pStyle w:val="PargrafodaLista"/>
        <w:numPr>
          <w:ilvl w:val="1"/>
          <w:numId w:val="22"/>
        </w:numPr>
        <w:spacing w:before="120" w:after="120" w:line="276" w:lineRule="auto"/>
        <w:ind w:left="284" w:right="-567" w:firstLine="0"/>
        <w:contextualSpacing w:val="0"/>
        <w:jc w:val="both"/>
        <w:rPr>
          <w:rFonts w:ascii="Arial" w:hAnsi="Arial" w:cs="Arial"/>
          <w:color w:val="000000"/>
          <w:sz w:val="20"/>
          <w:szCs w:val="20"/>
        </w:rPr>
      </w:pPr>
      <w:r w:rsidRPr="00413DFC">
        <w:rPr>
          <w:rFonts w:ascii="Arial" w:hAnsi="Arial" w:cs="Arial"/>
          <w:color w:val="000000"/>
          <w:sz w:val="20"/>
          <w:szCs w:val="20"/>
        </w:rPr>
        <w:t>Acolhida a impugnação, será definida e publicada nova data para a realização do certame.</w:t>
      </w:r>
    </w:p>
    <w:p w14:paraId="3DF2643E" w14:textId="77777777" w:rsidR="00CA24FB" w:rsidRPr="00413DFC" w:rsidRDefault="00CA24FB" w:rsidP="00A55722">
      <w:pPr>
        <w:pStyle w:val="PargrafodaLista"/>
        <w:numPr>
          <w:ilvl w:val="1"/>
          <w:numId w:val="22"/>
        </w:numPr>
        <w:spacing w:before="120" w:after="120" w:line="276" w:lineRule="auto"/>
        <w:ind w:left="284" w:right="-567"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Os pedidos de esclarecimentos referentes a este processo licitatório deverão ser enviados ao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até 03 (três) dias úteis anteriores à data designada para abertura da sessão pública, </w:t>
      </w:r>
      <w:r w:rsidRPr="00413DFC">
        <w:rPr>
          <w:rFonts w:ascii="Arial" w:hAnsi="Arial" w:cs="Arial"/>
          <w:bCs/>
          <w:sz w:val="20"/>
          <w:szCs w:val="20"/>
          <w:lang w:eastAsia="en-US"/>
        </w:rPr>
        <w:t>exclusivamente por meio eletrônico via internet, no endereço indicado no Edital.</w:t>
      </w:r>
    </w:p>
    <w:p w14:paraId="16FC7D03" w14:textId="77777777" w:rsidR="00CA24FB" w:rsidRPr="00413DFC" w:rsidRDefault="00CA24FB" w:rsidP="00A55722">
      <w:pPr>
        <w:pStyle w:val="PargrafodaLista"/>
        <w:numPr>
          <w:ilvl w:val="1"/>
          <w:numId w:val="22"/>
        </w:numPr>
        <w:spacing w:before="120" w:after="120" w:line="276" w:lineRule="auto"/>
        <w:ind w:left="284" w:right="-567" w:firstLine="0"/>
        <w:contextualSpacing w:val="0"/>
        <w:jc w:val="both"/>
        <w:rPr>
          <w:rFonts w:ascii="Arial" w:hAnsi="Arial" w:cs="Arial"/>
          <w:color w:val="000000"/>
          <w:sz w:val="20"/>
          <w:szCs w:val="20"/>
        </w:rPr>
      </w:pPr>
      <w:r w:rsidRPr="00413DFC">
        <w:rPr>
          <w:rFonts w:ascii="Arial" w:hAnsi="Arial" w:cs="Arial"/>
          <w:color w:val="000000"/>
          <w:sz w:val="20"/>
          <w:szCs w:val="20"/>
        </w:rPr>
        <w:t>As impugnações e pedidos de esclarecimentos não suspendem os prazos previstos no certame.</w:t>
      </w:r>
    </w:p>
    <w:p w14:paraId="6F549170" w14:textId="77777777" w:rsidR="00CA24FB" w:rsidRPr="00413DFC" w:rsidRDefault="00CA24FB" w:rsidP="00A55722">
      <w:pPr>
        <w:pStyle w:val="PargrafodaLista"/>
        <w:numPr>
          <w:ilvl w:val="1"/>
          <w:numId w:val="22"/>
        </w:numPr>
        <w:spacing w:before="120" w:after="120" w:line="276" w:lineRule="auto"/>
        <w:ind w:left="284" w:right="-567"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As respostas às impugnações e os esclarecimentos prestados pelo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serão entranhados nos autos do processo licitatório e estarão disponíveis para consulta por qualquer interessado.</w:t>
      </w:r>
    </w:p>
    <w:p w14:paraId="1A5C5C1E" w14:textId="77777777" w:rsidR="00CA24FB" w:rsidRDefault="00CA24FB" w:rsidP="00A55722">
      <w:pPr>
        <w:pStyle w:val="Nivel01"/>
        <w:numPr>
          <w:ilvl w:val="0"/>
          <w:numId w:val="22"/>
        </w:numPr>
        <w:ind w:left="0" w:right="-567" w:firstLine="284"/>
        <w:rPr>
          <w:rFonts w:ascii="Arial" w:hAnsi="Arial" w:cs="Arial"/>
        </w:rPr>
      </w:pPr>
      <w:r w:rsidRPr="00413DFC">
        <w:rPr>
          <w:rFonts w:ascii="Arial" w:hAnsi="Arial" w:cs="Arial"/>
        </w:rPr>
        <w:t>DAS DISPOSIÇÕES GERAIS</w:t>
      </w:r>
    </w:p>
    <w:p w14:paraId="00CC4C6C" w14:textId="77777777" w:rsidR="00CC6F87" w:rsidRPr="00027933" w:rsidRDefault="00CC6F87" w:rsidP="00CC6F87">
      <w:pPr>
        <w:rPr>
          <w:rFonts w:ascii="Arial" w:hAnsi="Arial" w:cs="Arial"/>
          <w:sz w:val="20"/>
          <w:szCs w:val="20"/>
        </w:rPr>
      </w:pPr>
    </w:p>
    <w:p w14:paraId="1181F23A" w14:textId="0F3495AE" w:rsidR="00CC6F87" w:rsidRPr="00176B7A" w:rsidRDefault="00CC6F87" w:rsidP="00A55722">
      <w:pPr>
        <w:pStyle w:val="PargrafodaLista"/>
        <w:numPr>
          <w:ilvl w:val="1"/>
          <w:numId w:val="24"/>
        </w:numPr>
        <w:spacing w:before="120" w:after="120" w:line="276" w:lineRule="auto"/>
        <w:ind w:left="284" w:firstLine="0"/>
        <w:jc w:val="both"/>
        <w:rPr>
          <w:rFonts w:ascii="Arial" w:hAnsi="Arial" w:cs="Arial"/>
          <w:color w:val="000000"/>
          <w:sz w:val="20"/>
          <w:szCs w:val="20"/>
        </w:rPr>
      </w:pPr>
      <w:r w:rsidRPr="00176B7A">
        <w:rPr>
          <w:rFonts w:ascii="Arial" w:hAnsi="Arial" w:cs="Arial"/>
          <w:color w:val="000000"/>
          <w:sz w:val="20"/>
          <w:szCs w:val="20"/>
        </w:rPr>
        <w:t>Da sessão pública do Pregão divulgar-se-á Ata no sistema eletrônico.</w:t>
      </w:r>
    </w:p>
    <w:p w14:paraId="4136622D" w14:textId="77777777" w:rsidR="00CC6F87" w:rsidRPr="00027933" w:rsidRDefault="00CC6F87" w:rsidP="00A55722">
      <w:pPr>
        <w:numPr>
          <w:ilvl w:val="1"/>
          <w:numId w:val="24"/>
        </w:numPr>
        <w:spacing w:before="120" w:after="120" w:line="276" w:lineRule="auto"/>
        <w:ind w:left="284" w:right="-567" w:firstLine="0"/>
        <w:jc w:val="both"/>
        <w:rPr>
          <w:rFonts w:ascii="Arial" w:hAnsi="Arial" w:cs="Arial"/>
          <w:color w:val="000000"/>
          <w:sz w:val="20"/>
          <w:szCs w:val="20"/>
        </w:rPr>
      </w:pPr>
      <w:r w:rsidRPr="00027933">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027933" w:rsidRDefault="00CC6F87" w:rsidP="00A55722">
      <w:pPr>
        <w:numPr>
          <w:ilvl w:val="1"/>
          <w:numId w:val="24"/>
        </w:numPr>
        <w:spacing w:before="120" w:after="120" w:line="276" w:lineRule="auto"/>
        <w:ind w:left="284" w:right="-567" w:firstLine="0"/>
        <w:jc w:val="both"/>
        <w:rPr>
          <w:rFonts w:ascii="Arial" w:hAnsi="Arial" w:cs="Arial"/>
          <w:color w:val="000000"/>
          <w:sz w:val="20"/>
          <w:szCs w:val="20"/>
        </w:rPr>
      </w:pPr>
      <w:r w:rsidRPr="00027933">
        <w:rPr>
          <w:rFonts w:ascii="Arial" w:hAnsi="Arial" w:cs="Arial"/>
          <w:color w:val="000000"/>
          <w:sz w:val="20"/>
          <w:szCs w:val="20"/>
        </w:rPr>
        <w:lastRenderedPageBreak/>
        <w:t>Todas as referências de tempo no Edital, no aviso e durante a sessão pública observarão o horário de Brasília – DF.</w:t>
      </w:r>
    </w:p>
    <w:p w14:paraId="53F9F426" w14:textId="77777777" w:rsidR="00CC6F87" w:rsidRPr="00027933" w:rsidRDefault="00CC6F87" w:rsidP="00A55722">
      <w:pPr>
        <w:numPr>
          <w:ilvl w:val="1"/>
          <w:numId w:val="24"/>
        </w:numPr>
        <w:spacing w:before="120" w:after="120" w:line="276" w:lineRule="auto"/>
        <w:ind w:left="284" w:right="-567" w:firstLine="0"/>
        <w:jc w:val="both"/>
        <w:rPr>
          <w:rFonts w:ascii="Arial" w:hAnsi="Arial" w:cs="Arial"/>
          <w:color w:val="000000"/>
          <w:sz w:val="20"/>
          <w:szCs w:val="20"/>
        </w:rPr>
      </w:pPr>
      <w:r w:rsidRPr="00027933">
        <w:rPr>
          <w:rFonts w:ascii="Arial" w:hAnsi="Arial" w:cs="Arial"/>
          <w:color w:val="000000"/>
          <w:sz w:val="20"/>
          <w:szCs w:val="20"/>
        </w:rPr>
        <w:t>O licitante será responsável por todas as transações que forem efetuadas em seu nome no sistema eletrônico, assumindo como firmes e verdadeiras suas propostas e lances.</w:t>
      </w:r>
    </w:p>
    <w:p w14:paraId="37183976" w14:textId="77777777" w:rsidR="00CC6F87" w:rsidRPr="00027933" w:rsidRDefault="00CC6F87" w:rsidP="00A55722">
      <w:pPr>
        <w:numPr>
          <w:ilvl w:val="1"/>
          <w:numId w:val="24"/>
        </w:numPr>
        <w:tabs>
          <w:tab w:val="left" w:pos="1134"/>
        </w:tabs>
        <w:spacing w:before="120" w:after="120" w:line="276" w:lineRule="auto"/>
        <w:ind w:left="567" w:right="-567" w:firstLine="0"/>
        <w:jc w:val="both"/>
        <w:rPr>
          <w:rFonts w:ascii="Arial" w:hAnsi="Arial" w:cs="Arial"/>
          <w:color w:val="000000"/>
          <w:sz w:val="20"/>
          <w:szCs w:val="20"/>
        </w:rPr>
      </w:pPr>
      <w:r w:rsidRPr="00027933">
        <w:rPr>
          <w:rFonts w:ascii="Arial" w:hAnsi="Arial" w:cs="Arial"/>
          <w:color w:val="000000"/>
          <w:sz w:val="2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7612DAC" w14:textId="77777777" w:rsidR="00CC6F87" w:rsidRPr="00027933" w:rsidRDefault="00CC6F87" w:rsidP="00A55722">
      <w:pPr>
        <w:numPr>
          <w:ilvl w:val="1"/>
          <w:numId w:val="24"/>
        </w:numPr>
        <w:tabs>
          <w:tab w:val="left" w:pos="1134"/>
        </w:tabs>
        <w:spacing w:before="120" w:after="120" w:line="276" w:lineRule="auto"/>
        <w:ind w:left="567" w:right="-567" w:firstLine="0"/>
        <w:jc w:val="both"/>
        <w:rPr>
          <w:rFonts w:ascii="Arial" w:hAnsi="Arial" w:cs="Arial"/>
          <w:color w:val="000000" w:themeColor="text1"/>
          <w:sz w:val="20"/>
          <w:szCs w:val="20"/>
        </w:rPr>
      </w:pPr>
      <w:r w:rsidRPr="00027933">
        <w:rPr>
          <w:rFonts w:ascii="Arial" w:hAnsi="Arial" w:cs="Arial"/>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027933" w:rsidRDefault="00CC6F87" w:rsidP="00A55722">
      <w:pPr>
        <w:numPr>
          <w:ilvl w:val="1"/>
          <w:numId w:val="24"/>
        </w:numPr>
        <w:tabs>
          <w:tab w:val="left" w:pos="1134"/>
        </w:tabs>
        <w:spacing w:before="120" w:after="120" w:line="276" w:lineRule="auto"/>
        <w:ind w:left="567" w:right="-567" w:firstLine="0"/>
        <w:jc w:val="both"/>
        <w:rPr>
          <w:rFonts w:ascii="Arial" w:hAnsi="Arial" w:cs="Arial"/>
          <w:color w:val="000000"/>
          <w:sz w:val="20"/>
          <w:szCs w:val="20"/>
        </w:rPr>
      </w:pPr>
      <w:r w:rsidRPr="00027933">
        <w:rPr>
          <w:rFonts w:ascii="Arial" w:hAnsi="Arial" w:cs="Arial"/>
          <w:color w:val="000000"/>
          <w:sz w:val="20"/>
          <w:szCs w:val="20"/>
        </w:rPr>
        <w:t>A homologação do resultado desta licitação não implicará direito à contratação.</w:t>
      </w:r>
    </w:p>
    <w:p w14:paraId="7FEB1C62" w14:textId="77777777" w:rsidR="00CC6F87" w:rsidRPr="00027933" w:rsidRDefault="00CC6F87" w:rsidP="00A55722">
      <w:pPr>
        <w:numPr>
          <w:ilvl w:val="1"/>
          <w:numId w:val="24"/>
        </w:numPr>
        <w:tabs>
          <w:tab w:val="left" w:pos="1134"/>
        </w:tabs>
        <w:spacing w:before="120" w:after="120" w:line="276" w:lineRule="auto"/>
        <w:ind w:left="567" w:right="-567" w:firstLine="0"/>
        <w:jc w:val="both"/>
        <w:rPr>
          <w:rFonts w:ascii="Arial" w:hAnsi="Arial" w:cs="Arial"/>
          <w:color w:val="000000"/>
          <w:sz w:val="20"/>
          <w:szCs w:val="20"/>
        </w:rPr>
      </w:pPr>
      <w:r w:rsidRPr="00027933">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027933" w:rsidRDefault="00CC6F87" w:rsidP="00A55722">
      <w:pPr>
        <w:numPr>
          <w:ilvl w:val="1"/>
          <w:numId w:val="24"/>
        </w:numPr>
        <w:tabs>
          <w:tab w:val="left" w:pos="1134"/>
        </w:tabs>
        <w:spacing w:before="120" w:after="120" w:line="276" w:lineRule="auto"/>
        <w:ind w:left="567" w:right="-567" w:firstLine="0"/>
        <w:jc w:val="both"/>
        <w:rPr>
          <w:rFonts w:ascii="Arial" w:hAnsi="Arial" w:cs="Arial"/>
          <w:color w:val="000000"/>
          <w:sz w:val="20"/>
          <w:szCs w:val="20"/>
        </w:rPr>
      </w:pPr>
      <w:r w:rsidRPr="00027933">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027933" w:rsidRDefault="00CC6F87" w:rsidP="00A55722">
      <w:pPr>
        <w:numPr>
          <w:ilvl w:val="1"/>
          <w:numId w:val="24"/>
        </w:numPr>
        <w:tabs>
          <w:tab w:val="left" w:pos="1134"/>
        </w:tabs>
        <w:spacing w:before="120" w:after="120" w:line="276" w:lineRule="auto"/>
        <w:ind w:left="567" w:right="-567" w:firstLine="0"/>
        <w:jc w:val="both"/>
        <w:rPr>
          <w:rFonts w:ascii="Arial" w:hAnsi="Arial" w:cs="Arial"/>
          <w:color w:val="000000"/>
          <w:sz w:val="20"/>
          <w:szCs w:val="20"/>
        </w:rPr>
      </w:pPr>
      <w:r w:rsidRPr="00027933">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6C42D368" w14:textId="77777777" w:rsidR="00CC6F87" w:rsidRPr="00027933" w:rsidRDefault="00CC6F87" w:rsidP="00A55722">
      <w:pPr>
        <w:numPr>
          <w:ilvl w:val="1"/>
          <w:numId w:val="24"/>
        </w:numPr>
        <w:tabs>
          <w:tab w:val="left" w:pos="1134"/>
        </w:tabs>
        <w:spacing w:before="120" w:after="120" w:line="276" w:lineRule="auto"/>
        <w:ind w:left="567" w:right="-567" w:firstLine="0"/>
        <w:jc w:val="both"/>
        <w:rPr>
          <w:rFonts w:ascii="Arial" w:hAnsi="Arial" w:cs="Arial"/>
          <w:color w:val="000000"/>
          <w:sz w:val="20"/>
          <w:szCs w:val="20"/>
        </w:rPr>
      </w:pPr>
      <w:r w:rsidRPr="00027933">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027933" w:rsidRDefault="00CC6F87" w:rsidP="00A55722">
      <w:pPr>
        <w:numPr>
          <w:ilvl w:val="1"/>
          <w:numId w:val="24"/>
        </w:numPr>
        <w:tabs>
          <w:tab w:val="left" w:pos="1134"/>
        </w:tabs>
        <w:spacing w:before="120" w:after="120" w:line="276" w:lineRule="auto"/>
        <w:ind w:left="567" w:right="-567" w:firstLine="0"/>
        <w:jc w:val="both"/>
        <w:rPr>
          <w:rFonts w:ascii="Arial" w:hAnsi="Arial" w:cs="Arial"/>
          <w:color w:val="000000"/>
          <w:sz w:val="20"/>
          <w:szCs w:val="20"/>
        </w:rPr>
      </w:pPr>
      <w:r w:rsidRPr="00027933">
        <w:rPr>
          <w:rFonts w:ascii="Arial" w:hAnsi="Arial" w:cs="Arial"/>
          <w:color w:val="000000"/>
          <w:sz w:val="20"/>
          <w:szCs w:val="20"/>
        </w:rPr>
        <w:t>Em caso de divergência entre disposições deste Edital e de seus anexos ou demais peças que compõem o processo, prevalecerá as deste Edital.</w:t>
      </w:r>
    </w:p>
    <w:p w14:paraId="743C74F3" w14:textId="0237874F" w:rsidR="00CC6F87" w:rsidRDefault="00CC6F87" w:rsidP="00A55722">
      <w:pPr>
        <w:numPr>
          <w:ilvl w:val="1"/>
          <w:numId w:val="24"/>
        </w:numPr>
        <w:tabs>
          <w:tab w:val="left" w:pos="1134"/>
        </w:tabs>
        <w:spacing w:before="120" w:after="120" w:line="276" w:lineRule="auto"/>
        <w:ind w:left="567" w:right="-567" w:firstLine="0"/>
        <w:jc w:val="both"/>
        <w:rPr>
          <w:rFonts w:ascii="Arial" w:hAnsi="Arial" w:cs="Arial"/>
          <w:color w:val="000000"/>
          <w:sz w:val="20"/>
          <w:szCs w:val="20"/>
        </w:rPr>
      </w:pPr>
      <w:r w:rsidRPr="00027933">
        <w:rPr>
          <w:rFonts w:ascii="Arial" w:hAnsi="Arial" w:cs="Arial"/>
          <w:color w:val="000000"/>
          <w:sz w:val="20"/>
          <w:szCs w:val="20"/>
        </w:rPr>
        <w:t xml:space="preserve">O Edital está disponibilizado, na íntegra, no endereço eletrônico </w:t>
      </w:r>
      <w:r w:rsidR="00AF0EDD">
        <w:rPr>
          <w:rFonts w:ascii="Arial" w:hAnsi="Arial" w:cs="Arial"/>
          <w:color w:val="000000"/>
          <w:sz w:val="20"/>
          <w:szCs w:val="20"/>
        </w:rPr>
        <w:t>do Portal de Compras Governamentais - Comprasnet</w:t>
      </w:r>
      <w:r w:rsidRPr="00027933">
        <w:rPr>
          <w:rFonts w:ascii="Arial" w:hAnsi="Arial" w:cs="Arial"/>
          <w:color w:val="000000"/>
          <w:sz w:val="20"/>
          <w:szCs w:val="20"/>
        </w:rPr>
        <w:t xml:space="preserve"> e também poderão ser lidos e/ou obtidos no endereço</w:t>
      </w:r>
      <w:r w:rsidR="008437C3">
        <w:t xml:space="preserve">: </w:t>
      </w:r>
      <w:hyperlink r:id="rId16" w:history="1">
        <w:r w:rsidR="006E2BB4" w:rsidRPr="001762F3">
          <w:rPr>
            <w:rStyle w:val="Hyperlink"/>
          </w:rPr>
          <w:t>http://www.cogic.fiocruz.br/aviso-de-licitacao</w:t>
        </w:r>
      </w:hyperlink>
      <w:r w:rsidRPr="00027933">
        <w:rPr>
          <w:rFonts w:ascii="Arial" w:hAnsi="Arial" w:cs="Arial"/>
          <w:color w:val="000000"/>
          <w:sz w:val="20"/>
          <w:szCs w:val="20"/>
        </w:rPr>
        <w:t xml:space="preserve">, </w:t>
      </w:r>
      <w:r w:rsidR="008437C3">
        <w:rPr>
          <w:rFonts w:ascii="Arial" w:hAnsi="Arial" w:cs="Arial"/>
          <w:color w:val="000000"/>
          <w:sz w:val="20"/>
          <w:szCs w:val="20"/>
        </w:rPr>
        <w:t xml:space="preserve">e endereço: </w:t>
      </w:r>
      <w:r w:rsidR="008437C3" w:rsidRPr="008437C3">
        <w:rPr>
          <w:rFonts w:ascii="Arial" w:hAnsi="Arial" w:cs="Arial"/>
          <w:color w:val="000000"/>
          <w:sz w:val="20"/>
          <w:szCs w:val="20"/>
        </w:rPr>
        <w:t>Av. Brasil, nº 4.365, Prédio Sede da COGIC, Sl. 1</w:t>
      </w:r>
      <w:r w:rsidR="008437C3">
        <w:rPr>
          <w:rFonts w:ascii="Arial" w:hAnsi="Arial" w:cs="Arial"/>
          <w:color w:val="000000"/>
          <w:sz w:val="20"/>
          <w:szCs w:val="20"/>
        </w:rPr>
        <w:t>3</w:t>
      </w:r>
      <w:r w:rsidR="008437C3" w:rsidRPr="008437C3">
        <w:rPr>
          <w:rFonts w:ascii="Arial" w:hAnsi="Arial" w:cs="Arial"/>
          <w:color w:val="000000"/>
          <w:sz w:val="20"/>
          <w:szCs w:val="20"/>
        </w:rPr>
        <w:t xml:space="preserve"> – S</w:t>
      </w:r>
      <w:r w:rsidR="008437C3">
        <w:rPr>
          <w:rFonts w:ascii="Arial" w:hAnsi="Arial" w:cs="Arial"/>
          <w:color w:val="000000"/>
          <w:sz w:val="20"/>
          <w:szCs w:val="20"/>
        </w:rPr>
        <w:t>EGEC</w:t>
      </w:r>
      <w:r w:rsidR="008437C3" w:rsidRPr="008437C3">
        <w:rPr>
          <w:rFonts w:ascii="Arial" w:hAnsi="Arial" w:cs="Arial"/>
          <w:color w:val="000000"/>
          <w:sz w:val="20"/>
          <w:szCs w:val="20"/>
        </w:rPr>
        <w:t>, Rio de Janeiro/RJ, CEP: 21.040-900</w:t>
      </w:r>
      <w:r w:rsidR="008437C3">
        <w:rPr>
          <w:rFonts w:ascii="Arial" w:hAnsi="Arial" w:cs="Arial"/>
          <w:color w:val="000000"/>
          <w:sz w:val="20"/>
          <w:szCs w:val="20"/>
        </w:rPr>
        <w:t>,</w:t>
      </w:r>
      <w:r w:rsidR="008437C3" w:rsidRPr="008437C3">
        <w:rPr>
          <w:rFonts w:ascii="Arial" w:hAnsi="Arial" w:cs="Arial"/>
          <w:color w:val="000000"/>
          <w:sz w:val="20"/>
          <w:szCs w:val="20"/>
        </w:rPr>
        <w:t xml:space="preserve"> </w:t>
      </w:r>
      <w:r w:rsidR="008437C3">
        <w:rPr>
          <w:rFonts w:ascii="Arial" w:hAnsi="Arial" w:cs="Arial"/>
          <w:color w:val="000000"/>
          <w:sz w:val="20"/>
          <w:szCs w:val="20"/>
        </w:rPr>
        <w:t xml:space="preserve">no </w:t>
      </w:r>
      <w:r w:rsidRPr="00027933">
        <w:rPr>
          <w:rFonts w:ascii="Arial" w:hAnsi="Arial" w:cs="Arial"/>
          <w:color w:val="000000"/>
          <w:sz w:val="20"/>
          <w:szCs w:val="20"/>
        </w:rPr>
        <w:t xml:space="preserve">nos dias úteis, no horário das </w:t>
      </w:r>
      <w:r w:rsidR="006E2BB4">
        <w:rPr>
          <w:rFonts w:ascii="Arial" w:hAnsi="Arial" w:cs="Arial"/>
          <w:color w:val="000000"/>
          <w:sz w:val="20"/>
          <w:szCs w:val="20"/>
        </w:rPr>
        <w:t xml:space="preserve">09 </w:t>
      </w:r>
      <w:r w:rsidRPr="00027933">
        <w:rPr>
          <w:rFonts w:ascii="Arial" w:hAnsi="Arial" w:cs="Arial"/>
          <w:color w:val="000000"/>
          <w:sz w:val="20"/>
          <w:szCs w:val="20"/>
        </w:rPr>
        <w:t xml:space="preserve">horas às </w:t>
      </w:r>
      <w:r w:rsidR="006E2BB4">
        <w:rPr>
          <w:rFonts w:ascii="Arial" w:hAnsi="Arial" w:cs="Arial"/>
          <w:color w:val="000000"/>
          <w:sz w:val="20"/>
          <w:szCs w:val="20"/>
        </w:rPr>
        <w:t>16:00</w:t>
      </w:r>
      <w:r w:rsidRPr="00027933">
        <w:rPr>
          <w:rFonts w:ascii="Arial" w:hAnsi="Arial" w:cs="Arial"/>
          <w:color w:val="000000"/>
          <w:sz w:val="20"/>
          <w:szCs w:val="20"/>
        </w:rPr>
        <w:t xml:space="preserve"> horas, mesmo endereço e período no qual os autos do processo administrativo permanecerão com vista franqueada aos interessados.</w:t>
      </w:r>
    </w:p>
    <w:p w14:paraId="274E807F" w14:textId="09A454B8" w:rsidR="001A2704" w:rsidRDefault="001A2704" w:rsidP="001A2704">
      <w:pPr>
        <w:tabs>
          <w:tab w:val="left" w:pos="1134"/>
        </w:tabs>
        <w:spacing w:before="120" w:after="120" w:line="276" w:lineRule="auto"/>
        <w:ind w:right="-567"/>
        <w:jc w:val="both"/>
        <w:rPr>
          <w:rFonts w:ascii="Arial" w:hAnsi="Arial" w:cs="Arial"/>
          <w:color w:val="000000"/>
          <w:sz w:val="20"/>
          <w:szCs w:val="20"/>
        </w:rPr>
      </w:pPr>
    </w:p>
    <w:p w14:paraId="0052D364" w14:textId="04844DD1" w:rsidR="001A2704" w:rsidRDefault="001A2704" w:rsidP="001A2704">
      <w:pPr>
        <w:tabs>
          <w:tab w:val="left" w:pos="1134"/>
        </w:tabs>
        <w:spacing w:before="120" w:after="120" w:line="276" w:lineRule="auto"/>
        <w:ind w:right="-567"/>
        <w:jc w:val="both"/>
        <w:rPr>
          <w:rFonts w:ascii="Arial" w:hAnsi="Arial" w:cs="Arial"/>
          <w:color w:val="000000"/>
          <w:sz w:val="20"/>
          <w:szCs w:val="20"/>
        </w:rPr>
      </w:pPr>
    </w:p>
    <w:p w14:paraId="62A9FE07" w14:textId="2E83361C" w:rsidR="001A2704" w:rsidRDefault="001A2704" w:rsidP="001A2704">
      <w:pPr>
        <w:tabs>
          <w:tab w:val="left" w:pos="1134"/>
        </w:tabs>
        <w:spacing w:before="120" w:after="120" w:line="276" w:lineRule="auto"/>
        <w:ind w:right="-567"/>
        <w:jc w:val="both"/>
        <w:rPr>
          <w:rFonts w:ascii="Arial" w:hAnsi="Arial" w:cs="Arial"/>
          <w:color w:val="000000"/>
          <w:sz w:val="20"/>
          <w:szCs w:val="20"/>
        </w:rPr>
      </w:pPr>
    </w:p>
    <w:p w14:paraId="7ABFA284" w14:textId="24CA93B2" w:rsidR="001A2704" w:rsidRDefault="001A2704" w:rsidP="001A2704">
      <w:pPr>
        <w:tabs>
          <w:tab w:val="left" w:pos="1134"/>
        </w:tabs>
        <w:spacing w:before="120" w:after="120" w:line="276" w:lineRule="auto"/>
        <w:ind w:right="-567"/>
        <w:jc w:val="both"/>
        <w:rPr>
          <w:rFonts w:ascii="Arial" w:hAnsi="Arial" w:cs="Arial"/>
          <w:color w:val="000000"/>
          <w:sz w:val="20"/>
          <w:szCs w:val="20"/>
        </w:rPr>
      </w:pPr>
    </w:p>
    <w:p w14:paraId="0A90E351" w14:textId="736D511F" w:rsidR="001A2704" w:rsidRDefault="001A2704" w:rsidP="001A2704">
      <w:pPr>
        <w:tabs>
          <w:tab w:val="left" w:pos="1134"/>
        </w:tabs>
        <w:spacing w:before="120" w:after="120" w:line="276" w:lineRule="auto"/>
        <w:ind w:right="-567"/>
        <w:jc w:val="both"/>
        <w:rPr>
          <w:rFonts w:ascii="Arial" w:hAnsi="Arial" w:cs="Arial"/>
          <w:color w:val="000000"/>
          <w:sz w:val="20"/>
          <w:szCs w:val="20"/>
        </w:rPr>
      </w:pPr>
    </w:p>
    <w:p w14:paraId="43CE0307" w14:textId="51570B9E" w:rsidR="001A2704" w:rsidRDefault="001A2704" w:rsidP="001A2704">
      <w:pPr>
        <w:tabs>
          <w:tab w:val="left" w:pos="1134"/>
        </w:tabs>
        <w:spacing w:before="120" w:after="120" w:line="276" w:lineRule="auto"/>
        <w:ind w:right="-567"/>
        <w:jc w:val="both"/>
        <w:rPr>
          <w:rFonts w:ascii="Arial" w:hAnsi="Arial" w:cs="Arial"/>
          <w:color w:val="000000"/>
          <w:sz w:val="20"/>
          <w:szCs w:val="20"/>
        </w:rPr>
      </w:pPr>
    </w:p>
    <w:p w14:paraId="136591B4" w14:textId="3A93700C" w:rsidR="001A2704" w:rsidRDefault="001A2704" w:rsidP="001A2704">
      <w:pPr>
        <w:tabs>
          <w:tab w:val="left" w:pos="1134"/>
        </w:tabs>
        <w:spacing w:before="120" w:after="120" w:line="276" w:lineRule="auto"/>
        <w:ind w:right="-567"/>
        <w:jc w:val="both"/>
        <w:rPr>
          <w:rFonts w:ascii="Arial" w:hAnsi="Arial" w:cs="Arial"/>
          <w:color w:val="000000"/>
          <w:sz w:val="20"/>
          <w:szCs w:val="20"/>
        </w:rPr>
      </w:pPr>
    </w:p>
    <w:p w14:paraId="453E450A" w14:textId="00EB71D2" w:rsidR="001A2704" w:rsidRDefault="001A2704" w:rsidP="001A2704">
      <w:pPr>
        <w:tabs>
          <w:tab w:val="left" w:pos="1134"/>
        </w:tabs>
        <w:spacing w:before="120" w:after="120" w:line="276" w:lineRule="auto"/>
        <w:ind w:right="-567"/>
        <w:jc w:val="both"/>
        <w:rPr>
          <w:rFonts w:ascii="Arial" w:hAnsi="Arial" w:cs="Arial"/>
          <w:color w:val="000000"/>
          <w:sz w:val="20"/>
          <w:szCs w:val="20"/>
        </w:rPr>
      </w:pPr>
    </w:p>
    <w:p w14:paraId="4E5F7B39" w14:textId="77777777" w:rsidR="00CC6F87" w:rsidRPr="00027933" w:rsidRDefault="00CC6F87" w:rsidP="00A55722">
      <w:pPr>
        <w:numPr>
          <w:ilvl w:val="1"/>
          <w:numId w:val="24"/>
        </w:numPr>
        <w:tabs>
          <w:tab w:val="left" w:pos="1134"/>
        </w:tabs>
        <w:spacing w:before="120" w:after="120" w:line="276" w:lineRule="auto"/>
        <w:ind w:left="567" w:right="-992" w:firstLine="0"/>
        <w:jc w:val="both"/>
        <w:rPr>
          <w:rFonts w:ascii="Arial" w:hAnsi="Arial" w:cs="Arial"/>
          <w:color w:val="000000"/>
          <w:sz w:val="20"/>
          <w:szCs w:val="20"/>
        </w:rPr>
      </w:pPr>
      <w:r w:rsidRPr="00027933">
        <w:rPr>
          <w:rFonts w:ascii="Arial" w:hAnsi="Arial" w:cs="Arial"/>
          <w:color w:val="000000"/>
          <w:sz w:val="20"/>
          <w:szCs w:val="20"/>
        </w:rPr>
        <w:lastRenderedPageBreak/>
        <w:t>Integram este Edital, para todos os fins e efeitos, os seguintes anexos:</w:t>
      </w:r>
    </w:p>
    <w:p w14:paraId="0BBCBAD3" w14:textId="3A3F7F05" w:rsidR="00CA24FB" w:rsidRPr="00027933" w:rsidRDefault="00CA24FB" w:rsidP="00A55722">
      <w:pPr>
        <w:numPr>
          <w:ilvl w:val="2"/>
          <w:numId w:val="24"/>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027933">
        <w:rPr>
          <w:rFonts w:ascii="Arial" w:hAnsi="Arial" w:cs="Arial"/>
          <w:color w:val="000000"/>
          <w:sz w:val="20"/>
          <w:szCs w:val="20"/>
        </w:rPr>
        <w:t>ANEXO I - Termo de Referência</w:t>
      </w:r>
    </w:p>
    <w:p w14:paraId="48E299E2" w14:textId="5FDF57A4" w:rsidR="0006419C" w:rsidRPr="00027933" w:rsidRDefault="0006419C" w:rsidP="00A55722">
      <w:pPr>
        <w:numPr>
          <w:ilvl w:val="2"/>
          <w:numId w:val="24"/>
        </w:numPr>
        <w:spacing w:before="120" w:after="120" w:line="276" w:lineRule="auto"/>
        <w:ind w:left="2127" w:hanging="993"/>
        <w:jc w:val="both"/>
        <w:rPr>
          <w:rFonts w:ascii="Arial" w:hAnsi="Arial" w:cs="Arial"/>
          <w:color w:val="000000"/>
          <w:sz w:val="20"/>
          <w:szCs w:val="20"/>
        </w:rPr>
      </w:pPr>
      <w:r w:rsidRPr="00027933">
        <w:rPr>
          <w:rFonts w:ascii="Arial" w:hAnsi="Arial" w:cs="Arial"/>
          <w:color w:val="000000"/>
          <w:sz w:val="20"/>
          <w:szCs w:val="20"/>
        </w:rPr>
        <w:t xml:space="preserve">ANEXO II – </w:t>
      </w:r>
      <w:r w:rsidR="006E2BB4">
        <w:rPr>
          <w:rFonts w:ascii="Arial" w:hAnsi="Arial" w:cs="Arial"/>
          <w:color w:val="000000"/>
          <w:sz w:val="20"/>
          <w:szCs w:val="20"/>
        </w:rPr>
        <w:t xml:space="preserve">Planilha de formação dos </w:t>
      </w:r>
      <w:r w:rsidRPr="00027933">
        <w:rPr>
          <w:rFonts w:ascii="Arial" w:hAnsi="Arial" w:cs="Arial"/>
          <w:color w:val="000000"/>
          <w:sz w:val="20"/>
          <w:szCs w:val="20"/>
        </w:rPr>
        <w:t>de Preços.</w:t>
      </w:r>
    </w:p>
    <w:p w14:paraId="6257E3E7" w14:textId="624D2DA0" w:rsidR="00CA24FB" w:rsidRPr="00027933" w:rsidRDefault="00CA24FB" w:rsidP="00A55722">
      <w:pPr>
        <w:numPr>
          <w:ilvl w:val="2"/>
          <w:numId w:val="24"/>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027933">
        <w:rPr>
          <w:rFonts w:ascii="Arial" w:hAnsi="Arial" w:cs="Arial"/>
          <w:bCs/>
          <w:iCs/>
          <w:color w:val="000000"/>
          <w:sz w:val="20"/>
          <w:szCs w:val="20"/>
        </w:rPr>
        <w:t>ANEXO II</w:t>
      </w:r>
      <w:r w:rsidR="006E2BB4">
        <w:rPr>
          <w:rFonts w:ascii="Arial" w:hAnsi="Arial" w:cs="Arial"/>
          <w:bCs/>
          <w:iCs/>
          <w:color w:val="000000"/>
          <w:sz w:val="20"/>
          <w:szCs w:val="20"/>
        </w:rPr>
        <w:t>I</w:t>
      </w:r>
      <w:r w:rsidRPr="00027933">
        <w:rPr>
          <w:rFonts w:ascii="Arial" w:hAnsi="Arial" w:cs="Arial"/>
          <w:bCs/>
          <w:iCs/>
          <w:color w:val="000000"/>
          <w:sz w:val="20"/>
          <w:szCs w:val="20"/>
        </w:rPr>
        <w:t xml:space="preserve"> – Minuta de Termo de Contrato</w:t>
      </w:r>
      <w:r w:rsidRPr="00027933">
        <w:rPr>
          <w:rFonts w:ascii="Arial" w:hAnsi="Arial" w:cs="Arial"/>
          <w:color w:val="000000"/>
          <w:sz w:val="20"/>
          <w:szCs w:val="20"/>
        </w:rPr>
        <w:t xml:space="preserve"> </w:t>
      </w:r>
    </w:p>
    <w:p w14:paraId="60CEF80C" w14:textId="72DD3878" w:rsidR="00CA24FB" w:rsidRDefault="00CA24FB" w:rsidP="00A55722">
      <w:pPr>
        <w:numPr>
          <w:ilvl w:val="2"/>
          <w:numId w:val="24"/>
        </w:numPr>
        <w:tabs>
          <w:tab w:val="left" w:pos="1440"/>
        </w:tabs>
        <w:autoSpaceDE w:val="0"/>
        <w:snapToGrid w:val="0"/>
        <w:spacing w:before="120" w:after="120" w:line="276" w:lineRule="auto"/>
        <w:ind w:left="1134" w:firstLine="0"/>
        <w:jc w:val="both"/>
        <w:rPr>
          <w:rFonts w:ascii="Arial" w:hAnsi="Arial" w:cs="Arial"/>
          <w:iCs/>
          <w:sz w:val="20"/>
          <w:szCs w:val="20"/>
        </w:rPr>
      </w:pPr>
      <w:r w:rsidRPr="006E2BB4">
        <w:rPr>
          <w:rFonts w:ascii="Arial" w:hAnsi="Arial" w:cs="Arial"/>
          <w:iCs/>
          <w:sz w:val="20"/>
          <w:szCs w:val="20"/>
        </w:rPr>
        <w:t xml:space="preserve"> ANEXO I</w:t>
      </w:r>
      <w:r w:rsidR="006E2BB4" w:rsidRPr="006E2BB4">
        <w:rPr>
          <w:rFonts w:ascii="Arial" w:hAnsi="Arial" w:cs="Arial"/>
          <w:iCs/>
          <w:sz w:val="20"/>
          <w:szCs w:val="20"/>
        </w:rPr>
        <w:t>V</w:t>
      </w:r>
      <w:r w:rsidRPr="006E2BB4">
        <w:rPr>
          <w:rFonts w:ascii="Arial" w:hAnsi="Arial" w:cs="Arial"/>
          <w:iCs/>
          <w:sz w:val="20"/>
          <w:szCs w:val="20"/>
        </w:rPr>
        <w:t xml:space="preserve"> – </w:t>
      </w:r>
      <w:r w:rsidR="006E2BB4" w:rsidRPr="006E2BB4">
        <w:rPr>
          <w:rFonts w:ascii="Arial" w:hAnsi="Arial" w:cs="Arial"/>
          <w:iCs/>
          <w:sz w:val="20"/>
          <w:szCs w:val="20"/>
        </w:rPr>
        <w:t>Atestado de Visita</w:t>
      </w:r>
    </w:p>
    <w:p w14:paraId="2BCC591E" w14:textId="5F294FA9" w:rsidR="008C57FB" w:rsidRPr="006E2BB4" w:rsidRDefault="008C57FB" w:rsidP="00A55722">
      <w:pPr>
        <w:numPr>
          <w:ilvl w:val="2"/>
          <w:numId w:val="24"/>
        </w:numPr>
        <w:tabs>
          <w:tab w:val="left" w:pos="1440"/>
        </w:tabs>
        <w:autoSpaceDE w:val="0"/>
        <w:snapToGrid w:val="0"/>
        <w:spacing w:before="120" w:after="120" w:line="276" w:lineRule="auto"/>
        <w:ind w:left="1134" w:firstLine="0"/>
        <w:jc w:val="both"/>
        <w:rPr>
          <w:rFonts w:ascii="Arial" w:hAnsi="Arial" w:cs="Arial"/>
          <w:iCs/>
          <w:sz w:val="20"/>
          <w:szCs w:val="20"/>
        </w:rPr>
      </w:pPr>
      <w:r>
        <w:rPr>
          <w:rFonts w:ascii="Arial" w:hAnsi="Arial" w:cs="Arial"/>
          <w:iCs/>
          <w:sz w:val="20"/>
          <w:szCs w:val="20"/>
        </w:rPr>
        <w:t xml:space="preserve">ANEXO V – Proposta </w:t>
      </w:r>
      <w:r w:rsidR="00FD6D51">
        <w:rPr>
          <w:rFonts w:ascii="Arial" w:hAnsi="Arial" w:cs="Arial"/>
          <w:iCs/>
          <w:sz w:val="20"/>
          <w:szCs w:val="20"/>
        </w:rPr>
        <w:t>Pró-Forma</w:t>
      </w:r>
    </w:p>
    <w:p w14:paraId="7F0ECA1C" w14:textId="77777777" w:rsidR="00CA24FB" w:rsidRPr="00027933" w:rsidRDefault="00CA24FB" w:rsidP="00235187">
      <w:pPr>
        <w:spacing w:before="240" w:after="240" w:line="276" w:lineRule="auto"/>
        <w:ind w:right="-15" w:firstLine="709"/>
        <w:jc w:val="both"/>
        <w:rPr>
          <w:rFonts w:ascii="Arial" w:hAnsi="Arial" w:cs="Arial"/>
          <w:iCs/>
          <w:color w:val="000000"/>
          <w:sz w:val="20"/>
          <w:szCs w:val="20"/>
        </w:rPr>
      </w:pPr>
    </w:p>
    <w:p w14:paraId="756C87A2" w14:textId="7402B99D" w:rsidR="00CA24FB" w:rsidRPr="00027933" w:rsidRDefault="001A2704" w:rsidP="004E4642">
      <w:pPr>
        <w:spacing w:before="240" w:after="240" w:line="276" w:lineRule="auto"/>
        <w:ind w:left="360" w:right="-15" w:firstLine="709"/>
        <w:jc w:val="center"/>
        <w:rPr>
          <w:rFonts w:ascii="Arial" w:hAnsi="Arial" w:cs="Arial"/>
          <w:color w:val="000000"/>
          <w:sz w:val="20"/>
          <w:szCs w:val="20"/>
        </w:rPr>
      </w:pPr>
      <w:r>
        <w:rPr>
          <w:rFonts w:ascii="Arial" w:hAnsi="Arial" w:cs="Arial"/>
          <w:color w:val="000000"/>
          <w:sz w:val="20"/>
          <w:szCs w:val="20"/>
        </w:rPr>
        <w:t>Rio de Janeiro</w:t>
      </w:r>
      <w:r w:rsidR="00CA24FB" w:rsidRPr="00027933">
        <w:rPr>
          <w:rFonts w:ascii="Arial" w:hAnsi="Arial" w:cs="Arial"/>
          <w:color w:val="000000"/>
          <w:sz w:val="20"/>
          <w:szCs w:val="20"/>
        </w:rPr>
        <w:t xml:space="preserve">, </w:t>
      </w:r>
      <w:r w:rsidR="00837917">
        <w:rPr>
          <w:rFonts w:ascii="Arial" w:hAnsi="Arial" w:cs="Arial"/>
          <w:color w:val="000000"/>
          <w:sz w:val="20"/>
          <w:szCs w:val="20"/>
        </w:rPr>
        <w:t>04</w:t>
      </w:r>
      <w:r w:rsidR="00CA24FB" w:rsidRPr="00027933">
        <w:rPr>
          <w:rFonts w:ascii="Arial" w:hAnsi="Arial" w:cs="Arial"/>
          <w:color w:val="000000"/>
          <w:sz w:val="20"/>
          <w:szCs w:val="20"/>
        </w:rPr>
        <w:t xml:space="preserve"> de </w:t>
      </w:r>
      <w:r w:rsidR="00837917">
        <w:rPr>
          <w:rFonts w:ascii="Arial" w:hAnsi="Arial" w:cs="Arial"/>
          <w:color w:val="000000"/>
          <w:sz w:val="20"/>
          <w:szCs w:val="20"/>
        </w:rPr>
        <w:t>abril</w:t>
      </w:r>
      <w:r w:rsidR="00CA24FB" w:rsidRPr="00027933">
        <w:rPr>
          <w:rFonts w:ascii="Arial" w:hAnsi="Arial" w:cs="Arial"/>
          <w:color w:val="000000"/>
          <w:sz w:val="20"/>
          <w:szCs w:val="20"/>
        </w:rPr>
        <w:t xml:space="preserve"> de 20</w:t>
      </w:r>
      <w:r>
        <w:rPr>
          <w:rFonts w:ascii="Arial" w:hAnsi="Arial" w:cs="Arial"/>
          <w:color w:val="000000"/>
          <w:sz w:val="20"/>
          <w:szCs w:val="20"/>
        </w:rPr>
        <w:t>19</w:t>
      </w:r>
      <w:r w:rsidR="00CA24FB" w:rsidRPr="00027933">
        <w:rPr>
          <w:rFonts w:ascii="Arial" w:hAnsi="Arial" w:cs="Arial"/>
          <w:color w:val="000000"/>
          <w:sz w:val="20"/>
          <w:szCs w:val="20"/>
        </w:rPr>
        <w:t>.</w:t>
      </w:r>
    </w:p>
    <w:p w14:paraId="5F9C4E9B" w14:textId="77777777" w:rsidR="00CA24FB" w:rsidRPr="00027933" w:rsidRDefault="00CA24FB" w:rsidP="00235187">
      <w:pPr>
        <w:spacing w:before="240" w:after="240" w:line="276" w:lineRule="auto"/>
        <w:ind w:right="-15" w:firstLine="709"/>
        <w:jc w:val="both"/>
        <w:rPr>
          <w:rFonts w:ascii="Arial" w:hAnsi="Arial" w:cs="Arial"/>
          <w:color w:val="000000"/>
          <w:sz w:val="20"/>
          <w:szCs w:val="20"/>
        </w:rPr>
      </w:pPr>
    </w:p>
    <w:p w14:paraId="1C93DEE9" w14:textId="77777777" w:rsidR="004E4642" w:rsidRDefault="004E4642" w:rsidP="00235187">
      <w:pPr>
        <w:spacing w:before="240" w:after="240" w:line="276" w:lineRule="auto"/>
        <w:ind w:firstLine="709"/>
        <w:jc w:val="center"/>
        <w:rPr>
          <w:rFonts w:ascii="Arial" w:hAnsi="Arial" w:cs="Arial"/>
          <w:b/>
          <w:bCs/>
          <w:iCs/>
          <w:color w:val="000000"/>
          <w:sz w:val="20"/>
          <w:szCs w:val="20"/>
        </w:rPr>
      </w:pPr>
    </w:p>
    <w:p w14:paraId="0A807AC9" w14:textId="22226545" w:rsidR="00CA24FB" w:rsidRDefault="00CA24FB" w:rsidP="00235187">
      <w:pPr>
        <w:spacing w:before="240" w:after="240" w:line="276" w:lineRule="auto"/>
        <w:ind w:firstLine="709"/>
        <w:jc w:val="center"/>
        <w:rPr>
          <w:rFonts w:ascii="Arial" w:hAnsi="Arial" w:cs="Arial"/>
          <w:b/>
          <w:bCs/>
          <w:iCs/>
          <w:color w:val="000000"/>
          <w:sz w:val="20"/>
          <w:szCs w:val="20"/>
        </w:rPr>
      </w:pPr>
      <w:r w:rsidRPr="00027933">
        <w:rPr>
          <w:rFonts w:ascii="Arial" w:hAnsi="Arial" w:cs="Arial"/>
          <w:b/>
          <w:bCs/>
          <w:iCs/>
          <w:color w:val="000000"/>
          <w:sz w:val="20"/>
          <w:szCs w:val="20"/>
        </w:rPr>
        <w:t>Assinatura da autoridade competente</w:t>
      </w:r>
    </w:p>
    <w:p w14:paraId="6D823329" w14:textId="36F1A73A" w:rsidR="001A275B" w:rsidRDefault="001A275B" w:rsidP="00235187">
      <w:pPr>
        <w:spacing w:before="240" w:after="240" w:line="276" w:lineRule="auto"/>
        <w:ind w:firstLine="709"/>
        <w:jc w:val="center"/>
        <w:rPr>
          <w:rFonts w:ascii="Arial" w:hAnsi="Arial" w:cs="Arial"/>
          <w:sz w:val="20"/>
          <w:szCs w:val="20"/>
        </w:rPr>
      </w:pPr>
    </w:p>
    <w:p w14:paraId="6FA9354F" w14:textId="18416893" w:rsidR="001A275B" w:rsidRDefault="001A275B" w:rsidP="00235187">
      <w:pPr>
        <w:spacing w:before="240" w:after="240" w:line="276" w:lineRule="auto"/>
        <w:ind w:firstLine="709"/>
        <w:jc w:val="center"/>
        <w:rPr>
          <w:rFonts w:ascii="Arial" w:hAnsi="Arial" w:cs="Arial"/>
          <w:sz w:val="20"/>
          <w:szCs w:val="20"/>
        </w:rPr>
      </w:pPr>
    </w:p>
    <w:p w14:paraId="3A645742" w14:textId="77777777" w:rsidR="00107DF8" w:rsidRDefault="00107DF8" w:rsidP="00107DF8">
      <w:pPr>
        <w:spacing w:before="240" w:after="240" w:line="276" w:lineRule="auto"/>
        <w:ind w:firstLine="709"/>
        <w:jc w:val="center"/>
        <w:rPr>
          <w:rFonts w:ascii="Arial" w:hAnsi="Arial" w:cs="Arial"/>
          <w:b/>
        </w:rPr>
      </w:pPr>
    </w:p>
    <w:p w14:paraId="4CD0A867" w14:textId="77777777" w:rsidR="004E4642" w:rsidRDefault="004E4642" w:rsidP="00107DF8">
      <w:pPr>
        <w:spacing w:before="240" w:after="240" w:line="276" w:lineRule="auto"/>
        <w:ind w:firstLine="709"/>
        <w:jc w:val="center"/>
        <w:rPr>
          <w:rFonts w:ascii="Arial" w:hAnsi="Arial" w:cs="Arial"/>
          <w:b/>
        </w:rPr>
      </w:pPr>
    </w:p>
    <w:p w14:paraId="5CD54E37" w14:textId="77777777" w:rsidR="004E4642" w:rsidRDefault="004E4642" w:rsidP="00107DF8">
      <w:pPr>
        <w:spacing w:before="240" w:after="240" w:line="276" w:lineRule="auto"/>
        <w:ind w:firstLine="709"/>
        <w:jc w:val="center"/>
        <w:rPr>
          <w:rFonts w:ascii="Arial" w:hAnsi="Arial" w:cs="Arial"/>
          <w:b/>
        </w:rPr>
      </w:pPr>
    </w:p>
    <w:p w14:paraId="2366E1EE" w14:textId="77777777" w:rsidR="004E4642" w:rsidRDefault="004E4642" w:rsidP="00107DF8">
      <w:pPr>
        <w:spacing w:before="240" w:after="240" w:line="276" w:lineRule="auto"/>
        <w:ind w:firstLine="709"/>
        <w:jc w:val="center"/>
        <w:rPr>
          <w:rFonts w:ascii="Arial" w:hAnsi="Arial" w:cs="Arial"/>
          <w:b/>
        </w:rPr>
      </w:pPr>
    </w:p>
    <w:p w14:paraId="4937B211" w14:textId="77777777" w:rsidR="004E4642" w:rsidRDefault="004E4642" w:rsidP="00107DF8">
      <w:pPr>
        <w:spacing w:before="240" w:after="240" w:line="276" w:lineRule="auto"/>
        <w:ind w:firstLine="709"/>
        <w:jc w:val="center"/>
        <w:rPr>
          <w:rFonts w:ascii="Arial" w:hAnsi="Arial" w:cs="Arial"/>
          <w:b/>
        </w:rPr>
      </w:pPr>
    </w:p>
    <w:p w14:paraId="201C9014" w14:textId="77777777" w:rsidR="004E4642" w:rsidRDefault="004E4642" w:rsidP="00107DF8">
      <w:pPr>
        <w:spacing w:before="240" w:after="240" w:line="276" w:lineRule="auto"/>
        <w:ind w:firstLine="709"/>
        <w:jc w:val="center"/>
        <w:rPr>
          <w:rFonts w:ascii="Arial" w:hAnsi="Arial" w:cs="Arial"/>
          <w:b/>
        </w:rPr>
      </w:pPr>
    </w:p>
    <w:p w14:paraId="0344EAD6" w14:textId="77777777" w:rsidR="004E4642" w:rsidRDefault="004E4642" w:rsidP="00107DF8">
      <w:pPr>
        <w:spacing w:before="240" w:after="240" w:line="276" w:lineRule="auto"/>
        <w:ind w:firstLine="709"/>
        <w:jc w:val="center"/>
        <w:rPr>
          <w:rFonts w:ascii="Arial" w:hAnsi="Arial" w:cs="Arial"/>
          <w:b/>
        </w:rPr>
      </w:pPr>
    </w:p>
    <w:p w14:paraId="249A78DD" w14:textId="77777777" w:rsidR="004E4642" w:rsidRDefault="004E4642" w:rsidP="00107DF8">
      <w:pPr>
        <w:spacing w:before="240" w:after="240" w:line="276" w:lineRule="auto"/>
        <w:ind w:firstLine="709"/>
        <w:jc w:val="center"/>
        <w:rPr>
          <w:rFonts w:ascii="Arial" w:hAnsi="Arial" w:cs="Arial"/>
          <w:b/>
        </w:rPr>
      </w:pPr>
    </w:p>
    <w:p w14:paraId="1C86E204" w14:textId="77777777" w:rsidR="004E4642" w:rsidRDefault="004E4642" w:rsidP="00107DF8">
      <w:pPr>
        <w:spacing w:before="240" w:after="240" w:line="276" w:lineRule="auto"/>
        <w:ind w:firstLine="709"/>
        <w:jc w:val="center"/>
        <w:rPr>
          <w:rFonts w:ascii="Arial" w:hAnsi="Arial" w:cs="Arial"/>
          <w:b/>
        </w:rPr>
      </w:pPr>
    </w:p>
    <w:p w14:paraId="007630FE" w14:textId="77777777" w:rsidR="004E4642" w:rsidRDefault="004E4642" w:rsidP="00107DF8">
      <w:pPr>
        <w:spacing w:before="240" w:after="240" w:line="276" w:lineRule="auto"/>
        <w:ind w:firstLine="709"/>
        <w:jc w:val="center"/>
        <w:rPr>
          <w:rFonts w:ascii="Arial" w:hAnsi="Arial" w:cs="Arial"/>
          <w:b/>
        </w:rPr>
      </w:pPr>
    </w:p>
    <w:p w14:paraId="71F6735F" w14:textId="77777777" w:rsidR="004E4642" w:rsidRDefault="004E4642" w:rsidP="00107DF8">
      <w:pPr>
        <w:spacing w:before="240" w:after="240" w:line="276" w:lineRule="auto"/>
        <w:ind w:firstLine="709"/>
        <w:jc w:val="center"/>
        <w:rPr>
          <w:rFonts w:ascii="Arial" w:hAnsi="Arial" w:cs="Arial"/>
          <w:b/>
        </w:rPr>
      </w:pPr>
    </w:p>
    <w:p w14:paraId="379349B7" w14:textId="77777777" w:rsidR="004E4642" w:rsidRDefault="004E4642" w:rsidP="00107DF8">
      <w:pPr>
        <w:spacing w:before="240" w:after="240" w:line="276" w:lineRule="auto"/>
        <w:ind w:firstLine="709"/>
        <w:jc w:val="center"/>
        <w:rPr>
          <w:rFonts w:ascii="Arial" w:hAnsi="Arial" w:cs="Arial"/>
          <w:b/>
        </w:rPr>
      </w:pPr>
    </w:p>
    <w:p w14:paraId="4A0C75EF" w14:textId="77777777" w:rsidR="004E4642" w:rsidRDefault="004E4642" w:rsidP="00107DF8">
      <w:pPr>
        <w:spacing w:before="240" w:after="240" w:line="276" w:lineRule="auto"/>
        <w:ind w:firstLine="709"/>
        <w:jc w:val="center"/>
        <w:rPr>
          <w:rFonts w:ascii="Arial" w:hAnsi="Arial" w:cs="Arial"/>
          <w:b/>
        </w:rPr>
      </w:pPr>
    </w:p>
    <w:p w14:paraId="20559B28" w14:textId="46B4BC8F" w:rsidR="001E7640" w:rsidRDefault="001E7640" w:rsidP="004E4642">
      <w:pPr>
        <w:spacing w:before="240" w:after="240" w:line="276" w:lineRule="auto"/>
        <w:ind w:firstLine="709"/>
        <w:jc w:val="center"/>
        <w:rPr>
          <w:rFonts w:ascii="Arial" w:hAnsi="Arial" w:cs="Arial"/>
          <w:b/>
        </w:rPr>
      </w:pPr>
      <w:r w:rsidRPr="00107DF8">
        <w:rPr>
          <w:rFonts w:ascii="Arial" w:hAnsi="Arial" w:cs="Arial"/>
          <w:b/>
        </w:rPr>
        <w:lastRenderedPageBreak/>
        <w:t>ANEXO I</w:t>
      </w:r>
    </w:p>
    <w:p w14:paraId="3EB6EFD3" w14:textId="77777777" w:rsidR="00B47D46" w:rsidRPr="00717E73" w:rsidRDefault="00B47D46" w:rsidP="00B47D46">
      <w:pPr>
        <w:autoSpaceDE w:val="0"/>
        <w:autoSpaceDN w:val="0"/>
        <w:adjustRightInd w:val="0"/>
        <w:spacing w:after="120"/>
        <w:rPr>
          <w:rFonts w:ascii="Algerian" w:eastAsia="Batang" w:hAnsi="Algerian" w:cs="Algerian"/>
          <w:b/>
          <w:bCs/>
          <w:sz w:val="80"/>
          <w:szCs w:val="80"/>
        </w:rPr>
      </w:pPr>
    </w:p>
    <w:p w14:paraId="0B1B3671" w14:textId="77777777" w:rsidR="00B47D46" w:rsidRPr="006D3199" w:rsidRDefault="00B47D46" w:rsidP="00B47D46">
      <w:pPr>
        <w:autoSpaceDE w:val="0"/>
        <w:autoSpaceDN w:val="0"/>
        <w:adjustRightInd w:val="0"/>
        <w:spacing w:after="120"/>
        <w:jc w:val="center"/>
        <w:rPr>
          <w:rFonts w:ascii="Arial" w:hAnsi="Arial" w:cs="Arial"/>
          <w:b/>
          <w:bCs/>
        </w:rPr>
      </w:pPr>
      <w:r w:rsidRPr="006D3199">
        <w:rPr>
          <w:rFonts w:ascii="Arial" w:hAnsi="Arial" w:cs="Arial"/>
          <w:b/>
          <w:bCs/>
        </w:rPr>
        <w:t>TERMO DE REFERÊNCIA</w:t>
      </w:r>
    </w:p>
    <w:p w14:paraId="2E0436CA" w14:textId="77777777" w:rsidR="00B47D46" w:rsidRDefault="00B47D46" w:rsidP="00B47D46">
      <w:pPr>
        <w:autoSpaceDE w:val="0"/>
        <w:autoSpaceDN w:val="0"/>
        <w:adjustRightInd w:val="0"/>
        <w:spacing w:after="120"/>
        <w:jc w:val="center"/>
        <w:rPr>
          <w:rFonts w:ascii="Arial" w:hAnsi="Arial" w:cs="Arial"/>
          <w:b/>
          <w:bCs/>
        </w:rPr>
      </w:pPr>
    </w:p>
    <w:p w14:paraId="72B69D86" w14:textId="77777777" w:rsidR="00B47D46" w:rsidRDefault="00B47D46" w:rsidP="00B47D46">
      <w:pPr>
        <w:autoSpaceDE w:val="0"/>
        <w:autoSpaceDN w:val="0"/>
        <w:adjustRightInd w:val="0"/>
        <w:spacing w:after="120"/>
        <w:jc w:val="center"/>
        <w:rPr>
          <w:rFonts w:ascii="Arial" w:hAnsi="Arial" w:cs="Arial"/>
          <w:b/>
          <w:bCs/>
        </w:rPr>
      </w:pPr>
    </w:p>
    <w:p w14:paraId="62C61C15" w14:textId="77777777" w:rsidR="00B47D46" w:rsidRPr="006D3199" w:rsidRDefault="00B47D46" w:rsidP="00B47D46">
      <w:pPr>
        <w:autoSpaceDE w:val="0"/>
        <w:autoSpaceDN w:val="0"/>
        <w:adjustRightInd w:val="0"/>
        <w:spacing w:after="120"/>
        <w:jc w:val="center"/>
        <w:rPr>
          <w:rFonts w:ascii="Arial" w:hAnsi="Arial" w:cs="Arial"/>
          <w:b/>
          <w:bCs/>
        </w:rPr>
      </w:pPr>
    </w:p>
    <w:p w14:paraId="65303BF3" w14:textId="77777777" w:rsidR="00B47D46" w:rsidRPr="006D3199" w:rsidRDefault="00B47D46" w:rsidP="00B47D46">
      <w:pPr>
        <w:autoSpaceDE w:val="0"/>
        <w:autoSpaceDN w:val="0"/>
        <w:adjustRightInd w:val="0"/>
        <w:spacing w:after="120"/>
        <w:jc w:val="center"/>
        <w:rPr>
          <w:rFonts w:ascii="Arial" w:hAnsi="Arial" w:cs="Arial"/>
          <w:b/>
          <w:bCs/>
        </w:rPr>
      </w:pPr>
      <w:r>
        <w:rPr>
          <w:rFonts w:ascii="Arial" w:hAnsi="Arial" w:cs="Arial"/>
          <w:b/>
          <w:bCs/>
        </w:rPr>
        <w:t>CONTRATAÇÃO DE EMPRESA ESPECIALIZADA EM ADMINISTRAÇÃO E GERENCIAMENTO DE FROTA, PARA IMPLEMENTAÇÃO E OPERAÇÃO DE UM SISTEMA DE ABASTECIMENTO DE COMBUSTÍVEL (ETANOL, GASOLINA COMUM, DIESEL, DIESEL S10 E ADITIVO ARLA 32) DOS VEÍCULOS AUTOMOTORES DA FROTA DA FUNDAÇÃO OSWALDO CRUZ, ATRAVÉS DE CARTÕES ELETRÔNICOS, EM REDE DE POSTOS DE ABASTECIMENTO DE COMBUSTÍVEL.</w:t>
      </w:r>
    </w:p>
    <w:p w14:paraId="0678CFD1" w14:textId="77777777" w:rsidR="00B47D46" w:rsidRPr="006D3199" w:rsidRDefault="00B47D46" w:rsidP="00B47D46">
      <w:pPr>
        <w:autoSpaceDE w:val="0"/>
        <w:autoSpaceDN w:val="0"/>
        <w:adjustRightInd w:val="0"/>
        <w:spacing w:after="120"/>
        <w:jc w:val="center"/>
        <w:rPr>
          <w:rFonts w:ascii="Arial" w:hAnsi="Arial" w:cs="Arial"/>
          <w:b/>
          <w:bCs/>
        </w:rPr>
      </w:pPr>
    </w:p>
    <w:p w14:paraId="63C94609" w14:textId="77777777" w:rsidR="00B47D46" w:rsidRPr="006D3199" w:rsidRDefault="00B47D46" w:rsidP="00B47D46">
      <w:pPr>
        <w:autoSpaceDE w:val="0"/>
        <w:autoSpaceDN w:val="0"/>
        <w:adjustRightInd w:val="0"/>
        <w:spacing w:after="120"/>
        <w:jc w:val="center"/>
        <w:rPr>
          <w:rFonts w:ascii="Arial" w:hAnsi="Arial" w:cs="Arial"/>
          <w:b/>
          <w:bCs/>
        </w:rPr>
      </w:pPr>
    </w:p>
    <w:p w14:paraId="3B90C18E" w14:textId="77777777" w:rsidR="00B47D46" w:rsidRDefault="00B47D46" w:rsidP="00B47D46">
      <w:pPr>
        <w:autoSpaceDE w:val="0"/>
        <w:autoSpaceDN w:val="0"/>
        <w:adjustRightInd w:val="0"/>
        <w:spacing w:after="120"/>
        <w:jc w:val="center"/>
        <w:rPr>
          <w:rFonts w:ascii="Arial" w:hAnsi="Arial" w:cs="Arial"/>
          <w:b/>
          <w:bCs/>
        </w:rPr>
      </w:pPr>
    </w:p>
    <w:p w14:paraId="3B5E28D9" w14:textId="77777777" w:rsidR="00B47D46" w:rsidRDefault="00B47D46" w:rsidP="00B47D46">
      <w:pPr>
        <w:autoSpaceDE w:val="0"/>
        <w:autoSpaceDN w:val="0"/>
        <w:adjustRightInd w:val="0"/>
        <w:spacing w:after="120"/>
        <w:jc w:val="center"/>
        <w:rPr>
          <w:rFonts w:ascii="Arial" w:hAnsi="Arial" w:cs="Arial"/>
          <w:b/>
          <w:bCs/>
        </w:rPr>
      </w:pPr>
    </w:p>
    <w:p w14:paraId="2651D284" w14:textId="77777777" w:rsidR="00B47D46" w:rsidRDefault="00B47D46" w:rsidP="00B47D46">
      <w:pPr>
        <w:autoSpaceDE w:val="0"/>
        <w:autoSpaceDN w:val="0"/>
        <w:adjustRightInd w:val="0"/>
        <w:spacing w:after="120"/>
        <w:jc w:val="center"/>
        <w:rPr>
          <w:rFonts w:ascii="Arial" w:hAnsi="Arial" w:cs="Arial"/>
          <w:b/>
          <w:bCs/>
        </w:rPr>
      </w:pPr>
    </w:p>
    <w:p w14:paraId="2C05E8F2" w14:textId="77777777" w:rsidR="00B47D46" w:rsidRPr="006D3199" w:rsidRDefault="00B47D46" w:rsidP="00B47D46">
      <w:pPr>
        <w:autoSpaceDE w:val="0"/>
        <w:autoSpaceDN w:val="0"/>
        <w:adjustRightInd w:val="0"/>
        <w:spacing w:after="120"/>
        <w:jc w:val="center"/>
        <w:rPr>
          <w:rFonts w:ascii="Arial" w:hAnsi="Arial" w:cs="Arial"/>
          <w:b/>
          <w:bCs/>
        </w:rPr>
      </w:pPr>
    </w:p>
    <w:p w14:paraId="79C66154" w14:textId="77777777" w:rsidR="00B47D46" w:rsidRPr="006D3199" w:rsidRDefault="00B47D46" w:rsidP="00B47D46">
      <w:pPr>
        <w:autoSpaceDE w:val="0"/>
        <w:autoSpaceDN w:val="0"/>
        <w:adjustRightInd w:val="0"/>
        <w:spacing w:after="120"/>
        <w:jc w:val="center"/>
        <w:rPr>
          <w:rFonts w:ascii="Arial" w:hAnsi="Arial" w:cs="Arial"/>
          <w:b/>
          <w:bCs/>
        </w:rPr>
      </w:pPr>
    </w:p>
    <w:p w14:paraId="4A90D66A" w14:textId="77777777" w:rsidR="00B47D46" w:rsidRPr="006D3199" w:rsidRDefault="00B47D46" w:rsidP="00B47D46">
      <w:pPr>
        <w:autoSpaceDE w:val="0"/>
        <w:autoSpaceDN w:val="0"/>
        <w:adjustRightInd w:val="0"/>
        <w:spacing w:after="120"/>
        <w:jc w:val="center"/>
        <w:rPr>
          <w:rFonts w:ascii="Arial" w:hAnsi="Arial" w:cs="Arial"/>
          <w:b/>
          <w:bCs/>
        </w:rPr>
      </w:pPr>
      <w:r>
        <w:rPr>
          <w:rFonts w:ascii="Arial" w:eastAsia="Batang" w:hAnsi="Arial" w:cs="Arial"/>
          <w:b/>
          <w:bCs/>
        </w:rPr>
        <w:t>ABRIL</w:t>
      </w:r>
      <w:r w:rsidRPr="006D3199">
        <w:rPr>
          <w:rFonts w:ascii="Arial" w:eastAsia="Batang" w:hAnsi="Arial" w:cs="Arial"/>
          <w:b/>
          <w:bCs/>
        </w:rPr>
        <w:t xml:space="preserve"> 2019</w:t>
      </w:r>
    </w:p>
    <w:p w14:paraId="317E86F0" w14:textId="77777777" w:rsidR="00B47D46" w:rsidRPr="006D3199" w:rsidRDefault="00B47D46" w:rsidP="00B47D46">
      <w:pPr>
        <w:autoSpaceDE w:val="0"/>
        <w:autoSpaceDN w:val="0"/>
        <w:adjustRightInd w:val="0"/>
        <w:spacing w:after="120"/>
        <w:jc w:val="center"/>
        <w:rPr>
          <w:rFonts w:ascii="Arial" w:eastAsia="Batang" w:hAnsi="Arial" w:cs="Arial"/>
          <w:b/>
          <w:bCs/>
        </w:rPr>
      </w:pPr>
    </w:p>
    <w:p w14:paraId="5E0B6447" w14:textId="77777777" w:rsidR="00B47D46" w:rsidRDefault="00B47D46" w:rsidP="00B47D46">
      <w:pPr>
        <w:autoSpaceDE w:val="0"/>
        <w:autoSpaceDN w:val="0"/>
        <w:adjustRightInd w:val="0"/>
        <w:spacing w:after="120"/>
        <w:jc w:val="center"/>
        <w:rPr>
          <w:rFonts w:ascii="Arial" w:eastAsia="Batang" w:hAnsi="Arial" w:cs="Arial"/>
          <w:b/>
          <w:bCs/>
        </w:rPr>
      </w:pPr>
    </w:p>
    <w:p w14:paraId="7612CF62" w14:textId="77777777" w:rsidR="00B47D46" w:rsidRDefault="00B47D46" w:rsidP="00B47D46">
      <w:pPr>
        <w:autoSpaceDE w:val="0"/>
        <w:autoSpaceDN w:val="0"/>
        <w:adjustRightInd w:val="0"/>
        <w:spacing w:after="120"/>
        <w:jc w:val="center"/>
        <w:rPr>
          <w:rFonts w:ascii="Arial" w:eastAsia="Batang" w:hAnsi="Arial" w:cs="Arial"/>
          <w:b/>
          <w:bCs/>
        </w:rPr>
      </w:pPr>
    </w:p>
    <w:p w14:paraId="4AAAC967" w14:textId="77777777" w:rsidR="00B47D46" w:rsidRDefault="00B47D46" w:rsidP="00B47D46">
      <w:pPr>
        <w:autoSpaceDE w:val="0"/>
        <w:autoSpaceDN w:val="0"/>
        <w:adjustRightInd w:val="0"/>
        <w:spacing w:after="120"/>
        <w:jc w:val="center"/>
        <w:rPr>
          <w:rFonts w:ascii="Arial" w:eastAsia="Batang" w:hAnsi="Arial" w:cs="Arial"/>
          <w:b/>
          <w:bCs/>
        </w:rPr>
      </w:pPr>
    </w:p>
    <w:p w14:paraId="14FD565A" w14:textId="77777777" w:rsidR="00B47D46" w:rsidRDefault="00B47D46" w:rsidP="00B47D46">
      <w:pPr>
        <w:autoSpaceDE w:val="0"/>
        <w:autoSpaceDN w:val="0"/>
        <w:adjustRightInd w:val="0"/>
        <w:spacing w:after="120"/>
        <w:jc w:val="center"/>
        <w:rPr>
          <w:rFonts w:ascii="Arial" w:eastAsia="Batang" w:hAnsi="Arial" w:cs="Arial"/>
          <w:b/>
          <w:bCs/>
        </w:rPr>
      </w:pPr>
    </w:p>
    <w:p w14:paraId="55E67DAE" w14:textId="77777777" w:rsidR="00B47D46" w:rsidRPr="006D3199" w:rsidRDefault="00B47D46" w:rsidP="00B47D46">
      <w:pPr>
        <w:autoSpaceDE w:val="0"/>
        <w:autoSpaceDN w:val="0"/>
        <w:adjustRightInd w:val="0"/>
        <w:spacing w:after="120"/>
        <w:jc w:val="center"/>
        <w:rPr>
          <w:rFonts w:ascii="Arial" w:eastAsia="Batang" w:hAnsi="Arial" w:cs="Arial"/>
          <w:b/>
          <w:bCs/>
        </w:rPr>
      </w:pPr>
    </w:p>
    <w:p w14:paraId="067064E4" w14:textId="77777777" w:rsidR="00B47D46" w:rsidRPr="006D3199" w:rsidRDefault="00B47D46" w:rsidP="00B47D46">
      <w:pPr>
        <w:autoSpaceDE w:val="0"/>
        <w:autoSpaceDN w:val="0"/>
        <w:adjustRightInd w:val="0"/>
        <w:spacing w:after="120"/>
        <w:jc w:val="center"/>
        <w:rPr>
          <w:rFonts w:ascii="Arial" w:eastAsia="Batang" w:hAnsi="Arial" w:cs="Arial"/>
          <w:b/>
          <w:bCs/>
        </w:rPr>
      </w:pPr>
    </w:p>
    <w:p w14:paraId="20DB28CA" w14:textId="77777777" w:rsidR="00B47D46" w:rsidRPr="006D3199" w:rsidRDefault="00B47D46" w:rsidP="00B47D46">
      <w:pPr>
        <w:jc w:val="center"/>
        <w:rPr>
          <w:rFonts w:ascii="Arial" w:hAnsi="Arial" w:cs="Arial"/>
          <w:b/>
          <w:bCs/>
        </w:rPr>
      </w:pPr>
    </w:p>
    <w:p w14:paraId="12B89C6F" w14:textId="77777777" w:rsidR="00B47D46" w:rsidRPr="006D3199" w:rsidRDefault="00B47D46" w:rsidP="00B47D46">
      <w:pPr>
        <w:jc w:val="center"/>
        <w:rPr>
          <w:rFonts w:ascii="Arial" w:hAnsi="Arial" w:cs="Arial"/>
          <w:b/>
          <w:bCs/>
        </w:rPr>
      </w:pPr>
    </w:p>
    <w:p w14:paraId="4F561A00" w14:textId="77777777" w:rsidR="00B47D46" w:rsidRPr="006D3199" w:rsidRDefault="00B47D46" w:rsidP="00B47D46">
      <w:pPr>
        <w:jc w:val="center"/>
        <w:rPr>
          <w:rFonts w:ascii="Arial" w:hAnsi="Arial" w:cs="Arial"/>
          <w:b/>
          <w:bCs/>
        </w:rPr>
      </w:pPr>
      <w:r>
        <w:rPr>
          <w:rFonts w:ascii="Arial" w:hAnsi="Arial" w:cs="Arial"/>
          <w:b/>
          <w:bCs/>
        </w:rPr>
        <w:t>João Batista Figueiredo</w:t>
      </w:r>
    </w:p>
    <w:p w14:paraId="35305D60" w14:textId="77777777" w:rsidR="00B47D46" w:rsidRPr="006D3199" w:rsidRDefault="00B47D46" w:rsidP="00B47D46">
      <w:pPr>
        <w:jc w:val="center"/>
        <w:rPr>
          <w:rFonts w:ascii="Arial" w:hAnsi="Arial" w:cs="Arial"/>
          <w:b/>
          <w:bCs/>
        </w:rPr>
      </w:pPr>
      <w:r w:rsidRPr="006D3199">
        <w:rPr>
          <w:rFonts w:ascii="Arial" w:hAnsi="Arial" w:cs="Arial"/>
          <w:b/>
          <w:bCs/>
        </w:rPr>
        <w:t>Serviço de</w:t>
      </w:r>
      <w:r>
        <w:rPr>
          <w:rFonts w:ascii="Arial" w:hAnsi="Arial" w:cs="Arial"/>
          <w:b/>
          <w:bCs/>
        </w:rPr>
        <w:t xml:space="preserve"> Gestão de</w:t>
      </w:r>
      <w:r w:rsidRPr="006D3199">
        <w:rPr>
          <w:rFonts w:ascii="Arial" w:hAnsi="Arial" w:cs="Arial"/>
          <w:b/>
          <w:bCs/>
        </w:rPr>
        <w:t xml:space="preserve"> Transporte</w:t>
      </w:r>
    </w:p>
    <w:p w14:paraId="1B7AEA85" w14:textId="77777777" w:rsidR="00B47D46" w:rsidRDefault="00B47D46" w:rsidP="00B47D46">
      <w:pPr>
        <w:jc w:val="center"/>
        <w:rPr>
          <w:rFonts w:ascii="Arial" w:hAnsi="Arial" w:cs="Arial"/>
          <w:b/>
          <w:bCs/>
        </w:rPr>
      </w:pPr>
      <w:r w:rsidRPr="006D3199">
        <w:rPr>
          <w:rFonts w:ascii="Arial" w:hAnsi="Arial" w:cs="Arial"/>
          <w:b/>
          <w:bCs/>
        </w:rPr>
        <w:t>SEGETRANS/DSG/COGIC/FIOCRUZ</w:t>
      </w:r>
    </w:p>
    <w:p w14:paraId="55839E19" w14:textId="77777777" w:rsidR="00B47D46" w:rsidRDefault="00B47D46" w:rsidP="00B47D46">
      <w:pPr>
        <w:jc w:val="center"/>
        <w:rPr>
          <w:rFonts w:ascii="Arial" w:hAnsi="Arial" w:cs="Arial"/>
          <w:b/>
          <w:bCs/>
        </w:rPr>
      </w:pPr>
    </w:p>
    <w:p w14:paraId="3554FE3F" w14:textId="77777777" w:rsidR="00B47D46" w:rsidRPr="00B93002" w:rsidRDefault="00B47D46" w:rsidP="00B47D46">
      <w:pPr>
        <w:shd w:val="clear" w:color="auto" w:fill="FFFFFF"/>
        <w:jc w:val="both"/>
        <w:rPr>
          <w:rFonts w:ascii="Arial" w:eastAsia="Times New Roman" w:hAnsi="Arial" w:cs="Arial"/>
          <w:b/>
          <w:sz w:val="20"/>
          <w:szCs w:val="20"/>
        </w:rPr>
      </w:pPr>
      <w:r w:rsidRPr="00B93002">
        <w:rPr>
          <w:rFonts w:ascii="Arial" w:eastAsia="Times New Roman" w:hAnsi="Arial" w:cs="Arial"/>
          <w:b/>
          <w:sz w:val="20"/>
          <w:szCs w:val="20"/>
        </w:rPr>
        <w:lastRenderedPageBreak/>
        <w:t>PROCESSO Nº 25389.100054/2018-25</w:t>
      </w:r>
    </w:p>
    <w:p w14:paraId="18AA9693" w14:textId="77777777" w:rsidR="00B47D46" w:rsidRPr="006D3199" w:rsidRDefault="00B47D46" w:rsidP="00B47D46">
      <w:pPr>
        <w:shd w:val="clear" w:color="auto" w:fill="FFFFFF"/>
        <w:jc w:val="both"/>
        <w:rPr>
          <w:rFonts w:ascii="Arial" w:eastAsia="Times New Roman" w:hAnsi="Arial" w:cs="Arial"/>
        </w:rPr>
      </w:pPr>
    </w:p>
    <w:p w14:paraId="635F3727" w14:textId="77777777" w:rsidR="00B47D46" w:rsidRPr="006D3199" w:rsidRDefault="00B47D46" w:rsidP="00B47D46">
      <w:pPr>
        <w:shd w:val="clear" w:color="auto" w:fill="FFFFFF"/>
        <w:jc w:val="both"/>
        <w:rPr>
          <w:rFonts w:ascii="Arial" w:hAnsi="Arial" w:cs="Arial"/>
          <w:b/>
          <w:bCs/>
        </w:rPr>
      </w:pPr>
      <w:r w:rsidRPr="006D3199">
        <w:rPr>
          <w:rFonts w:ascii="Arial" w:hAnsi="Arial" w:cs="Arial"/>
          <w:b/>
          <w:bCs/>
        </w:rPr>
        <w:t>1 - DO OBJETO</w:t>
      </w:r>
    </w:p>
    <w:p w14:paraId="56D3C462" w14:textId="77777777" w:rsidR="00B47D46" w:rsidRPr="006D3199" w:rsidRDefault="00B47D46" w:rsidP="00B47D46">
      <w:pPr>
        <w:shd w:val="clear" w:color="auto" w:fill="FFFFFF"/>
        <w:autoSpaceDE w:val="0"/>
        <w:autoSpaceDN w:val="0"/>
        <w:adjustRightInd w:val="0"/>
        <w:spacing w:after="120"/>
        <w:jc w:val="both"/>
        <w:rPr>
          <w:rFonts w:ascii="Arial" w:hAnsi="Arial" w:cs="Arial"/>
        </w:rPr>
      </w:pPr>
      <w:r w:rsidRPr="006D3199">
        <w:rPr>
          <w:rFonts w:ascii="Arial" w:hAnsi="Arial" w:cs="Arial"/>
        </w:rPr>
        <w:t xml:space="preserve">1.1. Contratação </w:t>
      </w:r>
      <w:bookmarkStart w:id="0" w:name="_Hlk858665"/>
      <w:r w:rsidRPr="006D3199">
        <w:rPr>
          <w:rFonts w:ascii="Arial" w:hAnsi="Arial" w:cs="Arial"/>
        </w:rPr>
        <w:t xml:space="preserve">de </w:t>
      </w:r>
      <w:r>
        <w:rPr>
          <w:rFonts w:ascii="Arial" w:hAnsi="Arial" w:cs="Arial"/>
        </w:rPr>
        <w:t xml:space="preserve">empresa especializada em administração e gerenciamento de frota, para implementação e operação de um sistema de abastecimento de combustível (etanol, gasolina comum, diesel, diesel S10 e aditivo </w:t>
      </w:r>
      <w:proofErr w:type="spellStart"/>
      <w:r>
        <w:rPr>
          <w:rFonts w:ascii="Arial" w:hAnsi="Arial" w:cs="Arial"/>
        </w:rPr>
        <w:t>arla</w:t>
      </w:r>
      <w:proofErr w:type="spellEnd"/>
      <w:r>
        <w:rPr>
          <w:rFonts w:ascii="Arial" w:hAnsi="Arial" w:cs="Arial"/>
        </w:rPr>
        <w:t xml:space="preserve"> 32) dos veículos automotores da frota da Fundação Oswaldo Cruz / RJ, através de cartões eletrônicos, em rede de postos de abastecimento de combustível</w:t>
      </w:r>
      <w:r w:rsidRPr="006D3199">
        <w:rPr>
          <w:rFonts w:ascii="Arial" w:hAnsi="Arial" w:cs="Arial"/>
        </w:rPr>
        <w:t xml:space="preserve"> em todo o território nacional, conforme condições, quantidades e exigências estabelecidas neste instrumento</w:t>
      </w:r>
      <w:r>
        <w:rPr>
          <w:rFonts w:ascii="Arial" w:hAnsi="Arial" w:cs="Arial"/>
        </w:rPr>
        <w:t>.</w:t>
      </w:r>
      <w:bookmarkEnd w:id="0"/>
    </w:p>
    <w:tbl>
      <w:tblPr>
        <w:tblW w:w="8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4"/>
        <w:gridCol w:w="451"/>
        <w:gridCol w:w="2127"/>
        <w:gridCol w:w="1110"/>
        <w:gridCol w:w="1276"/>
        <w:gridCol w:w="1303"/>
        <w:gridCol w:w="1759"/>
      </w:tblGrid>
      <w:tr w:rsidR="007A01AB" w14:paraId="0AC16995" w14:textId="77777777" w:rsidTr="007A01AB">
        <w:trPr>
          <w:trHeight w:val="904"/>
          <w:jc w:val="center"/>
        </w:trPr>
        <w:tc>
          <w:tcPr>
            <w:tcW w:w="884" w:type="dxa"/>
            <w:vMerge w:val="restart"/>
            <w:tcBorders>
              <w:top w:val="single" w:sz="4" w:space="0" w:color="000000"/>
              <w:left w:val="single" w:sz="4" w:space="0" w:color="000000"/>
              <w:bottom w:val="single" w:sz="4" w:space="0" w:color="000000"/>
              <w:right w:val="single" w:sz="4" w:space="0" w:color="000000"/>
            </w:tcBorders>
            <w:vAlign w:val="center"/>
            <w:hideMark/>
          </w:tcPr>
          <w:p w14:paraId="3ECB9059" w14:textId="77777777" w:rsidR="007A01AB" w:rsidRDefault="007A01AB">
            <w:pPr>
              <w:widowControl w:val="0"/>
              <w:shd w:val="clear" w:color="auto" w:fill="FFFFFF"/>
              <w:suppressAutoHyphens/>
              <w:spacing w:after="120"/>
              <w:jc w:val="center"/>
              <w:rPr>
                <w:rFonts w:ascii="Arial" w:hAnsi="Arial" w:cs="Arial"/>
                <w:color w:val="000000"/>
                <w:sz w:val="18"/>
                <w:szCs w:val="18"/>
              </w:rPr>
            </w:pPr>
            <w:r>
              <w:rPr>
                <w:rFonts w:ascii="Arial" w:hAnsi="Arial" w:cs="Arial"/>
                <w:color w:val="000000"/>
                <w:sz w:val="18"/>
                <w:szCs w:val="18"/>
              </w:rPr>
              <w:t>GRUPO 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226D8E42" w14:textId="77777777" w:rsidR="007A01AB" w:rsidRDefault="007A01AB">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ITENS</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5FF75157" w14:textId="77777777" w:rsidR="007A01AB" w:rsidRDefault="007A01AB">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Quantidade Anual estimada de litros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DF86EDE" w14:textId="77777777" w:rsidR="007A01AB" w:rsidRDefault="007A01AB">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Preço Estimado por Litro</w:t>
            </w:r>
          </w:p>
        </w:tc>
        <w:tc>
          <w:tcPr>
            <w:tcW w:w="1303" w:type="dxa"/>
            <w:tcBorders>
              <w:top w:val="single" w:sz="4" w:space="0" w:color="000000"/>
              <w:left w:val="single" w:sz="4" w:space="0" w:color="000000"/>
              <w:bottom w:val="single" w:sz="4" w:space="0" w:color="000000"/>
              <w:right w:val="single" w:sz="4" w:space="0" w:color="000000"/>
            </w:tcBorders>
            <w:vAlign w:val="center"/>
            <w:hideMark/>
          </w:tcPr>
          <w:p w14:paraId="2EC20295" w14:textId="77777777" w:rsidR="007A01AB" w:rsidRDefault="007A01AB">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Alíquota de Desconto</w:t>
            </w:r>
          </w:p>
          <w:p w14:paraId="63E9CFFD" w14:textId="77777777" w:rsidR="007A01AB" w:rsidRDefault="007A01AB">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(Mínimo Aceitável)</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1BDD1027" w14:textId="77777777" w:rsidR="007A01AB" w:rsidRDefault="007A01AB">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 xml:space="preserve">Valor Anual Estimado   </w:t>
            </w:r>
          </w:p>
        </w:tc>
      </w:tr>
      <w:tr w:rsidR="007A01AB" w14:paraId="1CED9EA4" w14:textId="77777777" w:rsidTr="007A01AB">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38FC428F" w14:textId="77777777" w:rsidR="007A01AB" w:rsidRDefault="007A01AB">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40924217" w14:textId="77777777" w:rsidR="007A01AB" w:rsidRDefault="007A01AB">
            <w:pPr>
              <w:widowControl w:val="0"/>
              <w:shd w:val="clear" w:color="auto" w:fill="FFFFFF"/>
              <w:suppressAutoHyphens/>
              <w:spacing w:after="120"/>
              <w:jc w:val="both"/>
              <w:rPr>
                <w:rFonts w:ascii="Arial" w:hAnsi="Arial" w:cs="Arial"/>
                <w:color w:val="000000"/>
                <w:sz w:val="14"/>
                <w:szCs w:val="14"/>
              </w:rPr>
            </w:pPr>
            <w:r>
              <w:rPr>
                <w:rFonts w:ascii="Arial" w:hAnsi="Arial" w:cs="Arial"/>
                <w:color w:val="000000"/>
                <w:sz w:val="14"/>
                <w:szCs w:val="14"/>
              </w:rPr>
              <w:t>1</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45FE338A" w14:textId="77777777" w:rsidR="007A01AB" w:rsidRDefault="007A01AB">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Administração e gerenciamento de frota, para implementação e operação de um sistema de abastecimento de combustível (ADITIVO ARLA 32) dos veículos automotores da frota da Fiocruz/RJ, através de cartões eletrônicos, em rede de postos de abastecimento de 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440BFE0A" w14:textId="77777777" w:rsidR="007A01AB" w:rsidRDefault="007A01AB">
            <w:pPr>
              <w:widowControl w:val="0"/>
              <w:shd w:val="clear" w:color="auto" w:fill="FFFFFF"/>
              <w:suppressAutoHyphens/>
              <w:spacing w:after="120"/>
              <w:jc w:val="center"/>
              <w:rPr>
                <w:rFonts w:ascii="Arial" w:hAnsi="Arial" w:cs="Arial"/>
                <w:color w:val="000000"/>
                <w:sz w:val="14"/>
                <w:szCs w:val="14"/>
              </w:rPr>
            </w:pPr>
            <w:r>
              <w:rPr>
                <w:rFonts w:ascii="Arial" w:hAnsi="Arial" w:cs="Arial"/>
                <w:color w:val="000000"/>
                <w:sz w:val="14"/>
                <w:szCs w:val="14"/>
              </w:rPr>
              <w:t>20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B1D955C"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R$ 4,21</w:t>
            </w:r>
          </w:p>
        </w:tc>
        <w:tc>
          <w:tcPr>
            <w:tcW w:w="1303" w:type="dxa"/>
            <w:tcBorders>
              <w:top w:val="single" w:sz="4" w:space="0" w:color="000000"/>
              <w:left w:val="single" w:sz="4" w:space="0" w:color="000000"/>
              <w:bottom w:val="single" w:sz="4" w:space="0" w:color="000000"/>
              <w:right w:val="single" w:sz="4" w:space="0" w:color="000000"/>
            </w:tcBorders>
          </w:tcPr>
          <w:p w14:paraId="58F7A816"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2FF840A4"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61D49597"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337B9CAB"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28362BA8"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41359636"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3FD068B7"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394DF8D1"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7F4F3693" w14:textId="6D4DD921"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84,</w:t>
            </w:r>
            <w:r w:rsidR="00FC61DA">
              <w:rPr>
                <w:rFonts w:ascii="Arial" w:eastAsia="Times New Roman" w:hAnsi="Arial" w:cs="Arial"/>
                <w:color w:val="000000"/>
                <w:sz w:val="14"/>
                <w:szCs w:val="14"/>
              </w:rPr>
              <w:t>20</w:t>
            </w:r>
            <w:r>
              <w:rPr>
                <w:rFonts w:ascii="Arial" w:eastAsia="Times New Roman" w:hAnsi="Arial" w:cs="Arial"/>
                <w:color w:val="000000"/>
                <w:sz w:val="14"/>
                <w:szCs w:val="14"/>
              </w:rPr>
              <w:t xml:space="preserve"> </w:t>
            </w:r>
          </w:p>
        </w:tc>
      </w:tr>
      <w:tr w:rsidR="007A01AB" w14:paraId="7D30CD89" w14:textId="77777777" w:rsidTr="007A01AB">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62EBA928" w14:textId="77777777" w:rsidR="007A01AB" w:rsidRDefault="007A01AB">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05C54A7D" w14:textId="77777777" w:rsidR="007A01AB" w:rsidRDefault="007A01AB">
            <w:pPr>
              <w:widowControl w:val="0"/>
              <w:shd w:val="clear" w:color="auto" w:fill="FFFFFF"/>
              <w:suppressAutoHyphens/>
              <w:spacing w:after="120"/>
              <w:jc w:val="both"/>
              <w:rPr>
                <w:rFonts w:ascii="Arial" w:eastAsia="Calibri" w:hAnsi="Arial" w:cs="Arial"/>
                <w:color w:val="000000"/>
                <w:sz w:val="14"/>
                <w:szCs w:val="14"/>
                <w:lang w:eastAsia="en-US"/>
              </w:rPr>
            </w:pPr>
            <w:r>
              <w:rPr>
                <w:rFonts w:ascii="Arial" w:hAnsi="Arial" w:cs="Arial"/>
                <w:color w:val="000000"/>
                <w:sz w:val="14"/>
                <w:szCs w:val="14"/>
              </w:rPr>
              <w:t>2</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7CC7408C" w14:textId="77777777" w:rsidR="007A01AB" w:rsidRDefault="007A01AB">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Administração e gerenciamento de frota, para implementação e operação de um sistema de abastecimento de combustível (DIESEL S10) dos veículos automotores da frota da Fiocruz/RJ, através de cartões eletrônicos, em rede de postos de abastecimento de 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03044255"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991</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57179F0"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R$ 4,12</w:t>
            </w:r>
          </w:p>
        </w:tc>
        <w:tc>
          <w:tcPr>
            <w:tcW w:w="1303" w:type="dxa"/>
            <w:tcBorders>
              <w:top w:val="single" w:sz="4" w:space="0" w:color="000000"/>
              <w:left w:val="single" w:sz="4" w:space="0" w:color="000000"/>
              <w:bottom w:val="single" w:sz="4" w:space="0" w:color="000000"/>
              <w:right w:val="single" w:sz="4" w:space="0" w:color="000000"/>
            </w:tcBorders>
          </w:tcPr>
          <w:p w14:paraId="7D5FDBD4"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61815D95"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3AF009DA"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25B6B92D"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6DEACA0A"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6355C18A"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6BEEB827"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401B9506"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4.082,92 </w:t>
            </w:r>
          </w:p>
        </w:tc>
      </w:tr>
      <w:tr w:rsidR="007A01AB" w14:paraId="3F327689" w14:textId="77777777" w:rsidTr="007A01AB">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5449F01D" w14:textId="77777777" w:rsidR="007A01AB" w:rsidRDefault="007A01AB">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338D5F61" w14:textId="77777777" w:rsidR="007A01AB" w:rsidRDefault="007A01AB">
            <w:pPr>
              <w:widowControl w:val="0"/>
              <w:shd w:val="clear" w:color="auto" w:fill="FFFFFF"/>
              <w:suppressAutoHyphens/>
              <w:spacing w:after="120"/>
              <w:jc w:val="both"/>
              <w:rPr>
                <w:rFonts w:ascii="Arial" w:eastAsia="Calibri" w:hAnsi="Arial" w:cs="Arial"/>
                <w:color w:val="000000"/>
                <w:sz w:val="14"/>
                <w:szCs w:val="14"/>
                <w:lang w:eastAsia="en-US"/>
              </w:rPr>
            </w:pPr>
            <w:r>
              <w:rPr>
                <w:rFonts w:ascii="Arial" w:hAnsi="Arial" w:cs="Arial"/>
                <w:color w:val="000000"/>
                <w:sz w:val="14"/>
                <w:szCs w:val="14"/>
              </w:rPr>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5190D3B8" w14:textId="77777777" w:rsidR="007A01AB" w:rsidRDefault="007A01AB">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Administração e gerenciamento de frota, para implementação e operação de um sistema de abastecimento de combustível (DIESEL) dos veículos automotores da frota da Fiocruz/RJ, através de cartões eletrônicos, em rede de postos de abastecimento de 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3C171E9F"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61.630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DFE9F5D"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R$ 3,99</w:t>
            </w:r>
          </w:p>
        </w:tc>
        <w:tc>
          <w:tcPr>
            <w:tcW w:w="1303" w:type="dxa"/>
            <w:tcBorders>
              <w:top w:val="single" w:sz="4" w:space="0" w:color="000000"/>
              <w:left w:val="single" w:sz="4" w:space="0" w:color="000000"/>
              <w:bottom w:val="single" w:sz="4" w:space="0" w:color="000000"/>
              <w:right w:val="single" w:sz="4" w:space="0" w:color="000000"/>
            </w:tcBorders>
          </w:tcPr>
          <w:p w14:paraId="0C349851"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58C4139F"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75319D70"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0B71DA5C"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29D2BAE3" w14:textId="77777777" w:rsidR="007A01AB" w:rsidRDefault="007A01AB">
            <w:pPr>
              <w:shd w:val="clear" w:color="auto" w:fill="FFFFFF"/>
              <w:jc w:val="center"/>
              <w:rPr>
                <w:rFonts w:ascii="Arial" w:eastAsia="Times New Roman" w:hAnsi="Arial" w:cs="Arial"/>
                <w:color w:val="000000"/>
                <w:sz w:val="14"/>
                <w:szCs w:val="14"/>
                <w:shd w:val="clear" w:color="auto" w:fill="BFBFBF"/>
              </w:rPr>
            </w:pPr>
          </w:p>
          <w:p w14:paraId="14586A8A" w14:textId="77777777" w:rsidR="007A01AB" w:rsidRDefault="007A01AB">
            <w:pPr>
              <w:shd w:val="clear" w:color="auto" w:fill="FFFFFF"/>
              <w:jc w:val="center"/>
              <w:rPr>
                <w:rFonts w:ascii="Arial" w:eastAsia="Times New Roman" w:hAnsi="Arial" w:cs="Arial"/>
                <w:color w:val="000000"/>
                <w:sz w:val="14"/>
                <w:szCs w:val="14"/>
                <w:shd w:val="clear" w:color="auto" w:fill="BFBFBF"/>
              </w:rPr>
            </w:pPr>
            <w:r>
              <w:rPr>
                <w:rFonts w:ascii="Arial" w:eastAsia="Times New Roman" w:hAnsi="Arial" w:cs="Arial"/>
                <w:color w:val="000000"/>
                <w:sz w:val="14"/>
                <w:szCs w:val="14"/>
                <w:shd w:val="clear" w:color="auto" w:fill="FFFFFF"/>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1EFBDBF8" w14:textId="08CBCBEA"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24</w:t>
            </w:r>
            <w:r w:rsidR="00FC61DA">
              <w:rPr>
                <w:rFonts w:ascii="Arial" w:eastAsia="Times New Roman" w:hAnsi="Arial" w:cs="Arial"/>
                <w:color w:val="000000"/>
                <w:sz w:val="14"/>
                <w:szCs w:val="14"/>
              </w:rPr>
              <w:t>5</w:t>
            </w:r>
            <w:r>
              <w:rPr>
                <w:rFonts w:ascii="Arial" w:eastAsia="Times New Roman" w:hAnsi="Arial" w:cs="Arial"/>
                <w:color w:val="000000"/>
                <w:sz w:val="14"/>
                <w:szCs w:val="14"/>
              </w:rPr>
              <w:t>.</w:t>
            </w:r>
            <w:r w:rsidR="00FC61DA">
              <w:rPr>
                <w:rFonts w:ascii="Arial" w:eastAsia="Times New Roman" w:hAnsi="Arial" w:cs="Arial"/>
                <w:color w:val="000000"/>
                <w:sz w:val="14"/>
                <w:szCs w:val="14"/>
              </w:rPr>
              <w:t>903,70</w:t>
            </w:r>
            <w:r>
              <w:rPr>
                <w:rFonts w:ascii="Arial" w:eastAsia="Times New Roman" w:hAnsi="Arial" w:cs="Arial"/>
                <w:color w:val="000000"/>
                <w:sz w:val="14"/>
                <w:szCs w:val="14"/>
              </w:rPr>
              <w:t xml:space="preserve"> </w:t>
            </w:r>
          </w:p>
        </w:tc>
      </w:tr>
      <w:tr w:rsidR="007A01AB" w14:paraId="1BC01570" w14:textId="77777777" w:rsidTr="007A01AB">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0DFA3D84" w14:textId="77777777" w:rsidR="007A01AB" w:rsidRDefault="007A01AB">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541698F7" w14:textId="77777777" w:rsidR="007A01AB" w:rsidRDefault="007A01AB">
            <w:pPr>
              <w:widowControl w:val="0"/>
              <w:shd w:val="clear" w:color="auto" w:fill="FFFFFF"/>
              <w:suppressAutoHyphens/>
              <w:spacing w:after="120"/>
              <w:jc w:val="both"/>
              <w:rPr>
                <w:rFonts w:ascii="Arial" w:eastAsia="Calibri" w:hAnsi="Arial" w:cs="Arial"/>
                <w:color w:val="000000"/>
                <w:sz w:val="14"/>
                <w:szCs w:val="14"/>
                <w:lang w:eastAsia="en-US"/>
              </w:rPr>
            </w:pPr>
            <w:r>
              <w:rPr>
                <w:rFonts w:ascii="Arial" w:hAnsi="Arial" w:cs="Arial"/>
                <w:color w:val="000000"/>
                <w:sz w:val="14"/>
                <w:szCs w:val="14"/>
              </w:rPr>
              <w:t>4</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01F7156C" w14:textId="77777777" w:rsidR="007A01AB" w:rsidRDefault="007A01AB">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Administração e gerenciamento de frota, para implementação e operação de um sistema de abastecimento de combustível (ETANOL) dos veículos automotores da frota da Fiocruz/RJ, através de cartões eletrônicos, em rede de postos de abastecimento de 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7EFD93F7"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66.786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12272BA"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R$ 4,49</w:t>
            </w:r>
          </w:p>
        </w:tc>
        <w:tc>
          <w:tcPr>
            <w:tcW w:w="1303" w:type="dxa"/>
            <w:tcBorders>
              <w:top w:val="single" w:sz="4" w:space="0" w:color="000000"/>
              <w:left w:val="single" w:sz="4" w:space="0" w:color="000000"/>
              <w:bottom w:val="single" w:sz="4" w:space="0" w:color="000000"/>
              <w:right w:val="single" w:sz="4" w:space="0" w:color="000000"/>
            </w:tcBorders>
          </w:tcPr>
          <w:p w14:paraId="01982E0E" w14:textId="77777777" w:rsidR="007A01AB" w:rsidRDefault="007A01AB">
            <w:pPr>
              <w:shd w:val="clear" w:color="auto" w:fill="FFFFFF"/>
              <w:jc w:val="center"/>
              <w:rPr>
                <w:rFonts w:ascii="Arial" w:eastAsia="Times New Roman" w:hAnsi="Arial" w:cs="Arial"/>
                <w:color w:val="000000"/>
                <w:sz w:val="14"/>
                <w:szCs w:val="14"/>
              </w:rPr>
            </w:pPr>
          </w:p>
          <w:p w14:paraId="462B7274" w14:textId="77777777" w:rsidR="007A01AB" w:rsidRDefault="007A01AB">
            <w:pPr>
              <w:shd w:val="clear" w:color="auto" w:fill="FFFFFF"/>
              <w:jc w:val="center"/>
              <w:rPr>
                <w:rFonts w:ascii="Arial" w:eastAsia="Times New Roman" w:hAnsi="Arial" w:cs="Arial"/>
                <w:color w:val="000000"/>
                <w:sz w:val="14"/>
                <w:szCs w:val="14"/>
              </w:rPr>
            </w:pPr>
          </w:p>
          <w:p w14:paraId="0BD29BCB" w14:textId="77777777" w:rsidR="007A01AB" w:rsidRDefault="007A01AB">
            <w:pPr>
              <w:shd w:val="clear" w:color="auto" w:fill="FFFFFF"/>
              <w:jc w:val="center"/>
              <w:rPr>
                <w:rFonts w:ascii="Arial" w:eastAsia="Times New Roman" w:hAnsi="Arial" w:cs="Arial"/>
                <w:color w:val="000000"/>
                <w:sz w:val="14"/>
                <w:szCs w:val="14"/>
              </w:rPr>
            </w:pPr>
          </w:p>
          <w:p w14:paraId="29AF7CE9" w14:textId="77777777" w:rsidR="007A01AB" w:rsidRDefault="007A01AB">
            <w:pPr>
              <w:shd w:val="clear" w:color="auto" w:fill="FFFFFF"/>
              <w:jc w:val="center"/>
              <w:rPr>
                <w:rFonts w:ascii="Arial" w:eastAsia="Times New Roman" w:hAnsi="Arial" w:cs="Arial"/>
                <w:color w:val="000000"/>
                <w:sz w:val="14"/>
                <w:szCs w:val="14"/>
              </w:rPr>
            </w:pPr>
          </w:p>
          <w:p w14:paraId="4C57B908" w14:textId="77777777" w:rsidR="007A01AB" w:rsidRDefault="007A01AB">
            <w:pPr>
              <w:shd w:val="clear" w:color="auto" w:fill="FFFFFF"/>
              <w:jc w:val="center"/>
              <w:rPr>
                <w:rFonts w:ascii="Arial" w:eastAsia="Times New Roman" w:hAnsi="Arial" w:cs="Arial"/>
                <w:color w:val="000000"/>
                <w:sz w:val="14"/>
                <w:szCs w:val="14"/>
              </w:rPr>
            </w:pPr>
          </w:p>
          <w:p w14:paraId="5C623F32" w14:textId="77777777" w:rsidR="007A01AB" w:rsidRDefault="007A01AB">
            <w:pPr>
              <w:shd w:val="clear" w:color="auto" w:fill="FFFFFF"/>
              <w:jc w:val="center"/>
              <w:rPr>
                <w:rFonts w:ascii="Arial" w:eastAsia="Times New Roman" w:hAnsi="Arial" w:cs="Arial"/>
                <w:color w:val="000000"/>
                <w:sz w:val="14"/>
                <w:szCs w:val="14"/>
              </w:rPr>
            </w:pPr>
          </w:p>
          <w:p w14:paraId="401F5275"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shd w:val="clear" w:color="auto" w:fill="FFFFFF"/>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0CAB1E8F" w14:textId="4630FF2D"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w:t>
            </w:r>
            <w:r w:rsidR="00FC61DA">
              <w:rPr>
                <w:rFonts w:ascii="Arial" w:eastAsia="Times New Roman" w:hAnsi="Arial" w:cs="Arial"/>
                <w:color w:val="000000"/>
                <w:sz w:val="14"/>
                <w:szCs w:val="14"/>
              </w:rPr>
              <w:t>299.869,14</w:t>
            </w:r>
            <w:r>
              <w:rPr>
                <w:rFonts w:ascii="Arial" w:eastAsia="Times New Roman" w:hAnsi="Arial" w:cs="Arial"/>
                <w:color w:val="000000"/>
                <w:sz w:val="14"/>
                <w:szCs w:val="14"/>
              </w:rPr>
              <w:t xml:space="preserve"> </w:t>
            </w:r>
          </w:p>
        </w:tc>
      </w:tr>
      <w:tr w:rsidR="007A01AB" w14:paraId="1C11ABB4" w14:textId="77777777" w:rsidTr="007A01AB">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194809CE" w14:textId="77777777" w:rsidR="007A01AB" w:rsidRDefault="007A01AB">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7BACD1C3" w14:textId="77777777" w:rsidR="007A01AB" w:rsidRDefault="007A01AB">
            <w:pPr>
              <w:widowControl w:val="0"/>
              <w:shd w:val="clear" w:color="auto" w:fill="FFFFFF"/>
              <w:suppressAutoHyphens/>
              <w:spacing w:after="120"/>
              <w:jc w:val="both"/>
              <w:rPr>
                <w:rFonts w:ascii="Arial" w:eastAsia="Calibri" w:hAnsi="Arial" w:cs="Arial"/>
                <w:color w:val="000000"/>
                <w:sz w:val="14"/>
                <w:szCs w:val="14"/>
                <w:lang w:eastAsia="en-US"/>
              </w:rPr>
            </w:pPr>
            <w:r>
              <w:rPr>
                <w:rFonts w:ascii="Arial" w:hAnsi="Arial" w:cs="Arial"/>
                <w:color w:val="000000"/>
                <w:sz w:val="14"/>
                <w:szCs w:val="14"/>
              </w:rPr>
              <w:t>5</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2FF8334E" w14:textId="77777777" w:rsidR="007A01AB" w:rsidRDefault="007A01AB">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 xml:space="preserve">Administração e gerenciamento de frota, para implementação e operação de um sistema de abastecimento de combustível (GASOLINA COMUM) dos veículos automotores da frota da Fiocruz/RJ, através de cartões eletrônicos, em rede de postos </w:t>
            </w:r>
            <w:r>
              <w:rPr>
                <w:rFonts w:ascii="Arial" w:hAnsi="Arial" w:cs="Arial"/>
                <w:sz w:val="14"/>
                <w:szCs w:val="14"/>
              </w:rPr>
              <w:lastRenderedPageBreak/>
              <w:t>de abastecimento de 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5FD50EC7"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lastRenderedPageBreak/>
              <w:t>635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BA4C129"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R$ 5,59</w:t>
            </w:r>
          </w:p>
        </w:tc>
        <w:tc>
          <w:tcPr>
            <w:tcW w:w="1303" w:type="dxa"/>
            <w:tcBorders>
              <w:top w:val="single" w:sz="4" w:space="0" w:color="000000"/>
              <w:left w:val="single" w:sz="4" w:space="0" w:color="000000"/>
              <w:bottom w:val="single" w:sz="4" w:space="0" w:color="000000"/>
              <w:right w:val="single" w:sz="4" w:space="0" w:color="000000"/>
            </w:tcBorders>
          </w:tcPr>
          <w:p w14:paraId="4A9305B4" w14:textId="77777777" w:rsidR="007A01AB" w:rsidRDefault="007A01AB">
            <w:pPr>
              <w:shd w:val="clear" w:color="auto" w:fill="FFFFFF"/>
              <w:jc w:val="center"/>
              <w:rPr>
                <w:rFonts w:ascii="Arial" w:eastAsia="Times New Roman" w:hAnsi="Arial" w:cs="Arial"/>
                <w:color w:val="000000"/>
                <w:sz w:val="14"/>
                <w:szCs w:val="14"/>
              </w:rPr>
            </w:pPr>
          </w:p>
          <w:p w14:paraId="054EB2FF" w14:textId="77777777" w:rsidR="007A01AB" w:rsidRDefault="007A01AB">
            <w:pPr>
              <w:shd w:val="clear" w:color="auto" w:fill="FFFFFF"/>
              <w:jc w:val="center"/>
              <w:rPr>
                <w:rFonts w:ascii="Arial" w:eastAsia="Times New Roman" w:hAnsi="Arial" w:cs="Arial"/>
                <w:color w:val="000000"/>
                <w:sz w:val="14"/>
                <w:szCs w:val="14"/>
              </w:rPr>
            </w:pPr>
          </w:p>
          <w:p w14:paraId="373583A1" w14:textId="77777777" w:rsidR="007A01AB" w:rsidRDefault="007A01AB">
            <w:pPr>
              <w:shd w:val="clear" w:color="auto" w:fill="FFFFFF"/>
              <w:jc w:val="center"/>
              <w:rPr>
                <w:rFonts w:ascii="Arial" w:eastAsia="Times New Roman" w:hAnsi="Arial" w:cs="Arial"/>
                <w:color w:val="000000"/>
                <w:sz w:val="14"/>
                <w:szCs w:val="14"/>
              </w:rPr>
            </w:pPr>
          </w:p>
          <w:p w14:paraId="1B078AA9" w14:textId="77777777" w:rsidR="007A01AB" w:rsidRDefault="007A01AB">
            <w:pPr>
              <w:shd w:val="clear" w:color="auto" w:fill="FFFFFF"/>
              <w:jc w:val="center"/>
              <w:rPr>
                <w:rFonts w:ascii="Arial" w:eastAsia="Times New Roman" w:hAnsi="Arial" w:cs="Arial"/>
                <w:color w:val="000000"/>
                <w:sz w:val="14"/>
                <w:szCs w:val="14"/>
              </w:rPr>
            </w:pPr>
          </w:p>
          <w:p w14:paraId="0B5F40B3" w14:textId="77777777" w:rsidR="007A01AB" w:rsidRDefault="007A01AB">
            <w:pPr>
              <w:shd w:val="clear" w:color="auto" w:fill="FFFFFF"/>
              <w:jc w:val="center"/>
              <w:rPr>
                <w:rFonts w:ascii="Arial" w:eastAsia="Times New Roman" w:hAnsi="Arial" w:cs="Arial"/>
                <w:color w:val="000000"/>
                <w:sz w:val="14"/>
                <w:szCs w:val="14"/>
              </w:rPr>
            </w:pPr>
          </w:p>
          <w:p w14:paraId="6041DB8E" w14:textId="77777777" w:rsidR="007A01AB" w:rsidRDefault="007A01AB">
            <w:pPr>
              <w:shd w:val="clear" w:color="auto" w:fill="FFFFFF"/>
              <w:jc w:val="center"/>
              <w:rPr>
                <w:rFonts w:ascii="Arial" w:eastAsia="Times New Roman" w:hAnsi="Arial" w:cs="Arial"/>
                <w:color w:val="000000"/>
                <w:sz w:val="14"/>
                <w:szCs w:val="14"/>
              </w:rPr>
            </w:pPr>
          </w:p>
          <w:p w14:paraId="5990D031" w14:textId="77777777" w:rsidR="007A01AB" w:rsidRDefault="007A01AB">
            <w:pPr>
              <w:shd w:val="clear" w:color="auto" w:fill="FFFFFF"/>
              <w:jc w:val="center"/>
              <w:rPr>
                <w:rFonts w:ascii="Arial" w:eastAsia="Times New Roman" w:hAnsi="Arial" w:cs="Arial"/>
                <w:color w:val="000000"/>
                <w:sz w:val="14"/>
                <w:szCs w:val="14"/>
              </w:rPr>
            </w:pPr>
          </w:p>
          <w:p w14:paraId="238FE070" w14:textId="77777777"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shd w:val="clear" w:color="auto" w:fill="FFFFFF"/>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61A1ED18" w14:textId="68CC040A" w:rsidR="007A01AB" w:rsidRDefault="007A01AB">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3.</w:t>
            </w:r>
            <w:r w:rsidR="00FC61DA">
              <w:rPr>
                <w:rFonts w:ascii="Arial" w:eastAsia="Times New Roman" w:hAnsi="Arial" w:cs="Arial"/>
                <w:color w:val="000000"/>
                <w:sz w:val="14"/>
                <w:szCs w:val="14"/>
              </w:rPr>
              <w:t>549,65</w:t>
            </w:r>
            <w:r>
              <w:rPr>
                <w:rFonts w:ascii="Arial" w:eastAsia="Times New Roman" w:hAnsi="Arial" w:cs="Arial"/>
                <w:color w:val="000000"/>
                <w:sz w:val="14"/>
                <w:szCs w:val="14"/>
              </w:rPr>
              <w:t xml:space="preserve"> </w:t>
            </w:r>
          </w:p>
        </w:tc>
      </w:tr>
      <w:tr w:rsidR="007A01AB" w14:paraId="56BC707C" w14:textId="77777777" w:rsidTr="007A01AB">
        <w:trPr>
          <w:trHeight w:val="896"/>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6CF4E723" w14:textId="77777777" w:rsidR="007A01AB" w:rsidRDefault="007A01AB">
            <w:pPr>
              <w:rPr>
                <w:rFonts w:ascii="Arial" w:hAnsi="Arial" w:cs="Arial"/>
                <w:color w:val="000000"/>
                <w:sz w:val="18"/>
                <w:szCs w:val="18"/>
                <w:lang w:eastAsia="en-US"/>
              </w:rPr>
            </w:pPr>
          </w:p>
        </w:tc>
        <w:tc>
          <w:tcPr>
            <w:tcW w:w="6267" w:type="dxa"/>
            <w:gridSpan w:val="5"/>
            <w:tcBorders>
              <w:top w:val="single" w:sz="4" w:space="0" w:color="000000"/>
              <w:left w:val="single" w:sz="4" w:space="0" w:color="000000"/>
              <w:bottom w:val="single" w:sz="4" w:space="0" w:color="000000"/>
              <w:right w:val="single" w:sz="4" w:space="0" w:color="000000"/>
            </w:tcBorders>
            <w:vAlign w:val="center"/>
            <w:hideMark/>
          </w:tcPr>
          <w:p w14:paraId="0A542640" w14:textId="77777777" w:rsidR="007A01AB" w:rsidRDefault="007A01AB">
            <w:pPr>
              <w:widowControl w:val="0"/>
              <w:shd w:val="clear" w:color="auto" w:fill="FFFFFF"/>
              <w:suppressAutoHyphens/>
              <w:spacing w:after="120"/>
              <w:jc w:val="center"/>
              <w:rPr>
                <w:rFonts w:ascii="Arial" w:eastAsia="Calibri" w:hAnsi="Arial" w:cs="Arial"/>
                <w:b/>
                <w:color w:val="000000"/>
                <w:sz w:val="14"/>
                <w:szCs w:val="14"/>
                <w:lang w:eastAsia="en-US"/>
              </w:rPr>
            </w:pPr>
            <w:r>
              <w:rPr>
                <w:rFonts w:ascii="Arial" w:hAnsi="Arial" w:cs="Arial"/>
                <w:b/>
                <w:color w:val="000000"/>
                <w:sz w:val="14"/>
                <w:szCs w:val="14"/>
              </w:rPr>
              <w:t>VALOR TOTAL ANUAL ESTIMADO</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594C1487" w14:textId="129DF0E3" w:rsidR="007A01AB" w:rsidRDefault="007A01AB">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 xml:space="preserve">R$ </w:t>
            </w:r>
            <w:r w:rsidR="00FC61DA">
              <w:rPr>
                <w:rFonts w:ascii="Arial" w:hAnsi="Arial" w:cs="Arial"/>
                <w:b/>
                <w:color w:val="000000"/>
                <w:sz w:val="14"/>
                <w:szCs w:val="14"/>
              </w:rPr>
              <w:t>553.489,61</w:t>
            </w:r>
          </w:p>
        </w:tc>
      </w:tr>
    </w:tbl>
    <w:p w14:paraId="38C4B825" w14:textId="77777777" w:rsidR="00B47D46" w:rsidRDefault="00B47D46" w:rsidP="00B47D46">
      <w:pPr>
        <w:shd w:val="clear" w:color="auto" w:fill="FFFFFF"/>
        <w:tabs>
          <w:tab w:val="left" w:pos="2550"/>
        </w:tabs>
        <w:jc w:val="both"/>
        <w:rPr>
          <w:rFonts w:ascii="Arial" w:hAnsi="Arial" w:cs="Arial"/>
        </w:rPr>
      </w:pPr>
      <w:r>
        <w:rPr>
          <w:rFonts w:ascii="Arial" w:hAnsi="Arial" w:cs="Arial"/>
        </w:rPr>
        <w:tab/>
      </w:r>
    </w:p>
    <w:p w14:paraId="6DD93629" w14:textId="77777777" w:rsidR="00B47D46" w:rsidRPr="006D3199" w:rsidRDefault="00B47D46" w:rsidP="00B47D46">
      <w:pPr>
        <w:shd w:val="clear" w:color="auto" w:fill="FFFFFF"/>
        <w:jc w:val="both"/>
        <w:rPr>
          <w:rFonts w:ascii="Arial" w:hAnsi="Arial" w:cs="Arial"/>
        </w:rPr>
      </w:pPr>
      <w:r w:rsidRPr="006D3199">
        <w:rPr>
          <w:rFonts w:ascii="Arial" w:hAnsi="Arial" w:cs="Arial"/>
        </w:rPr>
        <w:t>1.1.1. Estimativa de consumo da frota de veículos oficiais da Fiocruz/RJ</w:t>
      </w:r>
      <w:r>
        <w:rPr>
          <w:rFonts w:ascii="Arial" w:hAnsi="Arial" w:cs="Arial"/>
        </w:rPr>
        <w:t xml:space="preserve"> por tipo de combustível</w:t>
      </w:r>
      <w:r w:rsidRPr="006D3199">
        <w:rPr>
          <w:rFonts w:ascii="Arial" w:hAnsi="Arial" w:cs="Arial"/>
        </w:rPr>
        <w:t>:</w:t>
      </w:r>
    </w:p>
    <w:tbl>
      <w:tblPr>
        <w:tblW w:w="8921" w:type="dxa"/>
        <w:tblInd w:w="80" w:type="dxa"/>
        <w:tblCellMar>
          <w:left w:w="70" w:type="dxa"/>
          <w:right w:w="70" w:type="dxa"/>
        </w:tblCellMar>
        <w:tblLook w:val="04A0" w:firstRow="1" w:lastRow="0" w:firstColumn="1" w:lastColumn="0" w:noHBand="0" w:noVBand="1"/>
      </w:tblPr>
      <w:tblGrid>
        <w:gridCol w:w="1141"/>
        <w:gridCol w:w="1133"/>
        <w:gridCol w:w="1416"/>
        <w:gridCol w:w="1273"/>
        <w:gridCol w:w="2115"/>
        <w:gridCol w:w="1843"/>
      </w:tblGrid>
      <w:tr w:rsidR="00B47D46" w:rsidRPr="00524185" w14:paraId="00408387" w14:textId="77777777" w:rsidTr="00942A42">
        <w:trPr>
          <w:trHeight w:val="690"/>
        </w:trPr>
        <w:tc>
          <w:tcPr>
            <w:tcW w:w="114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0FFB11D"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Tipo de Combustível</w:t>
            </w:r>
          </w:p>
        </w:tc>
        <w:tc>
          <w:tcPr>
            <w:tcW w:w="1133" w:type="dxa"/>
            <w:tcBorders>
              <w:top w:val="single" w:sz="8" w:space="0" w:color="auto"/>
              <w:left w:val="nil"/>
              <w:bottom w:val="single" w:sz="8" w:space="0" w:color="auto"/>
              <w:right w:val="single" w:sz="8" w:space="0" w:color="auto"/>
            </w:tcBorders>
            <w:shd w:val="clear" w:color="auto" w:fill="auto"/>
            <w:vAlign w:val="bottom"/>
            <w:hideMark/>
          </w:tcPr>
          <w:p w14:paraId="2C3A86DE"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Quantidade de Veículo na Frota</w:t>
            </w:r>
          </w:p>
        </w:tc>
        <w:tc>
          <w:tcPr>
            <w:tcW w:w="1416" w:type="dxa"/>
            <w:tcBorders>
              <w:top w:val="single" w:sz="8" w:space="0" w:color="auto"/>
              <w:left w:val="nil"/>
              <w:bottom w:val="single" w:sz="8" w:space="0" w:color="auto"/>
              <w:right w:val="single" w:sz="8" w:space="0" w:color="auto"/>
            </w:tcBorders>
            <w:shd w:val="clear" w:color="auto" w:fill="auto"/>
            <w:vAlign w:val="bottom"/>
            <w:hideMark/>
          </w:tcPr>
          <w:p w14:paraId="5C54CA9D"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Quantidade Anual Estimada de Litros</w:t>
            </w:r>
          </w:p>
        </w:tc>
        <w:tc>
          <w:tcPr>
            <w:tcW w:w="1273" w:type="dxa"/>
            <w:tcBorders>
              <w:top w:val="single" w:sz="8" w:space="0" w:color="auto"/>
              <w:left w:val="nil"/>
              <w:bottom w:val="single" w:sz="8" w:space="0" w:color="auto"/>
              <w:right w:val="single" w:sz="8" w:space="0" w:color="auto"/>
            </w:tcBorders>
            <w:shd w:val="clear" w:color="auto" w:fill="auto"/>
            <w:vAlign w:val="bottom"/>
            <w:hideMark/>
          </w:tcPr>
          <w:p w14:paraId="3BEDCC51"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Preço Estimado do Litro</w:t>
            </w:r>
          </w:p>
        </w:tc>
        <w:tc>
          <w:tcPr>
            <w:tcW w:w="2115" w:type="dxa"/>
            <w:tcBorders>
              <w:top w:val="single" w:sz="8" w:space="0" w:color="auto"/>
              <w:left w:val="nil"/>
              <w:bottom w:val="single" w:sz="8" w:space="0" w:color="auto"/>
              <w:right w:val="single" w:sz="8" w:space="0" w:color="auto"/>
            </w:tcBorders>
            <w:shd w:val="clear" w:color="auto" w:fill="auto"/>
            <w:vAlign w:val="bottom"/>
            <w:hideMark/>
          </w:tcPr>
          <w:p w14:paraId="2CC40CC1"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Fonte da Estimativa de Preço dos Combustíveis</w:t>
            </w:r>
          </w:p>
        </w:tc>
        <w:tc>
          <w:tcPr>
            <w:tcW w:w="1843" w:type="dxa"/>
            <w:tcBorders>
              <w:top w:val="single" w:sz="8" w:space="0" w:color="auto"/>
              <w:left w:val="nil"/>
              <w:bottom w:val="single" w:sz="8" w:space="0" w:color="auto"/>
              <w:right w:val="single" w:sz="8" w:space="0" w:color="auto"/>
            </w:tcBorders>
            <w:shd w:val="clear" w:color="auto" w:fill="auto"/>
            <w:vAlign w:val="bottom"/>
            <w:hideMark/>
          </w:tcPr>
          <w:p w14:paraId="782A0CF8"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 xml:space="preserve">Valor de </w:t>
            </w:r>
            <w:proofErr w:type="gramStart"/>
            <w:r w:rsidRPr="00524185">
              <w:rPr>
                <w:rFonts w:ascii="Arial" w:eastAsia="Times New Roman" w:hAnsi="Arial" w:cs="Arial"/>
                <w:color w:val="000000"/>
                <w:sz w:val="18"/>
                <w:szCs w:val="18"/>
              </w:rPr>
              <w:t xml:space="preserve">Consumo </w:t>
            </w:r>
            <w:r>
              <w:rPr>
                <w:rFonts w:ascii="Arial" w:eastAsia="Times New Roman" w:hAnsi="Arial" w:cs="Arial"/>
                <w:color w:val="000000"/>
                <w:sz w:val="18"/>
                <w:szCs w:val="18"/>
              </w:rPr>
              <w:t xml:space="preserve"> </w:t>
            </w:r>
            <w:r w:rsidRPr="00524185">
              <w:rPr>
                <w:rFonts w:ascii="Arial" w:eastAsia="Times New Roman" w:hAnsi="Arial" w:cs="Arial"/>
                <w:color w:val="000000"/>
                <w:sz w:val="18"/>
                <w:szCs w:val="18"/>
              </w:rPr>
              <w:t>Total</w:t>
            </w:r>
            <w:proofErr w:type="gramEnd"/>
            <w:r w:rsidRPr="00524185">
              <w:rPr>
                <w:rFonts w:ascii="Arial" w:eastAsia="Times New Roman" w:hAnsi="Arial" w:cs="Arial"/>
                <w:color w:val="000000"/>
                <w:sz w:val="18"/>
                <w:szCs w:val="18"/>
              </w:rPr>
              <w:t xml:space="preserve"> </w:t>
            </w:r>
            <w:r>
              <w:rPr>
                <w:rFonts w:ascii="Arial" w:eastAsia="Times New Roman" w:hAnsi="Arial" w:cs="Arial"/>
                <w:color w:val="000000"/>
                <w:sz w:val="18"/>
                <w:szCs w:val="18"/>
              </w:rPr>
              <w:t xml:space="preserve">Anual </w:t>
            </w:r>
            <w:r w:rsidRPr="00524185">
              <w:rPr>
                <w:rFonts w:ascii="Arial" w:eastAsia="Times New Roman" w:hAnsi="Arial" w:cs="Arial"/>
                <w:color w:val="000000"/>
                <w:sz w:val="18"/>
                <w:szCs w:val="18"/>
              </w:rPr>
              <w:t xml:space="preserve">Estimado </w:t>
            </w:r>
          </w:p>
        </w:tc>
      </w:tr>
      <w:tr w:rsidR="00B47D46" w:rsidRPr="00524185" w14:paraId="30368E83" w14:textId="77777777" w:rsidTr="00942A42">
        <w:trPr>
          <w:trHeight w:val="315"/>
        </w:trPr>
        <w:tc>
          <w:tcPr>
            <w:tcW w:w="1141" w:type="dxa"/>
            <w:tcBorders>
              <w:top w:val="nil"/>
              <w:left w:val="single" w:sz="8" w:space="0" w:color="auto"/>
              <w:bottom w:val="single" w:sz="8" w:space="0" w:color="auto"/>
              <w:right w:val="single" w:sz="8" w:space="0" w:color="auto"/>
            </w:tcBorders>
            <w:shd w:val="clear" w:color="auto" w:fill="auto"/>
            <w:vAlign w:val="center"/>
            <w:hideMark/>
          </w:tcPr>
          <w:p w14:paraId="46028837"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Etanol</w:t>
            </w:r>
          </w:p>
        </w:tc>
        <w:tc>
          <w:tcPr>
            <w:tcW w:w="1133" w:type="dxa"/>
            <w:tcBorders>
              <w:top w:val="nil"/>
              <w:left w:val="nil"/>
              <w:bottom w:val="single" w:sz="8" w:space="0" w:color="auto"/>
              <w:right w:val="single" w:sz="8" w:space="0" w:color="auto"/>
            </w:tcBorders>
            <w:shd w:val="clear" w:color="auto" w:fill="auto"/>
            <w:vAlign w:val="center"/>
            <w:hideMark/>
          </w:tcPr>
          <w:p w14:paraId="6A308C55"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26</w:t>
            </w:r>
          </w:p>
        </w:tc>
        <w:tc>
          <w:tcPr>
            <w:tcW w:w="1416" w:type="dxa"/>
            <w:tcBorders>
              <w:top w:val="nil"/>
              <w:left w:val="nil"/>
              <w:bottom w:val="single" w:sz="8" w:space="0" w:color="auto"/>
              <w:right w:val="single" w:sz="8" w:space="0" w:color="auto"/>
            </w:tcBorders>
            <w:shd w:val="clear" w:color="auto" w:fill="auto"/>
            <w:vAlign w:val="center"/>
            <w:hideMark/>
          </w:tcPr>
          <w:p w14:paraId="638485BF"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66.786</w:t>
            </w:r>
          </w:p>
        </w:tc>
        <w:tc>
          <w:tcPr>
            <w:tcW w:w="1273" w:type="dxa"/>
            <w:tcBorders>
              <w:top w:val="nil"/>
              <w:left w:val="nil"/>
              <w:bottom w:val="single" w:sz="8" w:space="0" w:color="auto"/>
              <w:right w:val="single" w:sz="8" w:space="0" w:color="auto"/>
            </w:tcBorders>
            <w:shd w:val="clear" w:color="auto" w:fill="auto"/>
            <w:vAlign w:val="center"/>
            <w:hideMark/>
          </w:tcPr>
          <w:p w14:paraId="6E0BEDAA" w14:textId="75C3D543"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R$ 4,49</w:t>
            </w:r>
          </w:p>
        </w:tc>
        <w:tc>
          <w:tcPr>
            <w:tcW w:w="2115" w:type="dxa"/>
            <w:tcBorders>
              <w:top w:val="nil"/>
              <w:left w:val="nil"/>
              <w:bottom w:val="single" w:sz="8" w:space="0" w:color="auto"/>
              <w:right w:val="single" w:sz="8" w:space="0" w:color="auto"/>
            </w:tcBorders>
            <w:shd w:val="clear" w:color="auto" w:fill="auto"/>
            <w:vAlign w:val="center"/>
            <w:hideMark/>
          </w:tcPr>
          <w:p w14:paraId="5AA98792" w14:textId="77777777" w:rsidR="00B47D46" w:rsidRPr="00524185" w:rsidRDefault="00B47D46" w:rsidP="00942A42">
            <w:pPr>
              <w:shd w:val="clear" w:color="auto" w:fill="FFFFFF"/>
              <w:rPr>
                <w:rFonts w:ascii="Arial" w:eastAsia="Times New Roman" w:hAnsi="Arial" w:cs="Arial"/>
                <w:color w:val="000000"/>
                <w:sz w:val="18"/>
                <w:szCs w:val="18"/>
              </w:rPr>
            </w:pPr>
            <w:r w:rsidRPr="00524185">
              <w:rPr>
                <w:rFonts w:ascii="Arial" w:eastAsia="Times New Roman" w:hAnsi="Arial" w:cs="Arial"/>
                <w:color w:val="000000"/>
                <w:sz w:val="18"/>
                <w:szCs w:val="18"/>
              </w:rPr>
              <w:t xml:space="preserve"> ANP/RJ - </w:t>
            </w:r>
            <w:proofErr w:type="gramStart"/>
            <w:r w:rsidRPr="00524185">
              <w:rPr>
                <w:rFonts w:ascii="Arial" w:eastAsia="Times New Roman" w:hAnsi="Arial" w:cs="Arial"/>
                <w:color w:val="000000"/>
                <w:sz w:val="18"/>
                <w:szCs w:val="18"/>
              </w:rPr>
              <w:t>Janeiro</w:t>
            </w:r>
            <w:proofErr w:type="gramEnd"/>
            <w:r w:rsidRPr="00524185">
              <w:rPr>
                <w:rFonts w:ascii="Arial" w:eastAsia="Times New Roman" w:hAnsi="Arial" w:cs="Arial"/>
                <w:color w:val="000000"/>
                <w:sz w:val="18"/>
                <w:szCs w:val="18"/>
              </w:rPr>
              <w:t xml:space="preserve">/2019 </w:t>
            </w:r>
          </w:p>
        </w:tc>
        <w:tc>
          <w:tcPr>
            <w:tcW w:w="1843" w:type="dxa"/>
            <w:vMerge w:val="restart"/>
            <w:tcBorders>
              <w:top w:val="nil"/>
              <w:left w:val="nil"/>
              <w:right w:val="single" w:sz="8" w:space="0" w:color="auto"/>
            </w:tcBorders>
            <w:shd w:val="clear" w:color="auto" w:fill="auto"/>
            <w:vAlign w:val="center"/>
          </w:tcPr>
          <w:p w14:paraId="34C2CCC6" w14:textId="7A1BE5CB"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R$       55</w:t>
            </w:r>
            <w:r w:rsidR="00FC61DA">
              <w:rPr>
                <w:rFonts w:ascii="Arial" w:eastAsia="Times New Roman" w:hAnsi="Arial" w:cs="Arial"/>
                <w:color w:val="000000"/>
                <w:sz w:val="18"/>
                <w:szCs w:val="18"/>
              </w:rPr>
              <w:t>3.489,61</w:t>
            </w:r>
          </w:p>
        </w:tc>
      </w:tr>
      <w:tr w:rsidR="00B47D46" w:rsidRPr="00524185" w14:paraId="3F1AA454" w14:textId="77777777" w:rsidTr="00942A42">
        <w:trPr>
          <w:trHeight w:val="315"/>
        </w:trPr>
        <w:tc>
          <w:tcPr>
            <w:tcW w:w="1141" w:type="dxa"/>
            <w:tcBorders>
              <w:top w:val="nil"/>
              <w:left w:val="single" w:sz="8" w:space="0" w:color="auto"/>
              <w:bottom w:val="single" w:sz="8" w:space="0" w:color="auto"/>
              <w:right w:val="single" w:sz="8" w:space="0" w:color="auto"/>
            </w:tcBorders>
            <w:shd w:val="clear" w:color="auto" w:fill="auto"/>
            <w:vAlign w:val="center"/>
            <w:hideMark/>
          </w:tcPr>
          <w:p w14:paraId="3806157A"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Gasolina</w:t>
            </w:r>
            <w:r>
              <w:rPr>
                <w:rFonts w:ascii="Arial" w:eastAsia="Times New Roman" w:hAnsi="Arial" w:cs="Arial"/>
                <w:color w:val="000000"/>
                <w:sz w:val="18"/>
                <w:szCs w:val="18"/>
              </w:rPr>
              <w:t xml:space="preserve"> Comum</w:t>
            </w:r>
          </w:p>
        </w:tc>
        <w:tc>
          <w:tcPr>
            <w:tcW w:w="1133" w:type="dxa"/>
            <w:tcBorders>
              <w:top w:val="nil"/>
              <w:left w:val="nil"/>
              <w:bottom w:val="single" w:sz="8" w:space="0" w:color="auto"/>
              <w:right w:val="single" w:sz="8" w:space="0" w:color="auto"/>
            </w:tcBorders>
            <w:shd w:val="clear" w:color="auto" w:fill="auto"/>
            <w:vAlign w:val="center"/>
            <w:hideMark/>
          </w:tcPr>
          <w:p w14:paraId="5C72B3A6"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1</w:t>
            </w:r>
          </w:p>
        </w:tc>
        <w:tc>
          <w:tcPr>
            <w:tcW w:w="1416" w:type="dxa"/>
            <w:tcBorders>
              <w:top w:val="nil"/>
              <w:left w:val="nil"/>
              <w:bottom w:val="single" w:sz="8" w:space="0" w:color="auto"/>
              <w:right w:val="single" w:sz="8" w:space="0" w:color="auto"/>
            </w:tcBorders>
            <w:shd w:val="clear" w:color="auto" w:fill="auto"/>
            <w:vAlign w:val="center"/>
            <w:hideMark/>
          </w:tcPr>
          <w:p w14:paraId="3762C856"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635</w:t>
            </w:r>
          </w:p>
        </w:tc>
        <w:tc>
          <w:tcPr>
            <w:tcW w:w="1273" w:type="dxa"/>
            <w:tcBorders>
              <w:top w:val="nil"/>
              <w:left w:val="nil"/>
              <w:bottom w:val="single" w:sz="8" w:space="0" w:color="auto"/>
              <w:right w:val="single" w:sz="8" w:space="0" w:color="auto"/>
            </w:tcBorders>
            <w:shd w:val="clear" w:color="auto" w:fill="auto"/>
            <w:vAlign w:val="center"/>
            <w:hideMark/>
          </w:tcPr>
          <w:p w14:paraId="63AC6DB2" w14:textId="74D95F2D"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R$ 5,59</w:t>
            </w:r>
          </w:p>
        </w:tc>
        <w:tc>
          <w:tcPr>
            <w:tcW w:w="2115" w:type="dxa"/>
            <w:tcBorders>
              <w:top w:val="nil"/>
              <w:left w:val="nil"/>
              <w:bottom w:val="single" w:sz="8" w:space="0" w:color="auto"/>
              <w:right w:val="single" w:sz="8" w:space="0" w:color="auto"/>
            </w:tcBorders>
            <w:shd w:val="clear" w:color="auto" w:fill="auto"/>
            <w:vAlign w:val="center"/>
            <w:hideMark/>
          </w:tcPr>
          <w:p w14:paraId="68F9396D"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 xml:space="preserve"> ANP/RJ - </w:t>
            </w:r>
            <w:proofErr w:type="gramStart"/>
            <w:r w:rsidRPr="00524185">
              <w:rPr>
                <w:rFonts w:ascii="Arial" w:eastAsia="Times New Roman" w:hAnsi="Arial" w:cs="Arial"/>
                <w:color w:val="000000"/>
                <w:sz w:val="18"/>
                <w:szCs w:val="18"/>
              </w:rPr>
              <w:t>Janeiro</w:t>
            </w:r>
            <w:proofErr w:type="gramEnd"/>
            <w:r w:rsidRPr="00524185">
              <w:rPr>
                <w:rFonts w:ascii="Arial" w:eastAsia="Times New Roman" w:hAnsi="Arial" w:cs="Arial"/>
                <w:color w:val="000000"/>
                <w:sz w:val="18"/>
                <w:szCs w:val="18"/>
              </w:rPr>
              <w:t xml:space="preserve">/2019 </w:t>
            </w:r>
          </w:p>
        </w:tc>
        <w:tc>
          <w:tcPr>
            <w:tcW w:w="1843" w:type="dxa"/>
            <w:vMerge/>
            <w:tcBorders>
              <w:left w:val="nil"/>
              <w:right w:val="single" w:sz="8" w:space="0" w:color="auto"/>
            </w:tcBorders>
            <w:shd w:val="clear" w:color="auto" w:fill="auto"/>
            <w:vAlign w:val="center"/>
          </w:tcPr>
          <w:p w14:paraId="3C1CFCCA" w14:textId="77777777" w:rsidR="00B47D46" w:rsidRPr="00524185" w:rsidRDefault="00B47D46" w:rsidP="00942A42">
            <w:pPr>
              <w:shd w:val="clear" w:color="auto" w:fill="FFFFFF"/>
              <w:jc w:val="center"/>
              <w:rPr>
                <w:rFonts w:ascii="Arial" w:eastAsia="Times New Roman" w:hAnsi="Arial" w:cs="Arial"/>
                <w:color w:val="000000"/>
                <w:sz w:val="18"/>
                <w:szCs w:val="18"/>
              </w:rPr>
            </w:pPr>
          </w:p>
        </w:tc>
      </w:tr>
      <w:tr w:rsidR="00B47D46" w:rsidRPr="00524185" w14:paraId="0C758287" w14:textId="77777777" w:rsidTr="00942A42">
        <w:trPr>
          <w:trHeight w:val="585"/>
        </w:trPr>
        <w:tc>
          <w:tcPr>
            <w:tcW w:w="1141" w:type="dxa"/>
            <w:tcBorders>
              <w:top w:val="nil"/>
              <w:left w:val="single" w:sz="8" w:space="0" w:color="auto"/>
              <w:bottom w:val="single" w:sz="8" w:space="0" w:color="auto"/>
              <w:right w:val="single" w:sz="8" w:space="0" w:color="auto"/>
            </w:tcBorders>
            <w:shd w:val="clear" w:color="auto" w:fill="auto"/>
            <w:vAlign w:val="center"/>
            <w:hideMark/>
          </w:tcPr>
          <w:p w14:paraId="7C1F0746"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Diesel</w:t>
            </w:r>
          </w:p>
        </w:tc>
        <w:tc>
          <w:tcPr>
            <w:tcW w:w="1133" w:type="dxa"/>
            <w:tcBorders>
              <w:top w:val="nil"/>
              <w:left w:val="nil"/>
              <w:bottom w:val="single" w:sz="8" w:space="0" w:color="auto"/>
              <w:right w:val="single" w:sz="8" w:space="0" w:color="auto"/>
            </w:tcBorders>
            <w:shd w:val="clear" w:color="auto" w:fill="auto"/>
            <w:vAlign w:val="center"/>
            <w:hideMark/>
          </w:tcPr>
          <w:p w14:paraId="4D6703B0"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40</w:t>
            </w:r>
          </w:p>
        </w:tc>
        <w:tc>
          <w:tcPr>
            <w:tcW w:w="1416" w:type="dxa"/>
            <w:tcBorders>
              <w:top w:val="nil"/>
              <w:left w:val="nil"/>
              <w:bottom w:val="single" w:sz="8" w:space="0" w:color="auto"/>
              <w:right w:val="single" w:sz="8" w:space="0" w:color="auto"/>
            </w:tcBorders>
            <w:shd w:val="clear" w:color="auto" w:fill="auto"/>
            <w:vAlign w:val="center"/>
            <w:hideMark/>
          </w:tcPr>
          <w:p w14:paraId="04054923"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61.630</w:t>
            </w:r>
          </w:p>
        </w:tc>
        <w:tc>
          <w:tcPr>
            <w:tcW w:w="1273" w:type="dxa"/>
            <w:tcBorders>
              <w:top w:val="nil"/>
              <w:left w:val="nil"/>
              <w:bottom w:val="single" w:sz="8" w:space="0" w:color="auto"/>
              <w:right w:val="single" w:sz="8" w:space="0" w:color="auto"/>
            </w:tcBorders>
            <w:shd w:val="clear" w:color="auto" w:fill="auto"/>
            <w:vAlign w:val="center"/>
            <w:hideMark/>
          </w:tcPr>
          <w:p w14:paraId="59D38128" w14:textId="52253AA8"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R$ 3,99</w:t>
            </w:r>
          </w:p>
        </w:tc>
        <w:tc>
          <w:tcPr>
            <w:tcW w:w="2115" w:type="dxa"/>
            <w:tcBorders>
              <w:top w:val="nil"/>
              <w:left w:val="nil"/>
              <w:bottom w:val="single" w:sz="8" w:space="0" w:color="auto"/>
              <w:right w:val="single" w:sz="8" w:space="0" w:color="auto"/>
            </w:tcBorders>
            <w:shd w:val="clear" w:color="auto" w:fill="auto"/>
            <w:vAlign w:val="center"/>
            <w:hideMark/>
          </w:tcPr>
          <w:p w14:paraId="220EB346"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 xml:space="preserve"> ANP/RJ - </w:t>
            </w:r>
            <w:proofErr w:type="gramStart"/>
            <w:r w:rsidRPr="00524185">
              <w:rPr>
                <w:rFonts w:ascii="Arial" w:eastAsia="Times New Roman" w:hAnsi="Arial" w:cs="Arial"/>
                <w:color w:val="000000"/>
                <w:sz w:val="18"/>
                <w:szCs w:val="18"/>
              </w:rPr>
              <w:t>Janeiro</w:t>
            </w:r>
            <w:proofErr w:type="gramEnd"/>
            <w:r w:rsidRPr="00524185">
              <w:rPr>
                <w:rFonts w:ascii="Arial" w:eastAsia="Times New Roman" w:hAnsi="Arial" w:cs="Arial"/>
                <w:color w:val="000000"/>
                <w:sz w:val="18"/>
                <w:szCs w:val="18"/>
              </w:rPr>
              <w:t xml:space="preserve">/2019 </w:t>
            </w:r>
          </w:p>
        </w:tc>
        <w:tc>
          <w:tcPr>
            <w:tcW w:w="1843" w:type="dxa"/>
            <w:vMerge/>
            <w:tcBorders>
              <w:left w:val="nil"/>
              <w:right w:val="single" w:sz="8" w:space="0" w:color="auto"/>
            </w:tcBorders>
            <w:shd w:val="clear" w:color="auto" w:fill="auto"/>
            <w:vAlign w:val="center"/>
          </w:tcPr>
          <w:p w14:paraId="290052CE" w14:textId="77777777" w:rsidR="00B47D46" w:rsidRPr="00524185" w:rsidRDefault="00B47D46" w:rsidP="00942A42">
            <w:pPr>
              <w:shd w:val="clear" w:color="auto" w:fill="FFFFFF"/>
              <w:jc w:val="center"/>
              <w:rPr>
                <w:rFonts w:ascii="Arial" w:eastAsia="Times New Roman" w:hAnsi="Arial" w:cs="Arial"/>
                <w:color w:val="000000"/>
                <w:sz w:val="18"/>
                <w:szCs w:val="18"/>
              </w:rPr>
            </w:pPr>
          </w:p>
        </w:tc>
      </w:tr>
      <w:tr w:rsidR="00B47D46" w:rsidRPr="00524185" w14:paraId="1847EEC1" w14:textId="77777777" w:rsidTr="00942A42">
        <w:trPr>
          <w:trHeight w:val="465"/>
        </w:trPr>
        <w:tc>
          <w:tcPr>
            <w:tcW w:w="1141" w:type="dxa"/>
            <w:tcBorders>
              <w:top w:val="nil"/>
              <w:left w:val="single" w:sz="8" w:space="0" w:color="auto"/>
              <w:bottom w:val="nil"/>
              <w:right w:val="single" w:sz="8" w:space="0" w:color="auto"/>
            </w:tcBorders>
            <w:shd w:val="clear" w:color="auto" w:fill="auto"/>
            <w:vAlign w:val="center"/>
            <w:hideMark/>
          </w:tcPr>
          <w:p w14:paraId="131D38C8"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Diesel S10</w:t>
            </w:r>
          </w:p>
        </w:tc>
        <w:tc>
          <w:tcPr>
            <w:tcW w:w="1133" w:type="dxa"/>
            <w:tcBorders>
              <w:top w:val="nil"/>
              <w:left w:val="nil"/>
              <w:bottom w:val="nil"/>
              <w:right w:val="single" w:sz="8" w:space="0" w:color="auto"/>
            </w:tcBorders>
            <w:shd w:val="clear" w:color="auto" w:fill="auto"/>
            <w:vAlign w:val="center"/>
            <w:hideMark/>
          </w:tcPr>
          <w:p w14:paraId="63180BEC"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2</w:t>
            </w:r>
          </w:p>
        </w:tc>
        <w:tc>
          <w:tcPr>
            <w:tcW w:w="1416" w:type="dxa"/>
            <w:tcBorders>
              <w:top w:val="nil"/>
              <w:left w:val="nil"/>
              <w:bottom w:val="single" w:sz="8" w:space="0" w:color="auto"/>
              <w:right w:val="single" w:sz="8" w:space="0" w:color="auto"/>
            </w:tcBorders>
            <w:shd w:val="clear" w:color="auto" w:fill="auto"/>
            <w:vAlign w:val="center"/>
            <w:hideMark/>
          </w:tcPr>
          <w:p w14:paraId="2C8E5093"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991</w:t>
            </w:r>
          </w:p>
        </w:tc>
        <w:tc>
          <w:tcPr>
            <w:tcW w:w="1273" w:type="dxa"/>
            <w:tcBorders>
              <w:top w:val="nil"/>
              <w:left w:val="nil"/>
              <w:bottom w:val="single" w:sz="8" w:space="0" w:color="auto"/>
              <w:right w:val="single" w:sz="8" w:space="0" w:color="auto"/>
            </w:tcBorders>
            <w:shd w:val="clear" w:color="auto" w:fill="auto"/>
            <w:vAlign w:val="center"/>
            <w:hideMark/>
          </w:tcPr>
          <w:p w14:paraId="6AB5EA32" w14:textId="79481BDD"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R$ 4,12</w:t>
            </w:r>
          </w:p>
        </w:tc>
        <w:tc>
          <w:tcPr>
            <w:tcW w:w="2115" w:type="dxa"/>
            <w:tcBorders>
              <w:top w:val="nil"/>
              <w:left w:val="nil"/>
              <w:bottom w:val="single" w:sz="8" w:space="0" w:color="auto"/>
              <w:right w:val="single" w:sz="8" w:space="0" w:color="auto"/>
            </w:tcBorders>
            <w:shd w:val="clear" w:color="auto" w:fill="auto"/>
            <w:vAlign w:val="center"/>
            <w:hideMark/>
          </w:tcPr>
          <w:p w14:paraId="5FE6755A"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 xml:space="preserve"> ANP/RJ - </w:t>
            </w:r>
            <w:proofErr w:type="gramStart"/>
            <w:r w:rsidRPr="00524185">
              <w:rPr>
                <w:rFonts w:ascii="Arial" w:eastAsia="Times New Roman" w:hAnsi="Arial" w:cs="Arial"/>
                <w:color w:val="000000"/>
                <w:sz w:val="18"/>
                <w:szCs w:val="18"/>
              </w:rPr>
              <w:t>Janeiro</w:t>
            </w:r>
            <w:proofErr w:type="gramEnd"/>
            <w:r w:rsidRPr="00524185">
              <w:rPr>
                <w:rFonts w:ascii="Arial" w:eastAsia="Times New Roman" w:hAnsi="Arial" w:cs="Arial"/>
                <w:color w:val="000000"/>
                <w:sz w:val="18"/>
                <w:szCs w:val="18"/>
              </w:rPr>
              <w:t xml:space="preserve">/2019 </w:t>
            </w:r>
          </w:p>
        </w:tc>
        <w:tc>
          <w:tcPr>
            <w:tcW w:w="1843" w:type="dxa"/>
            <w:vMerge/>
            <w:tcBorders>
              <w:left w:val="nil"/>
              <w:right w:val="single" w:sz="8" w:space="0" w:color="auto"/>
            </w:tcBorders>
            <w:shd w:val="clear" w:color="auto" w:fill="auto"/>
            <w:vAlign w:val="center"/>
          </w:tcPr>
          <w:p w14:paraId="2730DAD5" w14:textId="77777777" w:rsidR="00B47D46" w:rsidRPr="00524185" w:rsidRDefault="00B47D46" w:rsidP="00942A42">
            <w:pPr>
              <w:shd w:val="clear" w:color="auto" w:fill="FFFFFF"/>
              <w:jc w:val="center"/>
              <w:rPr>
                <w:rFonts w:ascii="Arial" w:eastAsia="Times New Roman" w:hAnsi="Arial" w:cs="Arial"/>
                <w:color w:val="000000"/>
                <w:sz w:val="18"/>
                <w:szCs w:val="18"/>
              </w:rPr>
            </w:pPr>
          </w:p>
        </w:tc>
      </w:tr>
      <w:tr w:rsidR="00B47D46" w:rsidRPr="00524185" w14:paraId="3FAC9B01" w14:textId="77777777" w:rsidTr="00942A42">
        <w:trPr>
          <w:trHeight w:val="930"/>
        </w:trPr>
        <w:tc>
          <w:tcPr>
            <w:tcW w:w="227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A9F1FA2"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 xml:space="preserve">Aditivo </w:t>
            </w:r>
            <w:proofErr w:type="spellStart"/>
            <w:r w:rsidRPr="00524185">
              <w:rPr>
                <w:rFonts w:ascii="Arial" w:eastAsia="Times New Roman" w:hAnsi="Arial" w:cs="Arial"/>
                <w:color w:val="000000"/>
                <w:sz w:val="18"/>
                <w:szCs w:val="18"/>
              </w:rPr>
              <w:t>Arla</w:t>
            </w:r>
            <w:proofErr w:type="spellEnd"/>
            <w:r w:rsidRPr="00524185">
              <w:rPr>
                <w:rFonts w:ascii="Arial" w:eastAsia="Times New Roman" w:hAnsi="Arial" w:cs="Arial"/>
                <w:color w:val="000000"/>
                <w:sz w:val="18"/>
                <w:szCs w:val="18"/>
              </w:rPr>
              <w:t xml:space="preserve"> 32 para utilização com o Diesel S10</w:t>
            </w:r>
          </w:p>
        </w:tc>
        <w:tc>
          <w:tcPr>
            <w:tcW w:w="1416" w:type="dxa"/>
            <w:tcBorders>
              <w:top w:val="nil"/>
              <w:left w:val="nil"/>
              <w:bottom w:val="single" w:sz="8" w:space="0" w:color="auto"/>
              <w:right w:val="single" w:sz="8" w:space="0" w:color="auto"/>
            </w:tcBorders>
            <w:shd w:val="clear" w:color="auto" w:fill="auto"/>
            <w:vAlign w:val="center"/>
            <w:hideMark/>
          </w:tcPr>
          <w:p w14:paraId="658D4232"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20</w:t>
            </w:r>
          </w:p>
        </w:tc>
        <w:tc>
          <w:tcPr>
            <w:tcW w:w="1273" w:type="dxa"/>
            <w:tcBorders>
              <w:top w:val="nil"/>
              <w:left w:val="nil"/>
              <w:bottom w:val="single" w:sz="8" w:space="0" w:color="auto"/>
              <w:right w:val="single" w:sz="8" w:space="0" w:color="auto"/>
            </w:tcBorders>
            <w:shd w:val="clear" w:color="auto" w:fill="auto"/>
            <w:vAlign w:val="center"/>
            <w:hideMark/>
          </w:tcPr>
          <w:p w14:paraId="773168C7" w14:textId="5E61EF82"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R$ 4,21</w:t>
            </w:r>
          </w:p>
        </w:tc>
        <w:tc>
          <w:tcPr>
            <w:tcW w:w="2115" w:type="dxa"/>
            <w:tcBorders>
              <w:top w:val="nil"/>
              <w:left w:val="nil"/>
              <w:bottom w:val="single" w:sz="8" w:space="0" w:color="auto"/>
              <w:right w:val="single" w:sz="8" w:space="0" w:color="auto"/>
            </w:tcBorders>
            <w:shd w:val="clear" w:color="auto" w:fill="auto"/>
            <w:vAlign w:val="center"/>
            <w:hideMark/>
          </w:tcPr>
          <w:p w14:paraId="3D8D9AB8" w14:textId="77777777" w:rsidR="00B47D46" w:rsidRPr="00524185" w:rsidRDefault="00B47D46" w:rsidP="00942A42">
            <w:pPr>
              <w:shd w:val="clear" w:color="auto" w:fill="FFFFFF"/>
              <w:jc w:val="center"/>
              <w:rPr>
                <w:rFonts w:ascii="Arial" w:eastAsia="Times New Roman" w:hAnsi="Arial" w:cs="Arial"/>
                <w:color w:val="000000"/>
                <w:sz w:val="18"/>
                <w:szCs w:val="18"/>
              </w:rPr>
            </w:pPr>
            <w:r w:rsidRPr="00524185">
              <w:rPr>
                <w:rFonts w:ascii="Arial" w:eastAsia="Times New Roman" w:hAnsi="Arial" w:cs="Arial"/>
                <w:color w:val="000000"/>
                <w:sz w:val="18"/>
                <w:szCs w:val="18"/>
              </w:rPr>
              <w:t xml:space="preserve"> Internet e Consulta a Posto de Gasolina </w:t>
            </w:r>
          </w:p>
        </w:tc>
        <w:tc>
          <w:tcPr>
            <w:tcW w:w="1843" w:type="dxa"/>
            <w:vMerge/>
            <w:tcBorders>
              <w:left w:val="nil"/>
              <w:bottom w:val="single" w:sz="8" w:space="0" w:color="auto"/>
              <w:right w:val="single" w:sz="8" w:space="0" w:color="auto"/>
            </w:tcBorders>
            <w:shd w:val="clear" w:color="auto" w:fill="auto"/>
            <w:vAlign w:val="center"/>
          </w:tcPr>
          <w:p w14:paraId="7C756B91" w14:textId="77777777" w:rsidR="00B47D46" w:rsidRPr="00524185" w:rsidRDefault="00B47D46" w:rsidP="00942A42">
            <w:pPr>
              <w:shd w:val="clear" w:color="auto" w:fill="FFFFFF"/>
              <w:jc w:val="center"/>
              <w:rPr>
                <w:rFonts w:ascii="Arial" w:eastAsia="Times New Roman" w:hAnsi="Arial" w:cs="Arial"/>
                <w:color w:val="000000"/>
                <w:sz w:val="18"/>
                <w:szCs w:val="18"/>
              </w:rPr>
            </w:pPr>
          </w:p>
        </w:tc>
      </w:tr>
    </w:tbl>
    <w:p w14:paraId="5BC33C9E" w14:textId="77777777" w:rsidR="00B47D46" w:rsidRPr="00524185" w:rsidRDefault="00B47D46" w:rsidP="00B47D46">
      <w:pPr>
        <w:shd w:val="clear" w:color="auto" w:fill="FFFFFF"/>
        <w:jc w:val="both"/>
        <w:rPr>
          <w:rFonts w:ascii="Arial" w:hAnsi="Arial" w:cs="Arial"/>
          <w:color w:val="000000"/>
          <w:sz w:val="18"/>
          <w:szCs w:val="18"/>
        </w:rPr>
      </w:pPr>
    </w:p>
    <w:p w14:paraId="6BF96FA2" w14:textId="77777777" w:rsidR="00B47D46" w:rsidRPr="006D3199" w:rsidRDefault="00B47D46" w:rsidP="00B47D46">
      <w:pPr>
        <w:shd w:val="clear" w:color="auto" w:fill="FFFFFF"/>
        <w:jc w:val="both"/>
        <w:rPr>
          <w:rFonts w:ascii="Arial" w:hAnsi="Arial" w:cs="Arial"/>
          <w:color w:val="000000"/>
        </w:rPr>
      </w:pPr>
      <w:r w:rsidRPr="006D3199">
        <w:rPr>
          <w:rFonts w:ascii="Arial" w:hAnsi="Arial" w:cs="Arial"/>
          <w:color w:val="000000"/>
        </w:rPr>
        <w:t>1.2. O objeto da licitação tem a natureza de serviço comum nos termos do parágrafo único, do art. 1º, da lei 10.520 de 2002, c/c art. 4º do Decreto nº 5.450/2005. Vide item 2.7 do Anexo V da IN nº 05/2017.</w:t>
      </w:r>
    </w:p>
    <w:p w14:paraId="5B3C8BD1"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 xml:space="preserve">1.3. Os </w:t>
      </w:r>
      <w:r>
        <w:rPr>
          <w:rFonts w:ascii="Arial" w:hAnsi="Arial" w:cs="Arial"/>
          <w:color w:val="000000"/>
        </w:rPr>
        <w:t xml:space="preserve">itens e seus </w:t>
      </w:r>
      <w:r w:rsidRPr="006D3199">
        <w:rPr>
          <w:rFonts w:ascii="Arial" w:hAnsi="Arial" w:cs="Arial"/>
          <w:color w:val="000000"/>
        </w:rPr>
        <w:t>quantitativos são os discriminados na tabela acima.</w:t>
      </w:r>
    </w:p>
    <w:p w14:paraId="3CCCB568"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color w:val="000000"/>
        </w:rPr>
        <w:t xml:space="preserve">1.4. A presente contratação </w:t>
      </w:r>
      <w:r w:rsidRPr="006D3199">
        <w:rPr>
          <w:rFonts w:ascii="Arial" w:hAnsi="Arial" w:cs="Arial"/>
        </w:rPr>
        <w:t xml:space="preserve">adotará como regime de execução a Empreitada por Preço </w:t>
      </w:r>
      <w:r>
        <w:rPr>
          <w:rFonts w:ascii="Arial" w:hAnsi="Arial" w:cs="Arial"/>
        </w:rPr>
        <w:t>Global</w:t>
      </w:r>
      <w:r w:rsidRPr="006D3199">
        <w:rPr>
          <w:rFonts w:ascii="Arial" w:hAnsi="Arial" w:cs="Arial"/>
        </w:rPr>
        <w:t>.</w:t>
      </w:r>
    </w:p>
    <w:p w14:paraId="14582084" w14:textId="77777777" w:rsidR="00B47D46"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1.5. O prazo de vigência do contrato é de 12 (doze) meses, podendo ser prorrogado por interesse das partes até o limite de 60 (sessenta) meses, com base no artigo 57, II, da Lei 8.666, de 1993.</w:t>
      </w:r>
    </w:p>
    <w:p w14:paraId="13E4113E" w14:textId="77777777" w:rsidR="00B47D46" w:rsidRPr="006D3199" w:rsidRDefault="00B47D46" w:rsidP="00B47D46">
      <w:pPr>
        <w:shd w:val="clear" w:color="auto" w:fill="FFFFFF"/>
        <w:spacing w:before="120" w:after="120"/>
        <w:jc w:val="both"/>
        <w:rPr>
          <w:rFonts w:ascii="Arial" w:hAnsi="Arial" w:cs="Arial"/>
          <w:color w:val="000000"/>
        </w:rPr>
      </w:pPr>
      <w:r>
        <w:rPr>
          <w:rFonts w:ascii="Arial" w:hAnsi="Arial" w:cs="Arial"/>
          <w:color w:val="000000"/>
        </w:rPr>
        <w:t>1.6. A presente contratação requer o agrupamento de seus itens em um único grupo (lote), tendo em vista o objeto da contratação demandar um monitoramento  por meio de um sistema de gerenciamento, o qual deverá controlar os abastecimentos de todos os veículos da frota oficial da Instituição, através dos cartões eletrônicos, gerando relatórios gerenciais integrados demostrando ser tecnicamente viável. Além disso, se torna economicamente viável por se tratar de uma única contratada no gerenciamento de uma frota composta por 69 veículos, dando a administração maior clareza nas informações de gestão e controle no desempenho-consumo (km/l) das viaturas oficiais e a possibilidade de optar por posto com melhor preço dentro da rede credenciada.</w:t>
      </w:r>
    </w:p>
    <w:p w14:paraId="2F762E39" w14:textId="731F5390" w:rsidR="00B47D46" w:rsidRDefault="00B47D46" w:rsidP="00B47D46">
      <w:pPr>
        <w:spacing w:before="120" w:after="120"/>
        <w:jc w:val="both"/>
        <w:rPr>
          <w:rFonts w:ascii="Arial" w:hAnsi="Arial" w:cs="Arial"/>
          <w:bCs/>
          <w:color w:val="000000"/>
        </w:rPr>
      </w:pPr>
    </w:p>
    <w:p w14:paraId="13D5BC1E" w14:textId="77777777" w:rsidR="00E01968" w:rsidRPr="006D3199" w:rsidRDefault="00E01968" w:rsidP="00B47D46">
      <w:pPr>
        <w:spacing w:before="120" w:after="120"/>
        <w:jc w:val="both"/>
        <w:rPr>
          <w:rFonts w:ascii="Arial" w:hAnsi="Arial" w:cs="Arial"/>
          <w:bCs/>
          <w:color w:val="000000"/>
        </w:rPr>
      </w:pPr>
    </w:p>
    <w:p w14:paraId="63D80B1C" w14:textId="77777777" w:rsidR="00B47D46" w:rsidRPr="006D3199" w:rsidRDefault="00B47D46" w:rsidP="00B47D46">
      <w:pPr>
        <w:jc w:val="both"/>
        <w:rPr>
          <w:rFonts w:ascii="Arial" w:hAnsi="Arial" w:cs="Arial"/>
          <w:b/>
          <w:bCs/>
        </w:rPr>
      </w:pPr>
      <w:r w:rsidRPr="006D3199">
        <w:rPr>
          <w:rFonts w:ascii="Arial" w:hAnsi="Arial" w:cs="Arial"/>
          <w:b/>
          <w:bCs/>
        </w:rPr>
        <w:lastRenderedPageBreak/>
        <w:t>2. JUSTIFICATIVA E OBJETIVO DA CONTRATAÇÃO</w:t>
      </w:r>
    </w:p>
    <w:p w14:paraId="722F192B" w14:textId="77777777" w:rsidR="00B47D46" w:rsidRPr="006D3199" w:rsidRDefault="00B47D46" w:rsidP="00B47D46">
      <w:pPr>
        <w:spacing w:before="120" w:after="120"/>
        <w:jc w:val="both"/>
        <w:rPr>
          <w:rFonts w:ascii="Arial" w:hAnsi="Arial" w:cs="Arial"/>
        </w:rPr>
      </w:pPr>
      <w:r w:rsidRPr="006D3199">
        <w:rPr>
          <w:rFonts w:ascii="Arial" w:hAnsi="Arial" w:cs="Arial"/>
        </w:rPr>
        <w:t xml:space="preserve">2.1. A Justificativa e objetivo da contratação encontram-se pormenorizados em Tópico específico dos Estudos Preliminares, </w:t>
      </w:r>
      <w:r>
        <w:rPr>
          <w:rFonts w:ascii="Arial" w:hAnsi="Arial" w:cs="Arial"/>
        </w:rPr>
        <w:t xml:space="preserve">conforme item 3, subitem 3.1, alínea “a” do Anexo 4 deste </w:t>
      </w:r>
      <w:r w:rsidRPr="006D3199">
        <w:rPr>
          <w:rFonts w:ascii="Arial" w:hAnsi="Arial" w:cs="Arial"/>
        </w:rPr>
        <w:t>Termo de Referência.</w:t>
      </w:r>
    </w:p>
    <w:p w14:paraId="13E58B52" w14:textId="77777777" w:rsidR="00B47D46" w:rsidRPr="006D3199" w:rsidRDefault="00B47D46" w:rsidP="00B47D46">
      <w:pPr>
        <w:spacing w:before="120" w:after="120"/>
        <w:jc w:val="both"/>
        <w:rPr>
          <w:rFonts w:ascii="Arial" w:hAnsi="Arial" w:cs="Arial"/>
          <w:b/>
          <w:bCs/>
          <w:color w:val="0070C0"/>
        </w:rPr>
      </w:pPr>
    </w:p>
    <w:p w14:paraId="681E96A3" w14:textId="77777777" w:rsidR="00B47D46" w:rsidRPr="006D3199" w:rsidRDefault="00B47D46" w:rsidP="00B47D46">
      <w:pPr>
        <w:jc w:val="both"/>
        <w:rPr>
          <w:rFonts w:ascii="Arial" w:hAnsi="Arial" w:cs="Arial"/>
          <w:b/>
          <w:bCs/>
        </w:rPr>
      </w:pPr>
      <w:r w:rsidRPr="006D3199">
        <w:rPr>
          <w:rFonts w:ascii="Arial" w:hAnsi="Arial" w:cs="Arial"/>
          <w:b/>
          <w:bCs/>
        </w:rPr>
        <w:t>3. DESCRIÇÃO DA SOLUÇÃO</w:t>
      </w:r>
    </w:p>
    <w:p w14:paraId="7885E0D9" w14:textId="77777777" w:rsidR="00B47D46" w:rsidRPr="006D3199" w:rsidRDefault="00B47D46" w:rsidP="00B47D46">
      <w:pPr>
        <w:autoSpaceDE w:val="0"/>
        <w:autoSpaceDN w:val="0"/>
        <w:adjustRightInd w:val="0"/>
        <w:spacing w:after="120"/>
        <w:jc w:val="both"/>
        <w:rPr>
          <w:rFonts w:ascii="Arial" w:hAnsi="Arial" w:cs="Arial"/>
          <w:b/>
          <w:bCs/>
        </w:rPr>
      </w:pPr>
      <w:r w:rsidRPr="006D3199">
        <w:rPr>
          <w:rFonts w:ascii="Arial" w:hAnsi="Arial" w:cs="Arial"/>
        </w:rPr>
        <w:t xml:space="preserve">3.1. A descrição da solução como um todo, conforme minudenciado nos Estudos Preliminares, abrange a prestação do serviço </w:t>
      </w:r>
      <w:r>
        <w:rPr>
          <w:rFonts w:ascii="Arial" w:hAnsi="Arial" w:cs="Arial"/>
        </w:rPr>
        <w:t>por empresa especializada em</w:t>
      </w:r>
      <w:r w:rsidRPr="006D3199">
        <w:rPr>
          <w:rFonts w:ascii="Arial" w:hAnsi="Arial" w:cs="Arial"/>
        </w:rPr>
        <w:t xml:space="preserve"> </w:t>
      </w:r>
      <w:r>
        <w:rPr>
          <w:rFonts w:ascii="Arial" w:hAnsi="Arial" w:cs="Arial"/>
        </w:rPr>
        <w:t xml:space="preserve">administração e gerenciamento de frota, para implementação e operação de um sistema de abastecimento de combustível (etanol, gasolina comum, diesel, diesel S10 e aditivo </w:t>
      </w:r>
      <w:proofErr w:type="spellStart"/>
      <w:r>
        <w:rPr>
          <w:rFonts w:ascii="Arial" w:hAnsi="Arial" w:cs="Arial"/>
        </w:rPr>
        <w:t>arla</w:t>
      </w:r>
      <w:proofErr w:type="spellEnd"/>
      <w:r>
        <w:rPr>
          <w:rFonts w:ascii="Arial" w:hAnsi="Arial" w:cs="Arial"/>
        </w:rPr>
        <w:t xml:space="preserve"> 32) dos veículos automotores da frota da Fundação Oswaldo Cruz / RJ, através de cartões eletrônicos, em rede de postos de abastecimento de combustível</w:t>
      </w:r>
      <w:r w:rsidRPr="006D3199">
        <w:rPr>
          <w:rFonts w:ascii="Arial" w:hAnsi="Arial" w:cs="Arial"/>
        </w:rPr>
        <w:t xml:space="preserve"> em todo o território nacional</w:t>
      </w:r>
      <w:r>
        <w:rPr>
          <w:rFonts w:ascii="Arial" w:hAnsi="Arial" w:cs="Arial"/>
        </w:rPr>
        <w:t>.</w:t>
      </w:r>
    </w:p>
    <w:p w14:paraId="430FEBC7" w14:textId="77777777" w:rsidR="00B47D46" w:rsidRPr="006D3199" w:rsidRDefault="00B47D46" w:rsidP="00B47D46">
      <w:pPr>
        <w:pStyle w:val="Nivel10"/>
        <w:ind w:left="0" w:firstLine="0"/>
        <w:rPr>
          <w:sz w:val="22"/>
          <w:szCs w:val="22"/>
        </w:rPr>
      </w:pPr>
      <w:r w:rsidRPr="006D3199">
        <w:rPr>
          <w:sz w:val="22"/>
          <w:szCs w:val="22"/>
        </w:rPr>
        <w:t xml:space="preserve">4. DA CLASSIFICAÇÃO DOS SERVIÇOS </w:t>
      </w:r>
      <w:r w:rsidRPr="006D3199">
        <w:rPr>
          <w:bCs/>
          <w:sz w:val="22"/>
          <w:szCs w:val="22"/>
        </w:rPr>
        <w:t>E FORMA DE SELEÇÃO DO FORNECEDOR</w:t>
      </w:r>
    </w:p>
    <w:p w14:paraId="54D51060" w14:textId="77777777" w:rsidR="00B47D46" w:rsidRPr="006D3199" w:rsidRDefault="00B47D46" w:rsidP="00B47D46">
      <w:pPr>
        <w:numPr>
          <w:ilvl w:val="1"/>
          <w:numId w:val="32"/>
        </w:numPr>
        <w:tabs>
          <w:tab w:val="left" w:pos="426"/>
        </w:tabs>
        <w:spacing w:before="120" w:after="120" w:line="276" w:lineRule="auto"/>
        <w:ind w:left="0" w:firstLine="0"/>
        <w:jc w:val="both"/>
        <w:rPr>
          <w:rFonts w:ascii="Arial" w:hAnsi="Arial" w:cs="Arial"/>
          <w:iCs/>
          <w:color w:val="000000"/>
        </w:rPr>
      </w:pPr>
      <w:r w:rsidRPr="006D3199">
        <w:rPr>
          <w:rFonts w:ascii="Arial" w:hAnsi="Arial" w:cs="Arial"/>
          <w:iCs/>
          <w:color w:val="000000"/>
        </w:rPr>
        <w:t xml:space="preserve">Trata-se de serviço comum de caráter continuado sem fornecimento de mão de obra em regime de dedicação exclusiva, a ser contratado mediante licitação, na modalidade pregão, em sua forma eletrônica. </w:t>
      </w:r>
    </w:p>
    <w:p w14:paraId="0CE21FF9" w14:textId="77777777" w:rsidR="00B47D46" w:rsidRPr="006D3199" w:rsidRDefault="00B47D46" w:rsidP="00B47D46">
      <w:pPr>
        <w:numPr>
          <w:ilvl w:val="1"/>
          <w:numId w:val="32"/>
        </w:numPr>
        <w:tabs>
          <w:tab w:val="left" w:pos="426"/>
        </w:tabs>
        <w:spacing w:before="120" w:after="120" w:line="276" w:lineRule="auto"/>
        <w:ind w:left="0" w:firstLine="0"/>
        <w:jc w:val="both"/>
        <w:rPr>
          <w:rFonts w:ascii="Arial" w:hAnsi="Arial" w:cs="Arial"/>
          <w:color w:val="000000"/>
        </w:rPr>
      </w:pPr>
      <w:r w:rsidRPr="006D3199">
        <w:rPr>
          <w:rFonts w:ascii="Arial" w:hAnsi="Arial" w:cs="Arial"/>
          <w:color w:val="000000"/>
        </w:rPr>
        <w:t xml:space="preserve"> Os serviços a serem contratados enquadram-se nos pressupostos do Decreto n° 9.507, de 21 de setembro de 2018, não se constituindo em quaisquer das atividades, previstas no art. 3º do aludido decreto, cuja execução indireta é vedada.</w:t>
      </w:r>
    </w:p>
    <w:p w14:paraId="59F158EA" w14:textId="77777777" w:rsidR="00B47D46" w:rsidRPr="006D3199" w:rsidRDefault="00B47D46" w:rsidP="00B47D46">
      <w:pPr>
        <w:numPr>
          <w:ilvl w:val="1"/>
          <w:numId w:val="32"/>
        </w:numPr>
        <w:tabs>
          <w:tab w:val="left" w:pos="426"/>
        </w:tabs>
        <w:spacing w:before="120" w:after="120" w:line="276" w:lineRule="auto"/>
        <w:ind w:left="0" w:firstLine="0"/>
        <w:jc w:val="both"/>
        <w:rPr>
          <w:rFonts w:ascii="Arial" w:hAnsi="Arial" w:cs="Arial"/>
          <w:color w:val="000000"/>
        </w:rPr>
      </w:pPr>
      <w:r w:rsidRPr="006D3199">
        <w:rPr>
          <w:rFonts w:ascii="Arial" w:hAnsi="Arial" w:cs="Arial"/>
          <w:color w:val="000000"/>
        </w:rPr>
        <w:t>A prestação dos serviços não gera vínculo empregatício entre os empregados da Contratada e a Administração Contratante, vedando-se qualquer relação entre estes que caracterize pessoalidade e subordinação direta.</w:t>
      </w:r>
    </w:p>
    <w:p w14:paraId="1AECF176" w14:textId="77777777" w:rsidR="00B47D46" w:rsidRPr="006D3199" w:rsidRDefault="00B47D46" w:rsidP="00B47D46">
      <w:pPr>
        <w:tabs>
          <w:tab w:val="left" w:pos="426"/>
        </w:tabs>
        <w:spacing w:before="120" w:after="120"/>
        <w:jc w:val="both"/>
        <w:rPr>
          <w:rFonts w:ascii="Arial" w:hAnsi="Arial" w:cs="Arial"/>
          <w:color w:val="000000"/>
        </w:rPr>
      </w:pPr>
    </w:p>
    <w:p w14:paraId="0EF7F74A" w14:textId="77777777" w:rsidR="00B47D46" w:rsidRPr="006D3199" w:rsidRDefault="00B47D46" w:rsidP="00B47D46">
      <w:pPr>
        <w:numPr>
          <w:ilvl w:val="0"/>
          <w:numId w:val="32"/>
        </w:numPr>
        <w:spacing w:after="200" w:line="276" w:lineRule="auto"/>
        <w:jc w:val="both"/>
        <w:rPr>
          <w:rFonts w:ascii="Arial" w:hAnsi="Arial" w:cs="Arial"/>
          <w:b/>
          <w:color w:val="000000"/>
        </w:rPr>
      </w:pPr>
      <w:r w:rsidRPr="006D3199">
        <w:rPr>
          <w:rFonts w:ascii="Arial" w:hAnsi="Arial" w:cs="Arial"/>
          <w:b/>
          <w:color w:val="000000"/>
        </w:rPr>
        <w:t>REQUISITOS DA CONTRATAÇÃO</w:t>
      </w:r>
    </w:p>
    <w:p w14:paraId="59D686EE" w14:textId="77777777" w:rsidR="00B47D46" w:rsidRPr="006D3199" w:rsidRDefault="00B47D46" w:rsidP="00B47D46">
      <w:pPr>
        <w:numPr>
          <w:ilvl w:val="1"/>
          <w:numId w:val="32"/>
        </w:numPr>
        <w:suppressAutoHyphens/>
        <w:spacing w:after="120"/>
        <w:ind w:left="0" w:firstLine="0"/>
        <w:jc w:val="both"/>
        <w:rPr>
          <w:rFonts w:ascii="Arial" w:hAnsi="Arial" w:cs="Arial"/>
        </w:rPr>
      </w:pPr>
      <w:r w:rsidRPr="006D3199">
        <w:rPr>
          <w:rFonts w:ascii="Arial" w:hAnsi="Arial" w:cs="Arial"/>
        </w:rPr>
        <w:t xml:space="preserve"> Conforme Estudos Preliminares, os requisitos da contratação abrangem o seguinte:</w:t>
      </w:r>
    </w:p>
    <w:p w14:paraId="16034961" w14:textId="77777777" w:rsidR="00B47D46" w:rsidRPr="006D3199" w:rsidRDefault="00B47D46" w:rsidP="00B47D46">
      <w:pPr>
        <w:shd w:val="clear" w:color="auto" w:fill="FFFFFF"/>
        <w:suppressAutoHyphens/>
        <w:spacing w:after="120"/>
        <w:jc w:val="both"/>
        <w:rPr>
          <w:rFonts w:ascii="Arial" w:hAnsi="Arial" w:cs="Arial"/>
        </w:rPr>
      </w:pPr>
      <w:r w:rsidRPr="006D3199">
        <w:rPr>
          <w:rFonts w:ascii="Arial" w:hAnsi="Arial" w:cs="Arial"/>
        </w:rPr>
        <w:t>5.1.1. Qualificação Técnico-Operacional das licitantes:</w:t>
      </w:r>
    </w:p>
    <w:p w14:paraId="1722DDD1" w14:textId="77777777" w:rsidR="00B47D46" w:rsidRPr="006D3199" w:rsidRDefault="00B47D46" w:rsidP="00B47D46">
      <w:pPr>
        <w:shd w:val="clear" w:color="auto" w:fill="FFFFFF"/>
        <w:autoSpaceDE w:val="0"/>
        <w:autoSpaceDN w:val="0"/>
        <w:adjustRightInd w:val="0"/>
        <w:jc w:val="both"/>
        <w:rPr>
          <w:rFonts w:ascii="Arial" w:hAnsi="Arial" w:cs="Arial"/>
        </w:rPr>
      </w:pPr>
      <w:r w:rsidRPr="006D3199">
        <w:rPr>
          <w:rFonts w:ascii="Arial" w:hAnsi="Arial" w:cs="Arial"/>
          <w:color w:val="000000"/>
        </w:rPr>
        <w:t xml:space="preserve">5.1.1.1. Comprovação de </w:t>
      </w:r>
      <w:r w:rsidRPr="006D3199">
        <w:rPr>
          <w:rFonts w:ascii="Arial" w:hAnsi="Arial" w:cs="Arial"/>
        </w:rPr>
        <w:t>aptidão para a prestação dos serviços em características, quantidades e prazos compatíveis com o objeto desta licitação. A licitante deverá apresentar um ou mais atestados de capacidade técnica em nome da empresa licitante, comprovando o desempenho de atividade de g</w:t>
      </w:r>
      <w:r w:rsidRPr="006D3199">
        <w:rPr>
          <w:rFonts w:ascii="Arial" w:hAnsi="Arial" w:cs="Arial"/>
          <w:color w:val="000000"/>
        </w:rPr>
        <w:t xml:space="preserve">erenciamento do abastecimento de combustível de veículos automotivos, com um mínimo de </w:t>
      </w:r>
      <w:r w:rsidRPr="006D3199">
        <w:rPr>
          <w:rFonts w:ascii="Arial" w:hAnsi="Arial" w:cs="Arial"/>
        </w:rPr>
        <w:t>50% (cinquenta por cento) do número de veículos envolvidos nesta contratação, fornecido por pessoa jurídica de direito público ou privado;</w:t>
      </w:r>
    </w:p>
    <w:p w14:paraId="2FA44AA8" w14:textId="77777777" w:rsidR="00B47D46" w:rsidRPr="006D3199" w:rsidRDefault="00B47D46" w:rsidP="00B47D46">
      <w:pPr>
        <w:shd w:val="clear" w:color="auto" w:fill="FFFFFF"/>
        <w:autoSpaceDE w:val="0"/>
        <w:autoSpaceDN w:val="0"/>
        <w:adjustRightInd w:val="0"/>
        <w:jc w:val="both"/>
        <w:rPr>
          <w:rFonts w:ascii="Arial" w:hAnsi="Arial" w:cs="Arial"/>
        </w:rPr>
      </w:pPr>
      <w:r w:rsidRPr="006D3199">
        <w:rPr>
          <w:rFonts w:ascii="Arial" w:hAnsi="Arial" w:cs="Arial"/>
        </w:rPr>
        <w:lastRenderedPageBreak/>
        <w:t>5.1.1.2. Para análise do(s) atestado(s), será levada em conta a compatibilidade das informações prestadas com os descritos neste instrumento, devendo para tanto saber que para esta prestação de serviço teremos um quantitativo total de 69 veículos automotivos.</w:t>
      </w:r>
    </w:p>
    <w:p w14:paraId="4CD0DD8E" w14:textId="77777777" w:rsidR="00B47D46" w:rsidRPr="006D3199" w:rsidRDefault="00B47D46" w:rsidP="00B47D46">
      <w:pPr>
        <w:shd w:val="clear" w:color="auto" w:fill="FFFFFF"/>
        <w:autoSpaceDE w:val="0"/>
        <w:autoSpaceDN w:val="0"/>
        <w:adjustRightInd w:val="0"/>
        <w:jc w:val="both"/>
        <w:rPr>
          <w:rFonts w:ascii="Arial" w:hAnsi="Arial" w:cs="Arial"/>
        </w:rPr>
      </w:pPr>
      <w:r w:rsidRPr="006D3199">
        <w:rPr>
          <w:rFonts w:ascii="Arial" w:hAnsi="Arial" w:cs="Arial"/>
        </w:rPr>
        <w:t xml:space="preserve">5.1.1.3. Os atestados deverão referir-se a serviços prestados no âmbito de sua atividade econômica principal ou secundária especificadas no contrato social vigente. </w:t>
      </w:r>
    </w:p>
    <w:p w14:paraId="03D07837" w14:textId="77777777" w:rsidR="00B47D46" w:rsidRPr="006D3199" w:rsidRDefault="00B47D46" w:rsidP="00B47D46">
      <w:pPr>
        <w:shd w:val="clear" w:color="auto" w:fill="FFFFFF"/>
        <w:autoSpaceDE w:val="0"/>
        <w:autoSpaceDN w:val="0"/>
        <w:adjustRightInd w:val="0"/>
        <w:jc w:val="both"/>
        <w:rPr>
          <w:rFonts w:ascii="Arial" w:hAnsi="Arial" w:cs="Arial"/>
        </w:rPr>
      </w:pPr>
      <w:r w:rsidRPr="006D3199">
        <w:rPr>
          <w:rFonts w:ascii="Arial" w:hAnsi="Arial" w:cs="Arial"/>
        </w:rPr>
        <w:t xml:space="preserve">5.1.1.4. Somente serão aceitos atestados expedidos após a conclusão do contrato ou se decorrido, pelo menos, um ano do início de sua execução, exceto se firmado para ser executado em prazo inferior. </w:t>
      </w:r>
    </w:p>
    <w:p w14:paraId="6FA09179" w14:textId="77777777" w:rsidR="00B47D46" w:rsidRPr="006D3199" w:rsidRDefault="00B47D46" w:rsidP="00B47D46">
      <w:pPr>
        <w:shd w:val="clear" w:color="auto" w:fill="FFFFFF"/>
        <w:autoSpaceDE w:val="0"/>
        <w:autoSpaceDN w:val="0"/>
        <w:adjustRightInd w:val="0"/>
        <w:jc w:val="both"/>
        <w:rPr>
          <w:rFonts w:ascii="Arial" w:hAnsi="Arial" w:cs="Arial"/>
        </w:rPr>
      </w:pPr>
      <w:r w:rsidRPr="006D3199">
        <w:rPr>
          <w:rFonts w:ascii="Arial" w:hAnsi="Arial" w:cs="Arial"/>
        </w:rPr>
        <w:t xml:space="preserve">5.1.1.5. Para a comprovação da experiência mínima de 3 (três) anos, será aceito o somatório de atestados de períodos diferentes. </w:t>
      </w:r>
    </w:p>
    <w:p w14:paraId="7DF9B156" w14:textId="77777777" w:rsidR="00B47D46" w:rsidRPr="006D3199" w:rsidRDefault="00B47D46" w:rsidP="00B47D46">
      <w:pPr>
        <w:shd w:val="clear" w:color="auto" w:fill="FFFFFF"/>
        <w:autoSpaceDE w:val="0"/>
        <w:autoSpaceDN w:val="0"/>
        <w:adjustRightInd w:val="0"/>
        <w:jc w:val="both"/>
        <w:rPr>
          <w:rFonts w:ascii="Arial" w:hAnsi="Arial" w:cs="Arial"/>
        </w:rPr>
      </w:pPr>
      <w:r w:rsidRPr="006D3199">
        <w:rPr>
          <w:rFonts w:ascii="Arial" w:hAnsi="Arial" w:cs="Arial"/>
        </w:rPr>
        <w:t>5.1.1.6. Para fins de comprovação de quantitativo mínimo do serviço, será aceito diferentes atestados de serviços executados de forma concomitante, a fim de equivaler a uma única contratação.</w:t>
      </w:r>
    </w:p>
    <w:p w14:paraId="6F151D1C" w14:textId="77777777" w:rsidR="00B47D46" w:rsidRPr="006D3199" w:rsidRDefault="00B47D46" w:rsidP="00B47D46">
      <w:pPr>
        <w:shd w:val="clear" w:color="auto" w:fill="FFFFFF"/>
        <w:autoSpaceDE w:val="0"/>
        <w:autoSpaceDN w:val="0"/>
        <w:adjustRightInd w:val="0"/>
        <w:jc w:val="both"/>
        <w:rPr>
          <w:rFonts w:ascii="Arial" w:hAnsi="Arial" w:cs="Arial"/>
        </w:rPr>
      </w:pPr>
      <w:r w:rsidRPr="006D3199">
        <w:rPr>
          <w:rFonts w:ascii="Arial" w:hAnsi="Arial" w:cs="Arial"/>
        </w:rPr>
        <w:t xml:space="preserve">5.1.1.7.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p>
    <w:p w14:paraId="180AB888" w14:textId="77777777" w:rsidR="00B47D46" w:rsidRPr="006D3199" w:rsidRDefault="00B47D46" w:rsidP="00B47D46">
      <w:pPr>
        <w:shd w:val="clear" w:color="auto" w:fill="FFFFFF"/>
        <w:autoSpaceDE w:val="0"/>
        <w:autoSpaceDN w:val="0"/>
        <w:adjustRightInd w:val="0"/>
        <w:jc w:val="both"/>
        <w:rPr>
          <w:rFonts w:ascii="Arial" w:hAnsi="Arial" w:cs="Arial"/>
        </w:rPr>
      </w:pPr>
      <w:r w:rsidRPr="006D3199">
        <w:rPr>
          <w:rFonts w:ascii="Arial" w:hAnsi="Arial" w:cs="Arial"/>
        </w:rPr>
        <w:t>5.1.1.8. Para a comprovação do quantitativo mínimo de veículos, será aceito o somatório de atestados que comprovem que o licitante gerencia ou gerenciou serviços de</w:t>
      </w:r>
      <w:r>
        <w:rPr>
          <w:rFonts w:ascii="Arial" w:hAnsi="Arial" w:cs="Arial"/>
        </w:rPr>
        <w:t xml:space="preserve"> gerenciamento de abastecimento de combustível</w:t>
      </w:r>
      <w:r w:rsidRPr="006D3199">
        <w:rPr>
          <w:rFonts w:ascii="Arial" w:hAnsi="Arial" w:cs="Arial"/>
        </w:rPr>
        <w:t>, compatíveis com o objeto do certame por período não inferior a 3 (três) anos.</w:t>
      </w:r>
    </w:p>
    <w:p w14:paraId="6E55E889" w14:textId="77777777" w:rsidR="00B47D46" w:rsidRPr="006D3199" w:rsidRDefault="00B47D46" w:rsidP="00B47D46">
      <w:pPr>
        <w:shd w:val="clear" w:color="auto" w:fill="FFFFFF"/>
        <w:suppressAutoHyphens/>
        <w:spacing w:after="120"/>
        <w:jc w:val="both"/>
        <w:rPr>
          <w:rFonts w:ascii="Arial" w:hAnsi="Arial" w:cs="Arial"/>
          <w:color w:val="000000"/>
        </w:rPr>
      </w:pPr>
      <w:r w:rsidRPr="006D3199">
        <w:rPr>
          <w:rFonts w:ascii="Arial" w:hAnsi="Arial" w:cs="Arial"/>
          <w:color w:val="000000"/>
        </w:rPr>
        <w:t>5.2. Declaração do licitante de que tem pleno conhecimento das condições necessárias para a prestação do serviço.</w:t>
      </w:r>
    </w:p>
    <w:p w14:paraId="70C6B346" w14:textId="099E87AB" w:rsidR="00B47D46" w:rsidRDefault="00B47D46" w:rsidP="00B47D46">
      <w:pPr>
        <w:shd w:val="clear" w:color="auto" w:fill="FFFFFF"/>
        <w:jc w:val="both"/>
        <w:rPr>
          <w:rFonts w:ascii="Arial" w:hAnsi="Arial" w:cs="Arial"/>
          <w:color w:val="000000"/>
        </w:rPr>
      </w:pPr>
      <w:r w:rsidRPr="006D3199">
        <w:rPr>
          <w:rFonts w:ascii="Arial" w:hAnsi="Arial" w:cs="Arial"/>
          <w:color w:val="000000"/>
        </w:rPr>
        <w:t>5.3. As obrigações da Contratada e Contratante estão previstas nos itens 11 e 12 deste Termo de Referência.</w:t>
      </w:r>
    </w:p>
    <w:p w14:paraId="21C76A83" w14:textId="77777777" w:rsidR="00E01968" w:rsidRPr="006D3199" w:rsidRDefault="00E01968" w:rsidP="00B47D46">
      <w:pPr>
        <w:shd w:val="clear" w:color="auto" w:fill="FFFFFF"/>
        <w:jc w:val="both"/>
        <w:rPr>
          <w:rFonts w:ascii="Arial" w:hAnsi="Arial" w:cs="Arial"/>
          <w:color w:val="000000"/>
        </w:rPr>
      </w:pPr>
    </w:p>
    <w:p w14:paraId="11D866AA" w14:textId="77777777" w:rsidR="00B47D46" w:rsidRPr="006D3199" w:rsidRDefault="00B47D46" w:rsidP="00B47D46">
      <w:pPr>
        <w:numPr>
          <w:ilvl w:val="0"/>
          <w:numId w:val="32"/>
        </w:numPr>
        <w:shd w:val="clear" w:color="auto" w:fill="FFFFFF"/>
        <w:spacing w:after="200" w:line="276" w:lineRule="auto"/>
        <w:jc w:val="both"/>
        <w:rPr>
          <w:rFonts w:ascii="Arial" w:hAnsi="Arial" w:cs="Arial"/>
          <w:b/>
          <w:color w:val="000000"/>
        </w:rPr>
      </w:pPr>
      <w:r w:rsidRPr="006D3199">
        <w:rPr>
          <w:rFonts w:ascii="Arial" w:hAnsi="Arial" w:cs="Arial"/>
          <w:b/>
          <w:color w:val="000000"/>
        </w:rPr>
        <w:t>VISTORIA PARA A LICITAÇÃO</w:t>
      </w:r>
    </w:p>
    <w:p w14:paraId="35E74054" w14:textId="77777777" w:rsidR="00B47D46" w:rsidRPr="006D3199" w:rsidRDefault="00B47D46" w:rsidP="00B47D46">
      <w:pPr>
        <w:shd w:val="clear" w:color="auto" w:fill="FFFFFF"/>
        <w:spacing w:before="120" w:after="120"/>
        <w:ind w:right="-2"/>
        <w:jc w:val="both"/>
        <w:rPr>
          <w:rFonts w:ascii="Arial" w:hAnsi="Arial" w:cs="Arial"/>
          <w:bCs/>
        </w:rPr>
      </w:pPr>
      <w:r w:rsidRPr="006D3199">
        <w:rPr>
          <w:rFonts w:ascii="Arial" w:hAnsi="Arial" w:cs="Arial"/>
          <w:bCs/>
          <w:color w:val="000000"/>
        </w:rPr>
        <w:t>6.1.</w:t>
      </w:r>
      <w:r w:rsidRPr="006D3199">
        <w:rPr>
          <w:rFonts w:ascii="Arial" w:hAnsi="Arial" w:cs="Arial"/>
          <w:b/>
          <w:bCs/>
          <w:color w:val="000000"/>
        </w:rPr>
        <w:t xml:space="preserve"> </w:t>
      </w:r>
      <w:r w:rsidRPr="006D3199">
        <w:rPr>
          <w:rFonts w:ascii="Arial" w:hAnsi="Arial" w:cs="Arial"/>
          <w:bCs/>
        </w:rPr>
        <w:t>Para o correto dimensionamento e elaboração de sua proposta, o licitante poderá realizar vistoria nas instalações do local de execução dos serviços, acompanhado por servidor designado para esse fim, de segunda à sexta-feira, das 9:00 horas às 15:00 horas, devendo o agendamento ser efetuado previamente pelo telefone (21) 2209-2139 / 2209-2140, podendo sua realização ser comprovada por:</w:t>
      </w:r>
    </w:p>
    <w:p w14:paraId="039BB5AE" w14:textId="77777777" w:rsidR="00B47D46" w:rsidRPr="006D3199" w:rsidRDefault="00B47D46" w:rsidP="00B47D46">
      <w:pPr>
        <w:pStyle w:val="Nivel10"/>
        <w:numPr>
          <w:ilvl w:val="0"/>
          <w:numId w:val="20"/>
        </w:numPr>
        <w:shd w:val="clear" w:color="auto" w:fill="FFFFFF"/>
        <w:spacing w:before="120" w:after="120" w:line="240" w:lineRule="auto"/>
        <w:ind w:left="0" w:firstLine="0"/>
        <w:rPr>
          <w:b w:val="0"/>
          <w:sz w:val="22"/>
          <w:szCs w:val="22"/>
        </w:rPr>
      </w:pPr>
      <w:r w:rsidRPr="006D3199">
        <w:rPr>
          <w:b w:val="0"/>
          <w:sz w:val="22"/>
          <w:szCs w:val="22"/>
        </w:rPr>
        <w:lastRenderedPageBreak/>
        <w:t>Atestado de vistoria assinado pelo servidor responsável, conforme item 3.3 do Anexo VII-A da IN SEGES/MPDG n. 5/2017;</w:t>
      </w:r>
    </w:p>
    <w:p w14:paraId="07957B8D" w14:textId="77777777" w:rsidR="00B47D46" w:rsidRPr="006D3199" w:rsidRDefault="00B47D46" w:rsidP="00B47D46">
      <w:pPr>
        <w:pStyle w:val="Nivel10"/>
        <w:shd w:val="clear" w:color="auto" w:fill="FFFFFF"/>
        <w:spacing w:before="120" w:line="240" w:lineRule="auto"/>
        <w:ind w:left="0" w:firstLine="0"/>
        <w:rPr>
          <w:b w:val="0"/>
          <w:sz w:val="22"/>
          <w:szCs w:val="22"/>
        </w:rPr>
      </w:pPr>
      <w:r w:rsidRPr="006D3199">
        <w:rPr>
          <w:b w:val="0"/>
          <w:sz w:val="22"/>
          <w:szCs w:val="22"/>
        </w:rPr>
        <w:t>OU</w:t>
      </w:r>
    </w:p>
    <w:p w14:paraId="0CB19190" w14:textId="77777777" w:rsidR="00B47D46" w:rsidRPr="006D3199" w:rsidRDefault="00B47D46" w:rsidP="00B47D46">
      <w:pPr>
        <w:pStyle w:val="Nivel10"/>
        <w:numPr>
          <w:ilvl w:val="0"/>
          <w:numId w:val="20"/>
        </w:numPr>
        <w:shd w:val="clear" w:color="auto" w:fill="FFFFFF"/>
        <w:spacing w:before="120" w:after="120" w:line="240" w:lineRule="auto"/>
        <w:ind w:left="0" w:firstLine="0"/>
        <w:rPr>
          <w:b w:val="0"/>
          <w:sz w:val="22"/>
          <w:szCs w:val="22"/>
        </w:rPr>
      </w:pPr>
      <w:r w:rsidRPr="006D3199">
        <w:rPr>
          <w:b w:val="0"/>
          <w:sz w:val="22"/>
          <w:szCs w:val="22"/>
        </w:rPr>
        <w:t xml:space="preserve">Declaração emitida pelo licitante de que conhece as condições locais para execução do objeto ou que realizou vistoria no local do evento, conforme item 3.3 do Anexo VII-A da IN SEGES/MPDG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w:t>
      </w:r>
      <w:r w:rsidRPr="006D3199">
        <w:rPr>
          <w:b w:val="0"/>
          <w:color w:val="auto"/>
          <w:sz w:val="22"/>
          <w:szCs w:val="22"/>
        </w:rPr>
        <w:t>financeiras com a Fiocruz, na f</w:t>
      </w:r>
      <w:r w:rsidRPr="006D3199">
        <w:rPr>
          <w:b w:val="0"/>
          <w:sz w:val="22"/>
          <w:szCs w:val="22"/>
        </w:rPr>
        <w:t xml:space="preserve">orma do modelo apresentado no Edital. </w:t>
      </w:r>
    </w:p>
    <w:p w14:paraId="132A03C7" w14:textId="77777777" w:rsidR="00B47D46" w:rsidRPr="006D3199" w:rsidRDefault="00B47D46" w:rsidP="00B47D46">
      <w:pPr>
        <w:pStyle w:val="Nivel10"/>
        <w:shd w:val="clear" w:color="auto" w:fill="FFFFFF"/>
        <w:tabs>
          <w:tab w:val="left" w:pos="284"/>
        </w:tabs>
        <w:spacing w:before="120" w:line="240" w:lineRule="auto"/>
        <w:ind w:left="0" w:firstLine="0"/>
        <w:rPr>
          <w:b w:val="0"/>
          <w:sz w:val="22"/>
          <w:szCs w:val="22"/>
        </w:rPr>
      </w:pPr>
      <w:r w:rsidRPr="006D3199">
        <w:rPr>
          <w:b w:val="0"/>
          <w:sz w:val="22"/>
          <w:szCs w:val="22"/>
        </w:rPr>
        <w:t>6.2.</w:t>
      </w:r>
      <w:r w:rsidRPr="006D3199">
        <w:rPr>
          <w:sz w:val="22"/>
          <w:szCs w:val="22"/>
        </w:rPr>
        <w:t xml:space="preserve"> </w:t>
      </w:r>
      <w:r w:rsidRPr="006D3199">
        <w:rPr>
          <w:b w:val="0"/>
          <w:sz w:val="22"/>
          <w:szCs w:val="22"/>
        </w:rPr>
        <w:t>O prazo para vistoria iniciar-se-á no dia útil seguinte ao da publicação do Edital, estendendo-se até o dia útil anterior à data prevista para a abertura da sessão pública.</w:t>
      </w:r>
    </w:p>
    <w:p w14:paraId="4DDFA130" w14:textId="77777777" w:rsidR="00B47D46" w:rsidRPr="006D3199" w:rsidRDefault="00B47D46" w:rsidP="00B47D46">
      <w:pPr>
        <w:pStyle w:val="PargrafodaLista"/>
        <w:numPr>
          <w:ilvl w:val="1"/>
          <w:numId w:val="33"/>
        </w:numPr>
        <w:shd w:val="clear" w:color="auto" w:fill="FFFFFF"/>
        <w:tabs>
          <w:tab w:val="left" w:pos="142"/>
          <w:tab w:val="left" w:pos="426"/>
        </w:tabs>
        <w:spacing w:before="120" w:after="120"/>
        <w:ind w:left="0" w:firstLine="0"/>
        <w:jc w:val="both"/>
        <w:rPr>
          <w:rFonts w:ascii="Arial" w:eastAsia="MS Gothic" w:hAnsi="Arial" w:cs="Arial"/>
          <w:color w:val="000000"/>
        </w:rPr>
      </w:pPr>
      <w:r w:rsidRPr="006D3199">
        <w:rPr>
          <w:rFonts w:ascii="Arial" w:eastAsia="MS Gothic" w:hAnsi="Arial" w:cs="Arial"/>
          <w:color w:val="000000"/>
        </w:rPr>
        <w:t>Para a vistoria o licitante, ou o seu representante legal, deverá estar devidamente identificado, apresentando documento de identidade civil e documento expedido pela empresa comprovando sua habilitação para a realização da vistoria.</w:t>
      </w:r>
    </w:p>
    <w:p w14:paraId="17379B9C" w14:textId="77777777" w:rsidR="00B47D46" w:rsidRPr="006D3199" w:rsidRDefault="00B47D46" w:rsidP="00B47D46">
      <w:pPr>
        <w:pStyle w:val="PargrafodaLista"/>
        <w:shd w:val="clear" w:color="auto" w:fill="FFFFFF"/>
        <w:tabs>
          <w:tab w:val="left" w:pos="142"/>
          <w:tab w:val="left" w:pos="426"/>
        </w:tabs>
        <w:spacing w:before="120" w:after="120"/>
        <w:ind w:left="0"/>
        <w:jc w:val="both"/>
        <w:rPr>
          <w:rFonts w:ascii="Arial" w:eastAsia="MS Gothic" w:hAnsi="Arial" w:cs="Arial"/>
          <w:color w:val="000000"/>
        </w:rPr>
      </w:pPr>
    </w:p>
    <w:p w14:paraId="4B597C19" w14:textId="77777777" w:rsidR="00B47D46" w:rsidRPr="006D3199" w:rsidRDefault="00B47D46" w:rsidP="00B47D46">
      <w:pPr>
        <w:numPr>
          <w:ilvl w:val="0"/>
          <w:numId w:val="33"/>
        </w:numPr>
        <w:shd w:val="clear" w:color="auto" w:fill="FFFFFF"/>
        <w:spacing w:after="200" w:line="276" w:lineRule="auto"/>
        <w:jc w:val="both"/>
        <w:rPr>
          <w:rFonts w:ascii="Arial" w:hAnsi="Arial" w:cs="Arial"/>
          <w:b/>
          <w:color w:val="000000"/>
        </w:rPr>
      </w:pPr>
      <w:r w:rsidRPr="006D3199">
        <w:rPr>
          <w:rFonts w:ascii="Arial" w:hAnsi="Arial" w:cs="Arial"/>
          <w:b/>
          <w:color w:val="000000"/>
        </w:rPr>
        <w:t>MODELO DE EXECUÇÃO DO OBJETO</w:t>
      </w:r>
    </w:p>
    <w:p w14:paraId="42FAAF69" w14:textId="77777777" w:rsidR="00B47D46" w:rsidRPr="006D3199" w:rsidRDefault="00B47D46" w:rsidP="00B47D46">
      <w:pPr>
        <w:shd w:val="clear" w:color="auto" w:fill="FFFFFF"/>
        <w:jc w:val="both"/>
        <w:rPr>
          <w:rFonts w:ascii="Arial" w:hAnsi="Arial" w:cs="Arial"/>
          <w:color w:val="000000"/>
        </w:rPr>
      </w:pPr>
      <w:r w:rsidRPr="006D3199">
        <w:rPr>
          <w:rFonts w:ascii="Arial" w:hAnsi="Arial" w:cs="Arial"/>
          <w:color w:val="000000"/>
        </w:rPr>
        <w:t>7.1. A execução do objeto seguirá a seguinte maneira:</w:t>
      </w:r>
    </w:p>
    <w:p w14:paraId="2628314D" w14:textId="77777777" w:rsidR="00B47D46" w:rsidRPr="006D3199" w:rsidRDefault="00B47D46" w:rsidP="00B47D46">
      <w:pPr>
        <w:pStyle w:val="Nivel10"/>
        <w:shd w:val="clear" w:color="auto" w:fill="FFFFFF"/>
        <w:spacing w:before="120" w:line="240" w:lineRule="auto"/>
        <w:ind w:left="0" w:firstLine="0"/>
        <w:rPr>
          <w:b w:val="0"/>
          <w:sz w:val="22"/>
          <w:szCs w:val="22"/>
        </w:rPr>
      </w:pPr>
      <w:r w:rsidRPr="006D3199">
        <w:rPr>
          <w:b w:val="0"/>
          <w:sz w:val="22"/>
          <w:szCs w:val="22"/>
        </w:rPr>
        <w:t>7.1.1. O Sistema Tecnológico</w:t>
      </w:r>
      <w:r>
        <w:rPr>
          <w:b w:val="0"/>
          <w:sz w:val="22"/>
          <w:szCs w:val="22"/>
        </w:rPr>
        <w:t xml:space="preserve"> </w:t>
      </w:r>
      <w:r w:rsidRPr="00941742">
        <w:rPr>
          <w:b w:val="0"/>
          <w:i/>
          <w:sz w:val="22"/>
          <w:szCs w:val="22"/>
        </w:rPr>
        <w:t>“</w:t>
      </w:r>
      <w:proofErr w:type="spellStart"/>
      <w:r w:rsidRPr="00941742">
        <w:rPr>
          <w:b w:val="0"/>
          <w:i/>
          <w:sz w:val="22"/>
          <w:szCs w:val="22"/>
        </w:rPr>
        <w:t>on</w:t>
      </w:r>
      <w:proofErr w:type="spellEnd"/>
      <w:r w:rsidRPr="00941742">
        <w:rPr>
          <w:b w:val="0"/>
          <w:i/>
          <w:sz w:val="22"/>
          <w:szCs w:val="22"/>
        </w:rPr>
        <w:t xml:space="preserve"> </w:t>
      </w:r>
      <w:proofErr w:type="spellStart"/>
      <w:r w:rsidRPr="00941742">
        <w:rPr>
          <w:b w:val="0"/>
          <w:i/>
          <w:sz w:val="22"/>
          <w:szCs w:val="22"/>
        </w:rPr>
        <w:t>line</w:t>
      </w:r>
      <w:proofErr w:type="spellEnd"/>
      <w:r w:rsidRPr="00941742">
        <w:rPr>
          <w:b w:val="0"/>
          <w:i/>
          <w:sz w:val="22"/>
          <w:szCs w:val="22"/>
        </w:rPr>
        <w:t>”</w:t>
      </w:r>
      <w:r w:rsidRPr="006D3199">
        <w:rPr>
          <w:b w:val="0"/>
          <w:sz w:val="22"/>
          <w:szCs w:val="22"/>
        </w:rPr>
        <w:t xml:space="preserve"> a ser </w:t>
      </w:r>
      <w:r>
        <w:rPr>
          <w:b w:val="0"/>
          <w:sz w:val="22"/>
          <w:szCs w:val="22"/>
        </w:rPr>
        <w:t>disponibilizado</w:t>
      </w:r>
      <w:r w:rsidRPr="006D3199">
        <w:rPr>
          <w:b w:val="0"/>
          <w:sz w:val="22"/>
          <w:szCs w:val="22"/>
        </w:rPr>
        <w:t xml:space="preserve"> pela contratada, deverá constituir-se em um sistema de gestão integrado a um sistema de pagamento do abastecimento de combustíveis, sendo que para </w:t>
      </w:r>
      <w:proofErr w:type="spellStart"/>
      <w:r w:rsidRPr="006D3199">
        <w:rPr>
          <w:b w:val="0"/>
          <w:sz w:val="22"/>
          <w:szCs w:val="22"/>
        </w:rPr>
        <w:t>tal</w:t>
      </w:r>
      <w:proofErr w:type="spellEnd"/>
      <w:r w:rsidRPr="006D3199">
        <w:rPr>
          <w:b w:val="0"/>
          <w:sz w:val="22"/>
          <w:szCs w:val="22"/>
        </w:rPr>
        <w:t xml:space="preserve"> os veículos terão seu próprio cartão </w:t>
      </w:r>
      <w:r>
        <w:rPr>
          <w:b w:val="0"/>
          <w:sz w:val="22"/>
          <w:szCs w:val="22"/>
        </w:rPr>
        <w:t>eletrônico individual</w:t>
      </w:r>
      <w:r w:rsidRPr="006D3199">
        <w:rPr>
          <w:b w:val="0"/>
          <w:sz w:val="22"/>
          <w:szCs w:val="22"/>
        </w:rPr>
        <w:t xml:space="preserve">. </w:t>
      </w:r>
    </w:p>
    <w:p w14:paraId="6EF82EDC" w14:textId="77777777" w:rsidR="00B47D46" w:rsidRPr="006D3199" w:rsidRDefault="00B47D46" w:rsidP="00B47D46">
      <w:pPr>
        <w:shd w:val="clear" w:color="auto" w:fill="FFFFFF"/>
        <w:jc w:val="both"/>
        <w:rPr>
          <w:rFonts w:ascii="Arial" w:hAnsi="Arial" w:cs="Arial"/>
        </w:rPr>
      </w:pPr>
      <w:r w:rsidRPr="006D3199">
        <w:rPr>
          <w:rFonts w:ascii="Arial" w:hAnsi="Arial" w:cs="Arial"/>
        </w:rPr>
        <w:t xml:space="preserve">7.1.2. O fornecimento do cartão </w:t>
      </w:r>
      <w:r>
        <w:rPr>
          <w:rFonts w:ascii="Arial" w:hAnsi="Arial" w:cs="Arial"/>
        </w:rPr>
        <w:t>eletrônico</w:t>
      </w:r>
      <w:r w:rsidRPr="006D3199">
        <w:rPr>
          <w:rFonts w:ascii="Arial" w:hAnsi="Arial" w:cs="Arial"/>
        </w:rPr>
        <w:t xml:space="preserve"> para cada veículo do contrato deverá ser fornecido pela contratada sem ônus para a contratante, bem como o cartão não vinculado a veículo citado no item 7.1.2.2 deste Termo de Referência. </w:t>
      </w:r>
    </w:p>
    <w:p w14:paraId="422AB099" w14:textId="77777777" w:rsidR="00B47D46" w:rsidRDefault="00B47D46" w:rsidP="00B47D46">
      <w:pPr>
        <w:shd w:val="clear" w:color="auto" w:fill="FFFFFF"/>
        <w:jc w:val="both"/>
        <w:rPr>
          <w:rFonts w:ascii="Arial" w:hAnsi="Arial" w:cs="Arial"/>
        </w:rPr>
      </w:pPr>
      <w:r w:rsidRPr="006D3199">
        <w:rPr>
          <w:rFonts w:ascii="Arial" w:hAnsi="Arial" w:cs="Arial"/>
        </w:rPr>
        <w:t xml:space="preserve">7.1.2.1. Em caso de perda ou extravio do cartão </w:t>
      </w:r>
      <w:r>
        <w:rPr>
          <w:rFonts w:ascii="Arial" w:hAnsi="Arial" w:cs="Arial"/>
        </w:rPr>
        <w:t>eletrônico</w:t>
      </w:r>
      <w:r w:rsidRPr="006D3199">
        <w:rPr>
          <w:rFonts w:ascii="Arial" w:hAnsi="Arial" w:cs="Arial"/>
        </w:rPr>
        <w:t xml:space="preserve"> por parte do condutor, a fiscalização do contrato irá efetuar o bloqueio do mesmo através do sistema informatizado</w:t>
      </w:r>
      <w:r>
        <w:rPr>
          <w:rFonts w:ascii="Arial" w:hAnsi="Arial" w:cs="Arial"/>
        </w:rPr>
        <w:t xml:space="preserve"> </w:t>
      </w:r>
      <w:r w:rsidRPr="00941742">
        <w:rPr>
          <w:rFonts w:ascii="Arial" w:hAnsi="Arial" w:cs="Arial"/>
          <w:i/>
        </w:rPr>
        <w:t>“</w:t>
      </w:r>
      <w:proofErr w:type="spellStart"/>
      <w:r w:rsidRPr="00941742">
        <w:rPr>
          <w:rFonts w:ascii="Arial" w:hAnsi="Arial" w:cs="Arial"/>
          <w:i/>
        </w:rPr>
        <w:t>on</w:t>
      </w:r>
      <w:proofErr w:type="spellEnd"/>
      <w:r w:rsidRPr="00941742">
        <w:rPr>
          <w:rFonts w:ascii="Arial" w:hAnsi="Arial" w:cs="Arial"/>
          <w:i/>
        </w:rPr>
        <w:t xml:space="preserve"> </w:t>
      </w:r>
      <w:proofErr w:type="spellStart"/>
      <w:r w:rsidRPr="00941742">
        <w:rPr>
          <w:rFonts w:ascii="Arial" w:hAnsi="Arial" w:cs="Arial"/>
          <w:i/>
        </w:rPr>
        <w:t>line</w:t>
      </w:r>
      <w:proofErr w:type="spellEnd"/>
      <w:r w:rsidRPr="00941742">
        <w:rPr>
          <w:rFonts w:ascii="Arial" w:hAnsi="Arial" w:cs="Arial"/>
          <w:i/>
        </w:rPr>
        <w:t>”</w:t>
      </w:r>
      <w:r w:rsidRPr="006D3199">
        <w:rPr>
          <w:rFonts w:ascii="Arial" w:hAnsi="Arial" w:cs="Arial"/>
        </w:rPr>
        <w:t xml:space="preserve"> disponibilizado pela contratada, e em seguida solicitará a </w:t>
      </w:r>
      <w:proofErr w:type="gramStart"/>
      <w:r w:rsidRPr="006D3199">
        <w:rPr>
          <w:rFonts w:ascii="Arial" w:hAnsi="Arial" w:cs="Arial"/>
        </w:rPr>
        <w:t>contratada providências</w:t>
      </w:r>
      <w:proofErr w:type="gramEnd"/>
      <w:r w:rsidRPr="006D3199">
        <w:rPr>
          <w:rFonts w:ascii="Arial" w:hAnsi="Arial" w:cs="Arial"/>
        </w:rPr>
        <w:t xml:space="preserve"> para emissão de um novo cartão sem ônus para a Contratante.</w:t>
      </w:r>
    </w:p>
    <w:p w14:paraId="7AC5AF07" w14:textId="77777777" w:rsidR="00B47D46" w:rsidRDefault="00B47D46" w:rsidP="00B47D46">
      <w:pPr>
        <w:shd w:val="clear" w:color="auto" w:fill="FFFFFF"/>
        <w:jc w:val="both"/>
        <w:rPr>
          <w:rFonts w:ascii="Arial" w:hAnsi="Arial" w:cs="Arial"/>
        </w:rPr>
      </w:pPr>
      <w:r w:rsidRPr="006C6D0C">
        <w:rPr>
          <w:rFonts w:ascii="Arial" w:hAnsi="Arial" w:cs="Arial"/>
        </w:rPr>
        <w:t>7.1.2.2. A contratada deverá disponibilizar a Fiocruz 01 (um) cartão reserva não vinculado a veículos, o qual ficará em poder do gestor do contrato para o abastecimento de veículos oficiais que por ventura tiverem com seus cartões bloqueados por extravio, perda ou roubo.</w:t>
      </w:r>
      <w:r w:rsidRPr="006C6D0C">
        <w:rPr>
          <w:rFonts w:ascii="Arial" w:hAnsi="Arial" w:cs="Arial"/>
        </w:rPr>
        <w:cr/>
      </w:r>
    </w:p>
    <w:p w14:paraId="0CD88A65" w14:textId="77777777" w:rsidR="00B47D46" w:rsidRPr="006C6D0C" w:rsidRDefault="00B47D46" w:rsidP="00B47D46">
      <w:pPr>
        <w:shd w:val="clear" w:color="auto" w:fill="FFFFFF"/>
        <w:jc w:val="both"/>
        <w:rPr>
          <w:rFonts w:ascii="Arial" w:hAnsi="Arial" w:cs="Arial"/>
        </w:rPr>
      </w:pPr>
      <w:r w:rsidRPr="006C6D0C">
        <w:rPr>
          <w:rFonts w:ascii="Arial" w:hAnsi="Arial" w:cs="Arial"/>
        </w:rPr>
        <w:t>7.1.3. Cada condutor deverá ter sua identificação validada durante a execução de qualquer operação realizada na rede de postos credenciados pela CONTRATADA, sendo de responsabilidade da mesma a solução técnica que identifique o condutor do veículo no ato do abastecimento, e coíba com agilidade e segurança as eventuais utilizações não autorizadas.</w:t>
      </w:r>
      <w:r w:rsidRPr="006C6D0C">
        <w:rPr>
          <w:rFonts w:ascii="Arial" w:hAnsi="Arial" w:cs="Arial"/>
        </w:rPr>
        <w:cr/>
      </w:r>
    </w:p>
    <w:p w14:paraId="6A41F910" w14:textId="77777777" w:rsidR="00B47D46" w:rsidRPr="006D3199" w:rsidRDefault="00B47D46" w:rsidP="00B47D46">
      <w:pPr>
        <w:shd w:val="clear" w:color="auto" w:fill="FFFFFF"/>
        <w:jc w:val="both"/>
        <w:rPr>
          <w:rFonts w:ascii="Arial" w:hAnsi="Arial" w:cs="Arial"/>
        </w:rPr>
      </w:pPr>
      <w:r w:rsidRPr="006D3199">
        <w:rPr>
          <w:rFonts w:ascii="Arial" w:hAnsi="Arial" w:cs="Arial"/>
        </w:rPr>
        <w:t>7.1.</w:t>
      </w:r>
      <w:r>
        <w:rPr>
          <w:rFonts w:ascii="Arial" w:hAnsi="Arial" w:cs="Arial"/>
        </w:rPr>
        <w:t>4</w:t>
      </w:r>
      <w:r w:rsidRPr="006D3199">
        <w:rPr>
          <w:rFonts w:ascii="Arial" w:hAnsi="Arial" w:cs="Arial"/>
        </w:rPr>
        <w:t xml:space="preserve">. </w:t>
      </w:r>
      <w:r w:rsidRPr="006D3199">
        <w:rPr>
          <w:rFonts w:ascii="Arial" w:hAnsi="Arial" w:cs="Arial"/>
          <w:u w:val="single"/>
        </w:rPr>
        <w:t>Sistemática do Abastecimento:</w:t>
      </w:r>
    </w:p>
    <w:p w14:paraId="7FFCD9BD" w14:textId="77777777" w:rsidR="00B47D46" w:rsidRPr="006D3199" w:rsidRDefault="00B47D46" w:rsidP="00B47D46">
      <w:pPr>
        <w:shd w:val="clear" w:color="auto" w:fill="FFFFFF"/>
        <w:jc w:val="both"/>
        <w:rPr>
          <w:rFonts w:ascii="Arial" w:hAnsi="Arial" w:cs="Arial"/>
        </w:rPr>
      </w:pPr>
      <w:r w:rsidRPr="006D3199">
        <w:rPr>
          <w:rFonts w:ascii="Arial" w:hAnsi="Arial" w:cs="Arial"/>
        </w:rPr>
        <w:lastRenderedPageBreak/>
        <w:t>7.1.</w:t>
      </w:r>
      <w:r>
        <w:rPr>
          <w:rFonts w:ascii="Arial" w:hAnsi="Arial" w:cs="Arial"/>
        </w:rPr>
        <w:t>4</w:t>
      </w:r>
      <w:r w:rsidRPr="006D3199">
        <w:rPr>
          <w:rFonts w:ascii="Arial" w:hAnsi="Arial" w:cs="Arial"/>
        </w:rPr>
        <w:t>.1 A Fiocruz fornecerá à CONTRATADA, após a assinatura do contrato, o cadastro completo e atualizado dos veículos oficiais da Instituição, condutores e centro de custo das unidades da Fiocruz do RJ, contendo os seguintes dados:</w:t>
      </w:r>
    </w:p>
    <w:p w14:paraId="223A1C53"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r w:rsidRPr="006D3199">
        <w:rPr>
          <w:rFonts w:ascii="Arial" w:hAnsi="Arial" w:cs="Arial"/>
        </w:rPr>
        <w:t>Placa</w:t>
      </w:r>
    </w:p>
    <w:p w14:paraId="2A5D6EF3"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r w:rsidRPr="006D3199">
        <w:rPr>
          <w:rFonts w:ascii="Arial" w:hAnsi="Arial" w:cs="Arial"/>
        </w:rPr>
        <w:t>Marca</w:t>
      </w:r>
    </w:p>
    <w:p w14:paraId="5D762F1A"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r w:rsidRPr="006D3199">
        <w:rPr>
          <w:rFonts w:ascii="Arial" w:hAnsi="Arial" w:cs="Arial"/>
        </w:rPr>
        <w:t>Tipo</w:t>
      </w:r>
      <w:r>
        <w:rPr>
          <w:rFonts w:ascii="Arial" w:hAnsi="Arial" w:cs="Arial"/>
        </w:rPr>
        <w:t xml:space="preserve"> de Veículo</w:t>
      </w:r>
    </w:p>
    <w:p w14:paraId="19F9D595"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r w:rsidRPr="006D3199">
        <w:rPr>
          <w:rFonts w:ascii="Arial" w:hAnsi="Arial" w:cs="Arial"/>
        </w:rPr>
        <w:t>Chassi</w:t>
      </w:r>
    </w:p>
    <w:p w14:paraId="20838681"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r w:rsidRPr="006D3199">
        <w:rPr>
          <w:rFonts w:ascii="Arial" w:hAnsi="Arial" w:cs="Arial"/>
        </w:rPr>
        <w:t>Combustível</w:t>
      </w:r>
    </w:p>
    <w:p w14:paraId="70CBC060"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r w:rsidRPr="006D3199">
        <w:rPr>
          <w:rFonts w:ascii="Arial" w:hAnsi="Arial" w:cs="Arial"/>
        </w:rPr>
        <w:t>Ano de fabricação</w:t>
      </w:r>
    </w:p>
    <w:p w14:paraId="53A027F2"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r w:rsidRPr="006D3199">
        <w:rPr>
          <w:rFonts w:ascii="Arial" w:hAnsi="Arial" w:cs="Arial"/>
        </w:rPr>
        <w:t>Lotação (Unidade da Fiocruz RJ e Código do Centro de Custo da Unidade)</w:t>
      </w:r>
    </w:p>
    <w:p w14:paraId="42295F88"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r w:rsidRPr="006D3199">
        <w:rPr>
          <w:rFonts w:ascii="Arial" w:hAnsi="Arial" w:cs="Arial"/>
        </w:rPr>
        <w:t>Capacidade do tanque</w:t>
      </w:r>
    </w:p>
    <w:p w14:paraId="4842BE78"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proofErr w:type="spellStart"/>
      <w:r w:rsidRPr="006D3199">
        <w:rPr>
          <w:rFonts w:ascii="Arial" w:hAnsi="Arial" w:cs="Arial"/>
        </w:rPr>
        <w:t>Hodômetro</w:t>
      </w:r>
      <w:proofErr w:type="spellEnd"/>
    </w:p>
    <w:p w14:paraId="4391E82C" w14:textId="77777777" w:rsidR="00B47D46" w:rsidRPr="006D3199" w:rsidRDefault="00B47D46" w:rsidP="00B47D46">
      <w:pPr>
        <w:numPr>
          <w:ilvl w:val="0"/>
          <w:numId w:val="28"/>
        </w:numPr>
        <w:shd w:val="clear" w:color="auto" w:fill="FFFFFF"/>
        <w:spacing w:after="200" w:line="276" w:lineRule="auto"/>
        <w:contextualSpacing/>
        <w:jc w:val="both"/>
        <w:rPr>
          <w:rFonts w:ascii="Arial" w:hAnsi="Arial" w:cs="Arial"/>
        </w:rPr>
      </w:pPr>
      <w:r w:rsidRPr="006D3199">
        <w:rPr>
          <w:rFonts w:ascii="Arial" w:hAnsi="Arial" w:cs="Arial"/>
        </w:rPr>
        <w:t>Nome do condutor, registro funcional e Unidade da Fiocruz RJ a qual ele pertence</w:t>
      </w:r>
      <w:r w:rsidRPr="006D3199">
        <w:rPr>
          <w:rFonts w:ascii="Arial" w:hAnsi="Arial" w:cs="Arial"/>
        </w:rPr>
        <w:cr/>
      </w:r>
    </w:p>
    <w:p w14:paraId="4F84AD03"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4</w:t>
      </w:r>
      <w:r w:rsidRPr="006D3199">
        <w:rPr>
          <w:rFonts w:ascii="Arial" w:hAnsi="Arial" w:cs="Arial"/>
        </w:rPr>
        <w:t>.2. O sistema disponibilizado pela contratada deverá permitir o bloqueio / desbloqueio / troca de senha em tempo real para gerenciamento, acompanhamento e ações proativas por parte da CONTRATANTE.</w:t>
      </w:r>
    </w:p>
    <w:p w14:paraId="2FEE1B71"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4</w:t>
      </w:r>
      <w:r w:rsidRPr="006D3199">
        <w:rPr>
          <w:rFonts w:ascii="Arial" w:hAnsi="Arial" w:cs="Arial"/>
        </w:rPr>
        <w:t>.</w:t>
      </w:r>
      <w:r>
        <w:rPr>
          <w:rFonts w:ascii="Arial" w:hAnsi="Arial" w:cs="Arial"/>
        </w:rPr>
        <w:t>3</w:t>
      </w:r>
      <w:r w:rsidRPr="006D3199">
        <w:rPr>
          <w:rFonts w:ascii="Arial" w:hAnsi="Arial" w:cs="Arial"/>
        </w:rPr>
        <w:t xml:space="preserve">. A Fiocruz estabelecerá para cada veículo automotivo oficial da sua frota um limite de crédito, o qual ficará disponível no cartão de abastecimento. O limite de crédito não poderá ser ultrapassado sem expressa autorização da Fiscalização Técnica do Contrato. </w:t>
      </w:r>
    </w:p>
    <w:p w14:paraId="5C9F7F3D"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4</w:t>
      </w:r>
      <w:r w:rsidRPr="006D3199">
        <w:rPr>
          <w:rFonts w:ascii="Arial" w:hAnsi="Arial" w:cs="Arial"/>
        </w:rPr>
        <w:t>.</w:t>
      </w:r>
      <w:r>
        <w:rPr>
          <w:rFonts w:ascii="Arial" w:hAnsi="Arial" w:cs="Arial"/>
        </w:rPr>
        <w:t>4</w:t>
      </w:r>
      <w:r w:rsidRPr="006D3199">
        <w:rPr>
          <w:rFonts w:ascii="Arial" w:hAnsi="Arial" w:cs="Arial"/>
        </w:rPr>
        <w:t xml:space="preserve">. Os abastecimentos realizados pela rede credenciada sem a devida cobertura de crédito serão de total responsabilidade </w:t>
      </w:r>
      <w:proofErr w:type="gramStart"/>
      <w:r w:rsidRPr="006D3199">
        <w:rPr>
          <w:rFonts w:ascii="Arial" w:hAnsi="Arial" w:cs="Arial"/>
        </w:rPr>
        <w:t>da  CONTRATADA</w:t>
      </w:r>
      <w:proofErr w:type="gramEnd"/>
      <w:r w:rsidRPr="006D3199">
        <w:rPr>
          <w:rFonts w:ascii="Arial" w:hAnsi="Arial" w:cs="Arial"/>
        </w:rPr>
        <w:t>.</w:t>
      </w:r>
    </w:p>
    <w:p w14:paraId="6DE1220C"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4</w:t>
      </w:r>
      <w:r w:rsidRPr="006D3199">
        <w:rPr>
          <w:rFonts w:ascii="Arial" w:hAnsi="Arial" w:cs="Arial"/>
        </w:rPr>
        <w:t>.</w:t>
      </w:r>
      <w:r>
        <w:rPr>
          <w:rFonts w:ascii="Arial" w:hAnsi="Arial" w:cs="Arial"/>
        </w:rPr>
        <w:t>5</w:t>
      </w:r>
      <w:r w:rsidRPr="006D3199">
        <w:rPr>
          <w:rFonts w:ascii="Arial" w:hAnsi="Arial" w:cs="Arial"/>
        </w:rPr>
        <w:t>. A rede de postos credenciada deverá estar equipada para aceitar transações e processos de contingência para finalização da transação.</w:t>
      </w:r>
    </w:p>
    <w:p w14:paraId="70E40CDC"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4</w:t>
      </w:r>
      <w:r w:rsidRPr="006D3199">
        <w:rPr>
          <w:rFonts w:ascii="Arial" w:hAnsi="Arial" w:cs="Arial"/>
        </w:rPr>
        <w:t>.</w:t>
      </w:r>
      <w:r>
        <w:rPr>
          <w:rFonts w:ascii="Arial" w:hAnsi="Arial" w:cs="Arial"/>
        </w:rPr>
        <w:t>6</w:t>
      </w:r>
      <w:r w:rsidRPr="006D3199">
        <w:rPr>
          <w:rFonts w:ascii="Arial" w:hAnsi="Arial" w:cs="Arial"/>
        </w:rPr>
        <w:t>. O sistema deverá emitir comprovante da transação contendo as informações a seguir, independentemente da solicitação do condutor:</w:t>
      </w:r>
    </w:p>
    <w:p w14:paraId="77CE4057" w14:textId="77777777" w:rsidR="00B47D46" w:rsidRPr="006D3199" w:rsidRDefault="00B47D46" w:rsidP="00B47D46">
      <w:pPr>
        <w:numPr>
          <w:ilvl w:val="0"/>
          <w:numId w:val="29"/>
        </w:numPr>
        <w:shd w:val="clear" w:color="auto" w:fill="FFFFFF"/>
        <w:spacing w:after="200" w:line="276" w:lineRule="auto"/>
        <w:contextualSpacing/>
        <w:jc w:val="both"/>
        <w:rPr>
          <w:rFonts w:ascii="Arial" w:hAnsi="Arial" w:cs="Arial"/>
        </w:rPr>
      </w:pPr>
      <w:r w:rsidRPr="006D3199">
        <w:rPr>
          <w:rFonts w:ascii="Arial" w:hAnsi="Arial" w:cs="Arial"/>
        </w:rPr>
        <w:t>Identificação do posto (nome e endereço)</w:t>
      </w:r>
    </w:p>
    <w:p w14:paraId="3E874384" w14:textId="77777777" w:rsidR="00B47D46" w:rsidRPr="006D3199" w:rsidRDefault="00B47D46" w:rsidP="00B47D46">
      <w:pPr>
        <w:numPr>
          <w:ilvl w:val="0"/>
          <w:numId w:val="29"/>
        </w:numPr>
        <w:shd w:val="clear" w:color="auto" w:fill="FFFFFF"/>
        <w:spacing w:after="200" w:line="276" w:lineRule="auto"/>
        <w:contextualSpacing/>
        <w:jc w:val="both"/>
        <w:rPr>
          <w:rFonts w:ascii="Arial" w:hAnsi="Arial" w:cs="Arial"/>
        </w:rPr>
      </w:pPr>
      <w:r w:rsidRPr="006D3199">
        <w:rPr>
          <w:rFonts w:ascii="Arial" w:hAnsi="Arial" w:cs="Arial"/>
        </w:rPr>
        <w:t>Identificação do veículo (número da placa)</w:t>
      </w:r>
    </w:p>
    <w:p w14:paraId="6635E6CF" w14:textId="77777777" w:rsidR="00B47D46" w:rsidRPr="006D3199" w:rsidRDefault="00B47D46" w:rsidP="00B47D46">
      <w:pPr>
        <w:numPr>
          <w:ilvl w:val="0"/>
          <w:numId w:val="29"/>
        </w:numPr>
        <w:shd w:val="clear" w:color="auto" w:fill="FFFFFF"/>
        <w:spacing w:after="200" w:line="276" w:lineRule="auto"/>
        <w:contextualSpacing/>
        <w:jc w:val="both"/>
        <w:rPr>
          <w:rFonts w:ascii="Arial" w:hAnsi="Arial" w:cs="Arial"/>
        </w:rPr>
      </w:pPr>
      <w:proofErr w:type="spellStart"/>
      <w:r w:rsidRPr="006D3199">
        <w:rPr>
          <w:rFonts w:ascii="Arial" w:hAnsi="Arial" w:cs="Arial"/>
        </w:rPr>
        <w:t>Hodômetro</w:t>
      </w:r>
      <w:proofErr w:type="spellEnd"/>
      <w:r w:rsidRPr="006D3199">
        <w:rPr>
          <w:rFonts w:ascii="Arial" w:hAnsi="Arial" w:cs="Arial"/>
        </w:rPr>
        <w:t xml:space="preserve"> do veículo no momento do abastecimento</w:t>
      </w:r>
    </w:p>
    <w:p w14:paraId="3CE47475" w14:textId="77777777" w:rsidR="00B47D46" w:rsidRPr="006D3199" w:rsidRDefault="00B47D46" w:rsidP="00B47D46">
      <w:pPr>
        <w:numPr>
          <w:ilvl w:val="0"/>
          <w:numId w:val="29"/>
        </w:numPr>
        <w:shd w:val="clear" w:color="auto" w:fill="FFFFFF"/>
        <w:spacing w:after="200" w:line="276" w:lineRule="auto"/>
        <w:contextualSpacing/>
        <w:jc w:val="both"/>
        <w:rPr>
          <w:rFonts w:ascii="Arial" w:hAnsi="Arial" w:cs="Arial"/>
        </w:rPr>
      </w:pPr>
      <w:r w:rsidRPr="006D3199">
        <w:rPr>
          <w:rFonts w:ascii="Arial" w:hAnsi="Arial" w:cs="Arial"/>
        </w:rPr>
        <w:t>Tipo de Combustível</w:t>
      </w:r>
    </w:p>
    <w:p w14:paraId="23547D81" w14:textId="77777777" w:rsidR="00B47D46" w:rsidRPr="006D3199" w:rsidRDefault="00B47D46" w:rsidP="00B47D46">
      <w:pPr>
        <w:numPr>
          <w:ilvl w:val="0"/>
          <w:numId w:val="29"/>
        </w:numPr>
        <w:shd w:val="clear" w:color="auto" w:fill="FFFFFF"/>
        <w:spacing w:after="200" w:line="276" w:lineRule="auto"/>
        <w:contextualSpacing/>
        <w:jc w:val="both"/>
        <w:rPr>
          <w:rFonts w:ascii="Arial" w:hAnsi="Arial" w:cs="Arial"/>
        </w:rPr>
      </w:pPr>
      <w:r w:rsidRPr="006D3199">
        <w:rPr>
          <w:rFonts w:ascii="Arial" w:hAnsi="Arial" w:cs="Arial"/>
        </w:rPr>
        <w:t>A data e a hora da Transação</w:t>
      </w:r>
    </w:p>
    <w:p w14:paraId="7B5F7EE6" w14:textId="77777777" w:rsidR="00B47D46" w:rsidRPr="006D3199" w:rsidRDefault="00B47D46" w:rsidP="00B47D46">
      <w:pPr>
        <w:numPr>
          <w:ilvl w:val="0"/>
          <w:numId w:val="29"/>
        </w:numPr>
        <w:shd w:val="clear" w:color="auto" w:fill="FFFFFF"/>
        <w:spacing w:after="200" w:line="276" w:lineRule="auto"/>
        <w:contextualSpacing/>
        <w:jc w:val="both"/>
        <w:rPr>
          <w:rFonts w:ascii="Arial" w:hAnsi="Arial" w:cs="Arial"/>
        </w:rPr>
      </w:pPr>
      <w:r w:rsidRPr="006D3199">
        <w:rPr>
          <w:rFonts w:ascii="Arial" w:hAnsi="Arial" w:cs="Arial"/>
        </w:rPr>
        <w:t>Quantidade de litros abastecido</w:t>
      </w:r>
    </w:p>
    <w:p w14:paraId="199430DF" w14:textId="77777777" w:rsidR="00B47D46" w:rsidRPr="006D3199" w:rsidRDefault="00B47D46" w:rsidP="00B47D46">
      <w:pPr>
        <w:numPr>
          <w:ilvl w:val="0"/>
          <w:numId w:val="29"/>
        </w:numPr>
        <w:shd w:val="clear" w:color="auto" w:fill="FFFFFF"/>
        <w:spacing w:after="200" w:line="276" w:lineRule="auto"/>
        <w:contextualSpacing/>
        <w:jc w:val="both"/>
        <w:rPr>
          <w:rFonts w:ascii="Arial" w:hAnsi="Arial" w:cs="Arial"/>
        </w:rPr>
      </w:pPr>
      <w:r w:rsidRPr="006D3199">
        <w:rPr>
          <w:rFonts w:ascii="Arial" w:hAnsi="Arial" w:cs="Arial"/>
        </w:rPr>
        <w:t>Valor da operação</w:t>
      </w:r>
    </w:p>
    <w:p w14:paraId="6523A377" w14:textId="77777777" w:rsidR="00B47D46" w:rsidRPr="006D3199" w:rsidRDefault="00B47D46" w:rsidP="00B47D46">
      <w:pPr>
        <w:shd w:val="clear" w:color="auto" w:fill="FFFFFF"/>
        <w:ind w:left="60"/>
        <w:jc w:val="both"/>
        <w:rPr>
          <w:rFonts w:ascii="Arial" w:hAnsi="Arial" w:cs="Arial"/>
        </w:rPr>
      </w:pPr>
    </w:p>
    <w:p w14:paraId="2342FEDF"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4</w:t>
      </w:r>
      <w:r w:rsidRPr="006D3199">
        <w:rPr>
          <w:rFonts w:ascii="Arial" w:hAnsi="Arial" w:cs="Arial"/>
        </w:rPr>
        <w:t>.</w:t>
      </w:r>
      <w:r>
        <w:rPr>
          <w:rFonts w:ascii="Arial" w:hAnsi="Arial" w:cs="Arial"/>
        </w:rPr>
        <w:t>7</w:t>
      </w:r>
      <w:r w:rsidRPr="006D3199">
        <w:rPr>
          <w:rFonts w:ascii="Arial" w:hAnsi="Arial" w:cs="Arial"/>
        </w:rPr>
        <w:t>. O sistema informatizado</w:t>
      </w:r>
      <w:r>
        <w:rPr>
          <w:rFonts w:ascii="Arial" w:hAnsi="Arial" w:cs="Arial"/>
        </w:rPr>
        <w:t xml:space="preserve"> “</w:t>
      </w:r>
      <w:proofErr w:type="spellStart"/>
      <w:r w:rsidRPr="00941742">
        <w:rPr>
          <w:rFonts w:ascii="Arial" w:hAnsi="Arial" w:cs="Arial"/>
          <w:i/>
        </w:rPr>
        <w:t>on</w:t>
      </w:r>
      <w:proofErr w:type="spellEnd"/>
      <w:r w:rsidRPr="00941742">
        <w:rPr>
          <w:rFonts w:ascii="Arial" w:hAnsi="Arial" w:cs="Arial"/>
          <w:i/>
        </w:rPr>
        <w:t xml:space="preserve"> </w:t>
      </w:r>
      <w:proofErr w:type="spellStart"/>
      <w:r w:rsidRPr="00941742">
        <w:rPr>
          <w:rFonts w:ascii="Arial" w:hAnsi="Arial" w:cs="Arial"/>
          <w:i/>
        </w:rPr>
        <w:t>line</w:t>
      </w:r>
      <w:proofErr w:type="spellEnd"/>
      <w:r>
        <w:rPr>
          <w:rFonts w:ascii="Arial" w:hAnsi="Arial" w:cs="Arial"/>
          <w:i/>
        </w:rPr>
        <w:t>”</w:t>
      </w:r>
      <w:r>
        <w:rPr>
          <w:rFonts w:ascii="Arial" w:hAnsi="Arial" w:cs="Arial"/>
        </w:rPr>
        <w:t xml:space="preserve"> </w:t>
      </w:r>
      <w:r w:rsidRPr="006D3199">
        <w:rPr>
          <w:rFonts w:ascii="Arial" w:hAnsi="Arial" w:cs="Arial"/>
        </w:rPr>
        <w:t>e os cartões de abastecimento deverão compreender:</w:t>
      </w:r>
    </w:p>
    <w:p w14:paraId="5C388767"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 xml:space="preserve">a)  registro informatizado dos dados de abastecimento e disponíveis para consulta </w:t>
      </w:r>
      <w:r>
        <w:rPr>
          <w:rFonts w:ascii="Arial" w:hAnsi="Arial" w:cs="Arial"/>
        </w:rPr>
        <w:t xml:space="preserve">em tempo real </w:t>
      </w:r>
      <w:r w:rsidRPr="00941742">
        <w:rPr>
          <w:rFonts w:ascii="Arial" w:hAnsi="Arial" w:cs="Arial"/>
          <w:i/>
        </w:rPr>
        <w:t>“</w:t>
      </w:r>
      <w:proofErr w:type="spellStart"/>
      <w:r w:rsidRPr="00941742">
        <w:rPr>
          <w:rFonts w:ascii="Arial" w:hAnsi="Arial" w:cs="Arial"/>
          <w:i/>
        </w:rPr>
        <w:t>on</w:t>
      </w:r>
      <w:proofErr w:type="spellEnd"/>
      <w:r w:rsidRPr="00941742">
        <w:rPr>
          <w:rFonts w:ascii="Arial" w:hAnsi="Arial" w:cs="Arial"/>
          <w:i/>
        </w:rPr>
        <w:t xml:space="preserve"> </w:t>
      </w:r>
      <w:proofErr w:type="spellStart"/>
      <w:r w:rsidRPr="00941742">
        <w:rPr>
          <w:rFonts w:ascii="Arial" w:hAnsi="Arial" w:cs="Arial"/>
          <w:i/>
        </w:rPr>
        <w:t>line</w:t>
      </w:r>
      <w:proofErr w:type="spellEnd"/>
      <w:r w:rsidRPr="00941742">
        <w:rPr>
          <w:rFonts w:ascii="Arial" w:hAnsi="Arial" w:cs="Arial"/>
          <w:i/>
        </w:rPr>
        <w:t>”</w:t>
      </w:r>
      <w:r w:rsidRPr="006D3199">
        <w:rPr>
          <w:rFonts w:ascii="Arial" w:hAnsi="Arial" w:cs="Arial"/>
        </w:rPr>
        <w:t>, propiciando informações da data e hora do abastecimento;</w:t>
      </w:r>
      <w:r w:rsidRPr="006D3199">
        <w:rPr>
          <w:rFonts w:ascii="Arial" w:hAnsi="Arial" w:cs="Arial"/>
        </w:rPr>
        <w:cr/>
      </w:r>
      <w:r w:rsidRPr="006D3199">
        <w:rPr>
          <w:rFonts w:ascii="Arial" w:hAnsi="Arial" w:cs="Arial"/>
        </w:rPr>
        <w:cr/>
      </w:r>
      <w:r w:rsidRPr="006D3199">
        <w:rPr>
          <w:rFonts w:ascii="Arial" w:hAnsi="Arial" w:cs="Arial"/>
        </w:rPr>
        <w:lastRenderedPageBreak/>
        <w:t>b)  emissão de relatórios gerenciais, financeiros e operacionais que permitam o controle das despesas, condutores e consumo específico por veículo, além dos possíveis desvios em relação aos parâmetros adotados;</w:t>
      </w:r>
    </w:p>
    <w:p w14:paraId="7FAF64D0"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 xml:space="preserve">c)  parametrização dos cartões com os dados necessários para identificação das características dos veículos </w:t>
      </w:r>
      <w:proofErr w:type="spellStart"/>
      <w:r w:rsidRPr="006D3199">
        <w:rPr>
          <w:rFonts w:ascii="Arial" w:hAnsi="Arial" w:cs="Arial"/>
        </w:rPr>
        <w:t>ofìciais</w:t>
      </w:r>
      <w:proofErr w:type="spellEnd"/>
      <w:r w:rsidRPr="006D3199">
        <w:rPr>
          <w:rFonts w:ascii="Arial" w:hAnsi="Arial" w:cs="Arial"/>
        </w:rPr>
        <w:t>;</w:t>
      </w:r>
    </w:p>
    <w:p w14:paraId="06BB7D12"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 xml:space="preserve">d) o cancelamento </w:t>
      </w:r>
      <w:r>
        <w:rPr>
          <w:rFonts w:ascii="Arial" w:hAnsi="Arial" w:cs="Arial"/>
        </w:rPr>
        <w:t>imediato do cartão em</w:t>
      </w:r>
      <w:r w:rsidRPr="006D3199">
        <w:rPr>
          <w:rFonts w:ascii="Arial" w:hAnsi="Arial" w:cs="Arial"/>
        </w:rPr>
        <w:t xml:space="preserve"> casos de perda ou extravio;</w:t>
      </w:r>
    </w:p>
    <w:p w14:paraId="61B9D89B" w14:textId="77777777" w:rsidR="00B47D46" w:rsidRPr="006D3199" w:rsidRDefault="00B47D46" w:rsidP="00B47D46">
      <w:pPr>
        <w:shd w:val="clear" w:color="auto" w:fill="FFFFFF"/>
        <w:jc w:val="both"/>
        <w:rPr>
          <w:rFonts w:ascii="Arial" w:hAnsi="Arial" w:cs="Arial"/>
        </w:rPr>
      </w:pPr>
      <w:r w:rsidRPr="006D3199">
        <w:rPr>
          <w:rFonts w:ascii="Arial" w:hAnsi="Arial" w:cs="Arial"/>
        </w:rPr>
        <w:t xml:space="preserve"> e)  identificação do condutor no momento do abastecimento através da senha pessoal;</w:t>
      </w:r>
      <w:r w:rsidRPr="006D3199">
        <w:rPr>
          <w:rFonts w:ascii="Arial" w:hAnsi="Arial" w:cs="Arial"/>
        </w:rPr>
        <w:cr/>
      </w:r>
    </w:p>
    <w:p w14:paraId="31B78D93" w14:textId="77777777" w:rsidR="00B47D46" w:rsidRDefault="00B47D46" w:rsidP="00B47D46">
      <w:pPr>
        <w:shd w:val="clear" w:color="auto" w:fill="FFFFFF"/>
        <w:ind w:left="60"/>
        <w:jc w:val="both"/>
        <w:rPr>
          <w:rFonts w:ascii="Arial" w:hAnsi="Arial" w:cs="Arial"/>
        </w:rPr>
      </w:pPr>
      <w:r w:rsidRPr="006D3199">
        <w:rPr>
          <w:rFonts w:ascii="Arial" w:hAnsi="Arial" w:cs="Arial"/>
        </w:rPr>
        <w:t>f)  solução para pagamento dos abastecimentos realizados em postos credenciados com o sistema inoperante (fora do ar).</w:t>
      </w:r>
    </w:p>
    <w:p w14:paraId="69BEFD04" w14:textId="77777777" w:rsidR="00B47D46" w:rsidRPr="006D3199" w:rsidRDefault="00B47D46" w:rsidP="00B47D46">
      <w:pPr>
        <w:shd w:val="clear" w:color="auto" w:fill="FFFFFF"/>
        <w:ind w:left="60"/>
        <w:jc w:val="both"/>
        <w:rPr>
          <w:rFonts w:ascii="Arial" w:hAnsi="Arial" w:cs="Arial"/>
        </w:rPr>
      </w:pPr>
    </w:p>
    <w:p w14:paraId="5EFD80A1"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5</w:t>
      </w:r>
      <w:r w:rsidRPr="006D3199">
        <w:rPr>
          <w:rFonts w:ascii="Arial" w:hAnsi="Arial" w:cs="Arial"/>
        </w:rPr>
        <w:t xml:space="preserve">. </w:t>
      </w:r>
      <w:r w:rsidRPr="006D3199">
        <w:rPr>
          <w:rFonts w:ascii="Arial" w:hAnsi="Arial" w:cs="Arial"/>
          <w:u w:val="single"/>
        </w:rPr>
        <w:t>Relatórios:</w:t>
      </w:r>
    </w:p>
    <w:p w14:paraId="3E3C9C32"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5</w:t>
      </w:r>
      <w:r w:rsidRPr="006D3199">
        <w:rPr>
          <w:rFonts w:ascii="Arial" w:hAnsi="Arial" w:cs="Arial"/>
        </w:rPr>
        <w:t>.1. A CONTRATADA deverá disponibilizar acesso ao Sistema de Gestão de Abastecimento em níveis de acessos compatíveis ao modelo definido pela Fiocruz.</w:t>
      </w:r>
    </w:p>
    <w:p w14:paraId="3640FFBC"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a)  a Fiocruz estabelecerá o nível de permissão (consulta/administração) do acesso ao Sistema de Gestão de Abastecimento a cada unidade, podendo um ou mais usuários ter acesso completo ou parcial a toda frota, de acordo com suas respectivas responsabilidades.</w:t>
      </w:r>
    </w:p>
    <w:p w14:paraId="769F9367"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5</w:t>
      </w:r>
      <w:r w:rsidRPr="006D3199">
        <w:rPr>
          <w:rFonts w:ascii="Arial" w:hAnsi="Arial" w:cs="Arial"/>
        </w:rPr>
        <w:t>.2. Os relatórios disponibilizados pela CONTRATADA deverão conter, no mínimo, as seguintes informações, acumuladas a partir da contratação dos serviços:</w:t>
      </w:r>
    </w:p>
    <w:p w14:paraId="62E6DAE4"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a)  relação dos veículos, placa, marca, modelo, tipo de combustível, ano de fabricação, base da unidade administrativa e centro de custo;</w:t>
      </w:r>
      <w:r w:rsidRPr="006D3199">
        <w:rPr>
          <w:rFonts w:ascii="Arial" w:hAnsi="Arial" w:cs="Arial"/>
        </w:rPr>
        <w:cr/>
        <w:t>b) histórico das operações realizadas pela frota contendo:</w:t>
      </w:r>
    </w:p>
    <w:p w14:paraId="4D683C10" w14:textId="77777777" w:rsidR="00B47D46" w:rsidRPr="006D3199" w:rsidRDefault="00B47D46" w:rsidP="00B47D46">
      <w:pPr>
        <w:numPr>
          <w:ilvl w:val="0"/>
          <w:numId w:val="30"/>
        </w:numPr>
        <w:shd w:val="clear" w:color="auto" w:fill="FFFFFF"/>
        <w:spacing w:after="200" w:line="276" w:lineRule="auto"/>
        <w:contextualSpacing/>
        <w:jc w:val="both"/>
        <w:rPr>
          <w:rFonts w:ascii="Arial" w:hAnsi="Arial" w:cs="Arial"/>
        </w:rPr>
      </w:pPr>
      <w:r w:rsidRPr="006D3199">
        <w:rPr>
          <w:rFonts w:ascii="Arial" w:hAnsi="Arial" w:cs="Arial"/>
        </w:rPr>
        <w:t>Data</w:t>
      </w:r>
    </w:p>
    <w:p w14:paraId="32D5067C" w14:textId="77777777" w:rsidR="00B47D46" w:rsidRPr="006D3199" w:rsidRDefault="00B47D46" w:rsidP="00B47D46">
      <w:pPr>
        <w:numPr>
          <w:ilvl w:val="0"/>
          <w:numId w:val="30"/>
        </w:numPr>
        <w:shd w:val="clear" w:color="auto" w:fill="FFFFFF"/>
        <w:spacing w:after="200" w:line="276" w:lineRule="auto"/>
        <w:contextualSpacing/>
        <w:jc w:val="both"/>
        <w:rPr>
          <w:rFonts w:ascii="Arial" w:hAnsi="Arial" w:cs="Arial"/>
        </w:rPr>
      </w:pPr>
      <w:r w:rsidRPr="006D3199">
        <w:rPr>
          <w:rFonts w:ascii="Arial" w:hAnsi="Arial" w:cs="Arial"/>
        </w:rPr>
        <w:t>Hora</w:t>
      </w:r>
    </w:p>
    <w:p w14:paraId="31668044" w14:textId="77777777" w:rsidR="00B47D46" w:rsidRPr="006D3199" w:rsidRDefault="00B47D46" w:rsidP="00B47D46">
      <w:pPr>
        <w:numPr>
          <w:ilvl w:val="0"/>
          <w:numId w:val="30"/>
        </w:numPr>
        <w:shd w:val="clear" w:color="auto" w:fill="FFFFFF"/>
        <w:spacing w:after="200" w:line="276" w:lineRule="auto"/>
        <w:contextualSpacing/>
        <w:jc w:val="both"/>
        <w:rPr>
          <w:rFonts w:ascii="Arial" w:hAnsi="Arial" w:cs="Arial"/>
        </w:rPr>
      </w:pPr>
      <w:r w:rsidRPr="006D3199">
        <w:rPr>
          <w:rFonts w:ascii="Arial" w:hAnsi="Arial" w:cs="Arial"/>
        </w:rPr>
        <w:t>Identificação do estabelecimento</w:t>
      </w:r>
    </w:p>
    <w:p w14:paraId="4453738A" w14:textId="77777777" w:rsidR="00B47D46" w:rsidRPr="006D3199" w:rsidRDefault="00B47D46" w:rsidP="00B47D46">
      <w:pPr>
        <w:numPr>
          <w:ilvl w:val="0"/>
          <w:numId w:val="30"/>
        </w:numPr>
        <w:shd w:val="clear" w:color="auto" w:fill="FFFFFF"/>
        <w:spacing w:after="200" w:line="276" w:lineRule="auto"/>
        <w:contextualSpacing/>
        <w:jc w:val="both"/>
        <w:rPr>
          <w:rFonts w:ascii="Arial" w:hAnsi="Arial" w:cs="Arial"/>
        </w:rPr>
      </w:pPr>
      <w:r w:rsidRPr="006D3199">
        <w:rPr>
          <w:rFonts w:ascii="Arial" w:hAnsi="Arial" w:cs="Arial"/>
        </w:rPr>
        <w:t>Identificação do condutor</w:t>
      </w:r>
    </w:p>
    <w:p w14:paraId="50844FDF" w14:textId="77777777" w:rsidR="00B47D46" w:rsidRPr="006D3199" w:rsidRDefault="00B47D46" w:rsidP="00B47D46">
      <w:pPr>
        <w:numPr>
          <w:ilvl w:val="0"/>
          <w:numId w:val="30"/>
        </w:numPr>
        <w:shd w:val="clear" w:color="auto" w:fill="FFFFFF"/>
        <w:spacing w:after="200" w:line="276" w:lineRule="auto"/>
        <w:contextualSpacing/>
        <w:jc w:val="both"/>
        <w:rPr>
          <w:rFonts w:ascii="Arial" w:hAnsi="Arial" w:cs="Arial"/>
        </w:rPr>
      </w:pPr>
      <w:r w:rsidRPr="006D3199">
        <w:rPr>
          <w:rFonts w:ascii="Arial" w:hAnsi="Arial" w:cs="Arial"/>
        </w:rPr>
        <w:t xml:space="preserve">Identificação do </w:t>
      </w:r>
      <w:proofErr w:type="spellStart"/>
      <w:r w:rsidRPr="006D3199">
        <w:rPr>
          <w:rFonts w:ascii="Arial" w:hAnsi="Arial" w:cs="Arial"/>
        </w:rPr>
        <w:t>veiculo</w:t>
      </w:r>
      <w:proofErr w:type="spellEnd"/>
      <w:r w:rsidRPr="006D3199">
        <w:rPr>
          <w:rFonts w:ascii="Arial" w:hAnsi="Arial" w:cs="Arial"/>
        </w:rPr>
        <w:t xml:space="preserve"> (placa)</w:t>
      </w:r>
    </w:p>
    <w:p w14:paraId="7EF8F693" w14:textId="77777777" w:rsidR="00B47D46" w:rsidRPr="006D3199" w:rsidRDefault="00B47D46" w:rsidP="00B47D46">
      <w:pPr>
        <w:numPr>
          <w:ilvl w:val="0"/>
          <w:numId w:val="30"/>
        </w:numPr>
        <w:shd w:val="clear" w:color="auto" w:fill="FFFFFF"/>
        <w:spacing w:after="200" w:line="276" w:lineRule="auto"/>
        <w:contextualSpacing/>
        <w:jc w:val="both"/>
        <w:rPr>
          <w:rFonts w:ascii="Arial" w:hAnsi="Arial" w:cs="Arial"/>
        </w:rPr>
      </w:pPr>
      <w:proofErr w:type="spellStart"/>
      <w:r w:rsidRPr="006D3199">
        <w:rPr>
          <w:rFonts w:ascii="Arial" w:hAnsi="Arial" w:cs="Arial"/>
        </w:rPr>
        <w:t>Hodômetro</w:t>
      </w:r>
      <w:proofErr w:type="spellEnd"/>
      <w:r w:rsidRPr="006D3199">
        <w:rPr>
          <w:rFonts w:ascii="Arial" w:hAnsi="Arial" w:cs="Arial"/>
        </w:rPr>
        <w:t xml:space="preserve"> do veículo no momento do abastecimento</w:t>
      </w:r>
    </w:p>
    <w:p w14:paraId="30185A11" w14:textId="77777777" w:rsidR="00B47D46" w:rsidRPr="006D3199" w:rsidRDefault="00B47D46" w:rsidP="00B47D46">
      <w:pPr>
        <w:numPr>
          <w:ilvl w:val="0"/>
          <w:numId w:val="30"/>
        </w:numPr>
        <w:shd w:val="clear" w:color="auto" w:fill="FFFFFF"/>
        <w:spacing w:after="200" w:line="276" w:lineRule="auto"/>
        <w:contextualSpacing/>
        <w:jc w:val="both"/>
        <w:rPr>
          <w:rFonts w:ascii="Arial" w:hAnsi="Arial" w:cs="Arial"/>
        </w:rPr>
      </w:pPr>
      <w:r w:rsidRPr="006D3199">
        <w:rPr>
          <w:rFonts w:ascii="Arial" w:hAnsi="Arial" w:cs="Arial"/>
        </w:rPr>
        <w:t>Combustível adquirido</w:t>
      </w:r>
    </w:p>
    <w:p w14:paraId="314410F9" w14:textId="77777777" w:rsidR="00B47D46" w:rsidRPr="006D3199" w:rsidRDefault="00B47D46" w:rsidP="00B47D46">
      <w:pPr>
        <w:numPr>
          <w:ilvl w:val="0"/>
          <w:numId w:val="30"/>
        </w:numPr>
        <w:shd w:val="clear" w:color="auto" w:fill="FFFFFF"/>
        <w:spacing w:after="200" w:line="276" w:lineRule="auto"/>
        <w:contextualSpacing/>
        <w:jc w:val="both"/>
        <w:rPr>
          <w:rFonts w:ascii="Arial" w:hAnsi="Arial" w:cs="Arial"/>
        </w:rPr>
      </w:pPr>
      <w:r w:rsidRPr="006D3199">
        <w:rPr>
          <w:rFonts w:ascii="Arial" w:hAnsi="Arial" w:cs="Arial"/>
        </w:rPr>
        <w:t>Quantidade em litros adquiridos</w:t>
      </w:r>
    </w:p>
    <w:p w14:paraId="1B4BEF49" w14:textId="77777777" w:rsidR="00B47D46" w:rsidRPr="006D3199" w:rsidRDefault="00B47D46" w:rsidP="00B47D46">
      <w:pPr>
        <w:numPr>
          <w:ilvl w:val="0"/>
          <w:numId w:val="30"/>
        </w:numPr>
        <w:shd w:val="clear" w:color="auto" w:fill="FFFFFF"/>
        <w:spacing w:after="200" w:line="276" w:lineRule="auto"/>
        <w:contextualSpacing/>
        <w:jc w:val="both"/>
        <w:rPr>
          <w:rFonts w:ascii="Arial" w:hAnsi="Arial" w:cs="Arial"/>
        </w:rPr>
      </w:pPr>
      <w:r w:rsidRPr="006D3199">
        <w:rPr>
          <w:rFonts w:ascii="Arial" w:hAnsi="Arial" w:cs="Arial"/>
        </w:rPr>
        <w:t>Valor total da operação em R$ (reais)</w:t>
      </w:r>
    </w:p>
    <w:p w14:paraId="4B277A4B" w14:textId="77777777" w:rsidR="00B47D46" w:rsidRPr="006D3199" w:rsidRDefault="00B47D46" w:rsidP="00B47D46">
      <w:pPr>
        <w:shd w:val="clear" w:color="auto" w:fill="FFFFFF"/>
        <w:spacing w:line="360" w:lineRule="auto"/>
        <w:jc w:val="both"/>
        <w:rPr>
          <w:rFonts w:ascii="Arial" w:hAnsi="Arial" w:cs="Arial"/>
        </w:rPr>
      </w:pPr>
      <w:r w:rsidRPr="006D3199">
        <w:rPr>
          <w:rFonts w:ascii="Arial" w:hAnsi="Arial" w:cs="Arial"/>
        </w:rPr>
        <w:t xml:space="preserve"> c) quilometragem percorrida por veículo;</w:t>
      </w:r>
    </w:p>
    <w:p w14:paraId="448B609E" w14:textId="77777777" w:rsidR="00B47D46" w:rsidRPr="006D3199" w:rsidRDefault="00B47D46" w:rsidP="00B47D46">
      <w:pPr>
        <w:shd w:val="clear" w:color="auto" w:fill="FFFFFF"/>
        <w:spacing w:line="360" w:lineRule="auto"/>
        <w:jc w:val="both"/>
        <w:rPr>
          <w:rFonts w:ascii="Arial" w:hAnsi="Arial" w:cs="Arial"/>
        </w:rPr>
      </w:pPr>
      <w:r w:rsidRPr="006D3199">
        <w:rPr>
          <w:rFonts w:ascii="Arial" w:hAnsi="Arial" w:cs="Arial"/>
        </w:rPr>
        <w:t xml:space="preserve"> d) histórico das operações realizadas por usuário previamente autorizado pela Fiocruz;</w:t>
      </w:r>
      <w:r w:rsidRPr="006D3199">
        <w:rPr>
          <w:rFonts w:ascii="Arial" w:hAnsi="Arial" w:cs="Arial"/>
        </w:rPr>
        <w:cr/>
        <w:t xml:space="preserve"> e)  histórico das operações realizadas por estabelecimento credenciado;</w:t>
      </w:r>
      <w:r w:rsidRPr="006D3199">
        <w:rPr>
          <w:rFonts w:ascii="Arial" w:hAnsi="Arial" w:cs="Arial"/>
        </w:rPr>
        <w:cr/>
        <w:t xml:space="preserve"> f)  preço médio pago por tipo de combustível consumidos pela frota;</w:t>
      </w:r>
    </w:p>
    <w:p w14:paraId="32067147" w14:textId="77777777" w:rsidR="00B47D46" w:rsidRPr="006D3199" w:rsidRDefault="00B47D46" w:rsidP="00B47D46">
      <w:pPr>
        <w:shd w:val="clear" w:color="auto" w:fill="FFFFFF"/>
        <w:spacing w:line="360" w:lineRule="auto"/>
        <w:jc w:val="both"/>
        <w:rPr>
          <w:rFonts w:ascii="Arial" w:hAnsi="Arial" w:cs="Arial"/>
        </w:rPr>
      </w:pPr>
      <w:r w:rsidRPr="006D3199">
        <w:rPr>
          <w:rFonts w:ascii="Arial" w:hAnsi="Arial" w:cs="Arial"/>
        </w:rPr>
        <w:t xml:space="preserve"> g)  volume de gastos realizados por tipo de combustível;</w:t>
      </w:r>
    </w:p>
    <w:p w14:paraId="3C348F81" w14:textId="77777777" w:rsidR="00B47D46" w:rsidRPr="006D3199" w:rsidRDefault="00B47D46" w:rsidP="00B47D46">
      <w:pPr>
        <w:shd w:val="clear" w:color="auto" w:fill="FFFFFF"/>
        <w:spacing w:line="360" w:lineRule="auto"/>
        <w:jc w:val="both"/>
        <w:rPr>
          <w:rFonts w:ascii="Arial" w:hAnsi="Arial" w:cs="Arial"/>
        </w:rPr>
      </w:pPr>
      <w:r w:rsidRPr="006D3199">
        <w:rPr>
          <w:rFonts w:ascii="Arial" w:hAnsi="Arial" w:cs="Arial"/>
        </w:rPr>
        <w:lastRenderedPageBreak/>
        <w:t xml:space="preserve"> h) indicação dos veículos que apresentarem distorções em termos de quilometragem e consumo   de combustíveis; e</w:t>
      </w:r>
    </w:p>
    <w:p w14:paraId="4772121E" w14:textId="77777777" w:rsidR="00B47D46" w:rsidRDefault="00B47D46" w:rsidP="00B47D46">
      <w:pPr>
        <w:shd w:val="clear" w:color="auto" w:fill="FFFFFF"/>
        <w:spacing w:line="360" w:lineRule="auto"/>
        <w:jc w:val="both"/>
        <w:rPr>
          <w:rFonts w:ascii="Arial" w:hAnsi="Arial" w:cs="Arial"/>
        </w:rPr>
      </w:pPr>
      <w:r w:rsidRPr="006D3199">
        <w:rPr>
          <w:rFonts w:ascii="Arial" w:hAnsi="Arial" w:cs="Arial"/>
        </w:rPr>
        <w:t xml:space="preserve"> i)  despesas realizadas por base operacional e Unidade.</w:t>
      </w:r>
    </w:p>
    <w:p w14:paraId="7E2DE2F5"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7.1.</w:t>
      </w:r>
      <w:r>
        <w:rPr>
          <w:rFonts w:ascii="Arial" w:hAnsi="Arial" w:cs="Arial"/>
        </w:rPr>
        <w:t>6</w:t>
      </w:r>
      <w:r w:rsidRPr="006D3199">
        <w:rPr>
          <w:rFonts w:ascii="Arial" w:hAnsi="Arial" w:cs="Arial"/>
        </w:rPr>
        <w:t xml:space="preserve">. </w:t>
      </w:r>
      <w:r w:rsidRPr="006D3199">
        <w:rPr>
          <w:rFonts w:ascii="Arial" w:hAnsi="Arial" w:cs="Arial"/>
          <w:u w:val="single"/>
        </w:rPr>
        <w:t>Implantação:</w:t>
      </w:r>
    </w:p>
    <w:p w14:paraId="4168DDF2"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cr/>
        <w:t>7.1.</w:t>
      </w:r>
      <w:r>
        <w:rPr>
          <w:rFonts w:ascii="Arial" w:hAnsi="Arial" w:cs="Arial"/>
        </w:rPr>
        <w:t>6</w:t>
      </w:r>
      <w:r w:rsidRPr="006D3199">
        <w:rPr>
          <w:rFonts w:ascii="Arial" w:hAnsi="Arial" w:cs="Arial"/>
        </w:rPr>
        <w:t xml:space="preserve">.1.  A CONTRATADA deverá disponibilizar o sistema em todas as bases operacionais indicadas pela fiscalização </w:t>
      </w:r>
      <w:r>
        <w:rPr>
          <w:rFonts w:ascii="Arial" w:hAnsi="Arial" w:cs="Arial"/>
        </w:rPr>
        <w:t xml:space="preserve">técnica </w:t>
      </w:r>
      <w:r w:rsidRPr="006D3199">
        <w:rPr>
          <w:rFonts w:ascii="Arial" w:hAnsi="Arial" w:cs="Arial"/>
        </w:rPr>
        <w:t xml:space="preserve">do contrato, </w:t>
      </w:r>
      <w:r>
        <w:rPr>
          <w:rFonts w:ascii="Arial" w:hAnsi="Arial" w:cs="Arial"/>
        </w:rPr>
        <w:t>A</w:t>
      </w:r>
      <w:r w:rsidRPr="006D3199">
        <w:rPr>
          <w:rFonts w:ascii="Arial" w:hAnsi="Arial" w:cs="Arial"/>
        </w:rPr>
        <w:t xml:space="preserve">nexo 2 deste instrumento, no prazo máximo de até 10 (dez) dias, contados a partir da data da </w:t>
      </w:r>
      <w:r>
        <w:rPr>
          <w:rFonts w:ascii="Arial" w:hAnsi="Arial" w:cs="Arial"/>
        </w:rPr>
        <w:t>assinatura do contrato</w:t>
      </w:r>
      <w:r w:rsidRPr="006D3199">
        <w:rPr>
          <w:rFonts w:ascii="Arial" w:hAnsi="Arial" w:cs="Arial"/>
        </w:rPr>
        <w:t>.</w:t>
      </w:r>
    </w:p>
    <w:p w14:paraId="6F175A03"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cr/>
        <w:t>7.1.</w:t>
      </w:r>
      <w:r>
        <w:rPr>
          <w:rFonts w:ascii="Arial" w:hAnsi="Arial" w:cs="Arial"/>
        </w:rPr>
        <w:t>6</w:t>
      </w:r>
      <w:r w:rsidRPr="006D3199">
        <w:rPr>
          <w:rFonts w:ascii="Arial" w:hAnsi="Arial" w:cs="Arial"/>
        </w:rPr>
        <w:t>.2. O processo de implantação do Sistema pela CONTRATADA compreende as seguintes atividades:</w:t>
      </w:r>
      <w:r w:rsidRPr="006D3199">
        <w:rPr>
          <w:rFonts w:ascii="Arial" w:hAnsi="Arial" w:cs="Arial"/>
        </w:rPr>
        <w:cr/>
      </w:r>
    </w:p>
    <w:p w14:paraId="6DE521C5" w14:textId="77777777" w:rsidR="00B47D46" w:rsidRPr="006D3199" w:rsidRDefault="00B47D46" w:rsidP="00B47D46">
      <w:pPr>
        <w:numPr>
          <w:ilvl w:val="0"/>
          <w:numId w:val="31"/>
        </w:numPr>
        <w:shd w:val="clear" w:color="auto" w:fill="FFFFFF"/>
        <w:spacing w:after="200" w:line="276" w:lineRule="auto"/>
        <w:ind w:hanging="638"/>
        <w:contextualSpacing/>
        <w:jc w:val="both"/>
        <w:rPr>
          <w:rFonts w:ascii="Arial" w:hAnsi="Arial" w:cs="Arial"/>
        </w:rPr>
      </w:pPr>
      <w:r w:rsidRPr="006D3199">
        <w:rPr>
          <w:rFonts w:ascii="Arial" w:hAnsi="Arial" w:cs="Arial"/>
        </w:rPr>
        <w:t>Cadastramento dos veículos;</w:t>
      </w:r>
    </w:p>
    <w:p w14:paraId="0A4D6600" w14:textId="77777777" w:rsidR="00B47D46" w:rsidRPr="006D3199" w:rsidRDefault="00B47D46" w:rsidP="00B47D46">
      <w:pPr>
        <w:numPr>
          <w:ilvl w:val="0"/>
          <w:numId w:val="31"/>
        </w:numPr>
        <w:shd w:val="clear" w:color="auto" w:fill="FFFFFF"/>
        <w:spacing w:after="200" w:line="276" w:lineRule="auto"/>
        <w:ind w:hanging="638"/>
        <w:contextualSpacing/>
        <w:jc w:val="both"/>
        <w:rPr>
          <w:rFonts w:ascii="Arial" w:hAnsi="Arial" w:cs="Arial"/>
        </w:rPr>
      </w:pPr>
      <w:r w:rsidRPr="006D3199">
        <w:rPr>
          <w:rFonts w:ascii="Arial" w:hAnsi="Arial" w:cs="Arial"/>
        </w:rPr>
        <w:t>Cadastramento dos condutores;</w:t>
      </w:r>
    </w:p>
    <w:p w14:paraId="564EC2F9" w14:textId="77777777" w:rsidR="00B47D46" w:rsidRPr="006D3199" w:rsidRDefault="00B47D46" w:rsidP="00B47D46">
      <w:pPr>
        <w:numPr>
          <w:ilvl w:val="0"/>
          <w:numId w:val="31"/>
        </w:numPr>
        <w:shd w:val="clear" w:color="auto" w:fill="FFFFFF"/>
        <w:spacing w:after="200" w:line="276" w:lineRule="auto"/>
        <w:ind w:hanging="638"/>
        <w:contextualSpacing/>
        <w:jc w:val="both"/>
        <w:rPr>
          <w:rFonts w:ascii="Arial" w:hAnsi="Arial" w:cs="Arial"/>
        </w:rPr>
      </w:pPr>
      <w:r w:rsidRPr="006D3199">
        <w:rPr>
          <w:rFonts w:ascii="Arial" w:hAnsi="Arial" w:cs="Arial"/>
        </w:rPr>
        <w:t>Cadastramento de senha dos cartões de abastecimento;</w:t>
      </w:r>
    </w:p>
    <w:p w14:paraId="269AB468" w14:textId="77777777" w:rsidR="00B47D46" w:rsidRPr="006D3199" w:rsidRDefault="00B47D46" w:rsidP="00B47D46">
      <w:pPr>
        <w:numPr>
          <w:ilvl w:val="0"/>
          <w:numId w:val="31"/>
        </w:numPr>
        <w:shd w:val="clear" w:color="auto" w:fill="FFFFFF"/>
        <w:spacing w:after="200" w:line="276" w:lineRule="auto"/>
        <w:ind w:hanging="638"/>
        <w:contextualSpacing/>
        <w:jc w:val="both"/>
        <w:rPr>
          <w:rFonts w:ascii="Arial" w:hAnsi="Arial" w:cs="Arial"/>
        </w:rPr>
      </w:pPr>
      <w:r w:rsidRPr="006D3199">
        <w:rPr>
          <w:rFonts w:ascii="Arial" w:hAnsi="Arial" w:cs="Arial"/>
        </w:rPr>
        <w:t>Definição da logística da rede de postos credenciados;</w:t>
      </w:r>
    </w:p>
    <w:p w14:paraId="1807CD7B" w14:textId="77777777" w:rsidR="00B47D46" w:rsidRPr="006D3199" w:rsidRDefault="00B47D46" w:rsidP="00B47D46">
      <w:pPr>
        <w:numPr>
          <w:ilvl w:val="0"/>
          <w:numId w:val="31"/>
        </w:numPr>
        <w:shd w:val="clear" w:color="auto" w:fill="FFFFFF"/>
        <w:spacing w:after="200" w:line="276" w:lineRule="auto"/>
        <w:ind w:hanging="638"/>
        <w:contextualSpacing/>
        <w:jc w:val="both"/>
        <w:rPr>
          <w:rFonts w:ascii="Arial" w:hAnsi="Arial" w:cs="Arial"/>
        </w:rPr>
      </w:pPr>
      <w:r w:rsidRPr="006D3199">
        <w:rPr>
          <w:rFonts w:ascii="Arial" w:hAnsi="Arial" w:cs="Arial"/>
        </w:rPr>
        <w:t>Fornecimento à Fiocruz dos dados cadastrais da rede de postos credenciados;</w:t>
      </w:r>
    </w:p>
    <w:p w14:paraId="7E629709" w14:textId="77777777" w:rsidR="00B47D46" w:rsidRPr="006D3199" w:rsidRDefault="00B47D46" w:rsidP="00B47D46">
      <w:pPr>
        <w:numPr>
          <w:ilvl w:val="0"/>
          <w:numId w:val="31"/>
        </w:numPr>
        <w:shd w:val="clear" w:color="auto" w:fill="FFFFFF"/>
        <w:spacing w:after="200" w:line="276" w:lineRule="auto"/>
        <w:ind w:hanging="638"/>
        <w:contextualSpacing/>
        <w:jc w:val="both"/>
        <w:rPr>
          <w:rFonts w:ascii="Arial" w:hAnsi="Arial" w:cs="Arial"/>
        </w:rPr>
      </w:pPr>
      <w:r w:rsidRPr="006D3199">
        <w:rPr>
          <w:rFonts w:ascii="Arial" w:hAnsi="Arial" w:cs="Arial"/>
        </w:rPr>
        <w:t>Treinamento dos condutores, gestor e fiscais do contrato;</w:t>
      </w:r>
    </w:p>
    <w:p w14:paraId="27492CAE" w14:textId="77777777" w:rsidR="00B47D46" w:rsidRDefault="00B47D46" w:rsidP="00B47D46">
      <w:pPr>
        <w:numPr>
          <w:ilvl w:val="0"/>
          <w:numId w:val="31"/>
        </w:numPr>
        <w:shd w:val="clear" w:color="auto" w:fill="FFFFFF"/>
        <w:spacing w:after="200" w:line="276" w:lineRule="auto"/>
        <w:ind w:hanging="638"/>
        <w:contextualSpacing/>
        <w:jc w:val="both"/>
        <w:rPr>
          <w:rFonts w:ascii="Arial" w:hAnsi="Arial" w:cs="Arial"/>
        </w:rPr>
      </w:pPr>
      <w:r w:rsidRPr="006D3199">
        <w:rPr>
          <w:rFonts w:ascii="Arial" w:hAnsi="Arial" w:cs="Arial"/>
        </w:rPr>
        <w:t>Fornecimento dos cartões de abastecimento para os veículos.</w:t>
      </w:r>
    </w:p>
    <w:p w14:paraId="3D43E527" w14:textId="77777777" w:rsidR="00B47D46" w:rsidRDefault="00B47D46" w:rsidP="00B47D46">
      <w:pPr>
        <w:shd w:val="clear" w:color="auto" w:fill="FFFFFF"/>
        <w:contextualSpacing/>
        <w:jc w:val="both"/>
        <w:rPr>
          <w:rFonts w:ascii="Arial" w:hAnsi="Arial" w:cs="Arial"/>
        </w:rPr>
      </w:pPr>
    </w:p>
    <w:p w14:paraId="70BAF01E" w14:textId="77777777" w:rsidR="00B47D46" w:rsidRPr="006D3199" w:rsidRDefault="00B47D46" w:rsidP="00B47D46">
      <w:pPr>
        <w:shd w:val="clear" w:color="auto" w:fill="FFFFFF"/>
        <w:ind w:left="60"/>
        <w:jc w:val="both"/>
        <w:rPr>
          <w:rFonts w:ascii="Arial" w:hAnsi="Arial" w:cs="Arial"/>
          <w:color w:val="000000"/>
        </w:rPr>
      </w:pPr>
      <w:r>
        <w:rPr>
          <w:rFonts w:ascii="Arial" w:hAnsi="Arial" w:cs="Arial"/>
        </w:rPr>
        <w:t xml:space="preserve">7.1.7. </w:t>
      </w:r>
      <w:r w:rsidRPr="006D3199">
        <w:rPr>
          <w:rFonts w:ascii="Arial" w:hAnsi="Arial" w:cs="Arial"/>
          <w:color w:val="000000"/>
        </w:rPr>
        <w:t xml:space="preserve">A CONTRATADA deverá possuir </w:t>
      </w:r>
      <w:r>
        <w:rPr>
          <w:rFonts w:ascii="Arial" w:hAnsi="Arial" w:cs="Arial"/>
          <w:color w:val="000000"/>
        </w:rPr>
        <w:t xml:space="preserve">credenciamento de </w:t>
      </w:r>
      <w:r w:rsidRPr="006D3199">
        <w:rPr>
          <w:rFonts w:ascii="Arial" w:hAnsi="Arial" w:cs="Arial"/>
          <w:color w:val="000000"/>
        </w:rPr>
        <w:t xml:space="preserve">postos de abastecimento </w:t>
      </w:r>
      <w:r>
        <w:rPr>
          <w:rFonts w:ascii="Arial" w:hAnsi="Arial" w:cs="Arial"/>
          <w:color w:val="000000"/>
        </w:rPr>
        <w:t>nos estados listados no Anexo 1 deste instrumento, bem como em seus municípios.</w:t>
      </w:r>
    </w:p>
    <w:p w14:paraId="4E9A9EC4" w14:textId="77777777" w:rsidR="00B47D46" w:rsidRDefault="00B47D46" w:rsidP="00B47D46">
      <w:pPr>
        <w:pStyle w:val="PargrafodaLista"/>
        <w:shd w:val="clear" w:color="auto" w:fill="FFFFFF"/>
        <w:ind w:left="0"/>
        <w:jc w:val="both"/>
        <w:rPr>
          <w:rFonts w:ascii="Arial" w:hAnsi="Arial" w:cs="Arial"/>
        </w:rPr>
      </w:pPr>
      <w:r w:rsidRPr="006D3199">
        <w:rPr>
          <w:rFonts w:ascii="Arial" w:hAnsi="Arial" w:cs="Arial"/>
        </w:rPr>
        <w:t>7.1.</w:t>
      </w:r>
      <w:r>
        <w:rPr>
          <w:rFonts w:ascii="Arial" w:hAnsi="Arial" w:cs="Arial"/>
        </w:rPr>
        <w:t>8</w:t>
      </w:r>
      <w:r w:rsidRPr="006D3199">
        <w:rPr>
          <w:rFonts w:ascii="Arial" w:hAnsi="Arial" w:cs="Arial"/>
        </w:rPr>
        <w:t xml:space="preserve">. A execução dos serviços será iniciada a partir </w:t>
      </w:r>
      <w:r>
        <w:rPr>
          <w:rFonts w:ascii="Arial" w:hAnsi="Arial" w:cs="Arial"/>
        </w:rPr>
        <w:t>das conformidades descritas no subitem 7.1.6.1 deste instrumento.</w:t>
      </w:r>
    </w:p>
    <w:p w14:paraId="1CC9A663" w14:textId="77777777" w:rsidR="00B47D46" w:rsidRPr="006D3199" w:rsidRDefault="00B47D46" w:rsidP="00B47D46">
      <w:pPr>
        <w:pStyle w:val="PargrafodaLista"/>
        <w:shd w:val="clear" w:color="auto" w:fill="FFFFFF"/>
        <w:ind w:left="0"/>
        <w:jc w:val="both"/>
        <w:rPr>
          <w:rFonts w:ascii="Arial" w:hAnsi="Arial" w:cs="Arial"/>
        </w:rPr>
      </w:pPr>
    </w:p>
    <w:p w14:paraId="61B714CB" w14:textId="00ADDC48" w:rsidR="00B47D46" w:rsidRPr="00E01968" w:rsidRDefault="00B47D46" w:rsidP="00E01968">
      <w:pPr>
        <w:pStyle w:val="PargrafodaLista"/>
        <w:numPr>
          <w:ilvl w:val="0"/>
          <w:numId w:val="33"/>
        </w:numPr>
        <w:shd w:val="clear" w:color="auto" w:fill="FFFFFF"/>
        <w:jc w:val="both"/>
        <w:rPr>
          <w:rFonts w:ascii="Arial" w:eastAsia="Times New Roman" w:hAnsi="Arial" w:cs="Arial"/>
          <w:b/>
          <w:color w:val="000000"/>
        </w:rPr>
      </w:pPr>
      <w:r w:rsidRPr="00E01968">
        <w:rPr>
          <w:rFonts w:ascii="Arial" w:eastAsia="Times New Roman" w:hAnsi="Arial" w:cs="Arial"/>
          <w:b/>
          <w:color w:val="000000"/>
        </w:rPr>
        <w:t>MODELO DE GESTÃO DO CONTRATO E CRITÉRIOS DE MEDIÇÃO</w:t>
      </w:r>
    </w:p>
    <w:p w14:paraId="717A6CD3" w14:textId="77777777" w:rsidR="00E01968" w:rsidRPr="00E01968" w:rsidRDefault="00E01968" w:rsidP="00E01968">
      <w:pPr>
        <w:shd w:val="clear" w:color="auto" w:fill="FFFFFF"/>
        <w:jc w:val="both"/>
        <w:rPr>
          <w:rFonts w:ascii="Arial" w:eastAsia="Times New Roman" w:hAnsi="Arial" w:cs="Arial"/>
          <w:b/>
          <w:color w:val="000000"/>
        </w:rPr>
      </w:pPr>
    </w:p>
    <w:p w14:paraId="47A5A2C3" w14:textId="77777777" w:rsidR="00B47D46" w:rsidRPr="006D3199" w:rsidRDefault="00B47D46" w:rsidP="00B47D46">
      <w:pPr>
        <w:shd w:val="clear" w:color="auto" w:fill="FFFFFF"/>
        <w:tabs>
          <w:tab w:val="left" w:pos="1276"/>
          <w:tab w:val="left" w:pos="2745"/>
        </w:tabs>
        <w:jc w:val="both"/>
        <w:rPr>
          <w:rFonts w:ascii="Arial" w:hAnsi="Arial" w:cs="Arial"/>
        </w:rPr>
      </w:pPr>
      <w:r w:rsidRPr="006D3199">
        <w:rPr>
          <w:rFonts w:ascii="Arial" w:hAnsi="Arial" w:cs="Arial"/>
        </w:rPr>
        <w:t>8.1. A fiscalização desta prestação de serviço contará com um fiscal técnico designado pela Coordenadoria-Geral de Infraestrutura dos Campi – COGIC e fiscais setoriais das unidades da Fiocruz/RJ, que possuem frota oficial própria,</w:t>
      </w:r>
      <w:r w:rsidRPr="006D3199">
        <w:rPr>
          <w:rFonts w:ascii="Arial" w:hAnsi="Arial" w:cs="Arial"/>
          <w:color w:val="FF0000"/>
        </w:rPr>
        <w:t xml:space="preserve"> </w:t>
      </w:r>
      <w:r w:rsidRPr="006D3199">
        <w:rPr>
          <w:rFonts w:ascii="Arial" w:hAnsi="Arial" w:cs="Arial"/>
        </w:rPr>
        <w:t xml:space="preserve">indicados por seus diretores, que irão acompanhar todas as operações da frota de suas unidades.  </w:t>
      </w:r>
    </w:p>
    <w:p w14:paraId="3861E5B6" w14:textId="77777777" w:rsidR="00B47D46" w:rsidRPr="006D3199" w:rsidRDefault="00B47D46" w:rsidP="00B47D46">
      <w:pPr>
        <w:shd w:val="clear" w:color="auto" w:fill="FFFFFF"/>
        <w:tabs>
          <w:tab w:val="left" w:pos="1276"/>
          <w:tab w:val="left" w:pos="2745"/>
        </w:tabs>
        <w:jc w:val="both"/>
        <w:rPr>
          <w:rFonts w:ascii="Arial" w:hAnsi="Arial" w:cs="Arial"/>
        </w:rPr>
      </w:pPr>
      <w:r w:rsidRPr="006D3199">
        <w:rPr>
          <w:rFonts w:ascii="Arial" w:hAnsi="Arial" w:cs="Arial"/>
        </w:rPr>
        <w:t>8.2. A comunicação entre a fiscalização do contrato e a contratada será através do representante (preposto) designado pela contratada, o qual deverá atender todas as demandas administrativas e operacionais da prestação do serviço.</w:t>
      </w:r>
    </w:p>
    <w:p w14:paraId="1EB64CEA" w14:textId="77777777" w:rsidR="00B47D46" w:rsidRPr="006D3199" w:rsidRDefault="00B47D46" w:rsidP="00B47D46">
      <w:pPr>
        <w:shd w:val="clear" w:color="auto" w:fill="FFFFFF"/>
        <w:spacing w:after="120"/>
        <w:jc w:val="both"/>
        <w:rPr>
          <w:rFonts w:ascii="Arial" w:hAnsi="Arial" w:cs="Arial"/>
        </w:rPr>
      </w:pPr>
      <w:r w:rsidRPr="006D3199">
        <w:rPr>
          <w:rFonts w:ascii="Arial" w:hAnsi="Arial" w:cs="Arial"/>
        </w:rPr>
        <w:t xml:space="preserve">8.3. A quantidade de veículos oficiais que serão contemplados nesta prestação de serviço está relacionada na tabela </w:t>
      </w:r>
      <w:r w:rsidRPr="006E5B3E">
        <w:rPr>
          <w:rFonts w:ascii="Arial" w:hAnsi="Arial" w:cs="Arial"/>
        </w:rPr>
        <w:t>do item 1.1.1 deste</w:t>
      </w:r>
      <w:r w:rsidRPr="006D3199">
        <w:rPr>
          <w:rFonts w:ascii="Arial" w:hAnsi="Arial" w:cs="Arial"/>
        </w:rPr>
        <w:t xml:space="preserve"> Termo de Referência.</w:t>
      </w:r>
    </w:p>
    <w:p w14:paraId="52B15FA9" w14:textId="77777777" w:rsidR="00B47D46" w:rsidRPr="006D3199" w:rsidRDefault="00B47D46" w:rsidP="00B47D46">
      <w:pPr>
        <w:shd w:val="clear" w:color="auto" w:fill="FFFFFF"/>
        <w:tabs>
          <w:tab w:val="left" w:pos="1276"/>
          <w:tab w:val="left" w:pos="2745"/>
        </w:tabs>
        <w:jc w:val="both"/>
        <w:rPr>
          <w:rFonts w:ascii="Arial" w:hAnsi="Arial" w:cs="Arial"/>
        </w:rPr>
      </w:pPr>
      <w:r w:rsidRPr="006D3199">
        <w:rPr>
          <w:rFonts w:ascii="Arial" w:hAnsi="Arial" w:cs="Arial"/>
        </w:rPr>
        <w:t xml:space="preserve">8.4. A aferição / medição do serviço será mediante avaliação por Instrumento de Medição de Resultado – IMR e será realizada pelo fiscal técnico do contrato, </w:t>
      </w:r>
      <w:r w:rsidRPr="006E5B3E">
        <w:rPr>
          <w:rFonts w:ascii="Arial" w:hAnsi="Arial" w:cs="Arial"/>
        </w:rPr>
        <w:t>conforme Anexo 3</w:t>
      </w:r>
      <w:r w:rsidRPr="006D3199">
        <w:rPr>
          <w:rFonts w:ascii="Arial" w:hAnsi="Arial" w:cs="Arial"/>
        </w:rPr>
        <w:t xml:space="preserve"> deste instrumento, o qual irá definir e padronizar a avaliação </w:t>
      </w:r>
      <w:r w:rsidRPr="006D3199">
        <w:rPr>
          <w:rFonts w:ascii="Arial" w:hAnsi="Arial" w:cs="Arial"/>
        </w:rPr>
        <w:lastRenderedPageBreak/>
        <w:t>de desempenho e qualidade da CONTRATADA na execução da prestação dos serviços contratados, estabelecendo as bases para manter e melhorar a qualidade dos serviços através de um ciclo constante de acordos, monitoramento, relatórios e melhoria dos níveis de serviços indicando às principais irregularidades/impropriedades pertinentes a prestação dos serviços contratados.</w:t>
      </w:r>
    </w:p>
    <w:p w14:paraId="79AFA823" w14:textId="77777777" w:rsidR="00B47D46" w:rsidRPr="00A97460" w:rsidRDefault="00B47D46" w:rsidP="00B47D46">
      <w:pPr>
        <w:shd w:val="clear" w:color="auto" w:fill="FFFFFF"/>
        <w:tabs>
          <w:tab w:val="left" w:pos="1276"/>
          <w:tab w:val="left" w:pos="2745"/>
        </w:tabs>
        <w:jc w:val="both"/>
        <w:rPr>
          <w:rFonts w:ascii="Arial" w:eastAsia="Arial" w:hAnsi="Arial" w:cs="Arial"/>
          <w:spacing w:val="2"/>
          <w:u w:val="single"/>
        </w:rPr>
      </w:pPr>
      <w:r w:rsidRPr="006D3199">
        <w:rPr>
          <w:rFonts w:ascii="Arial" w:hAnsi="Arial" w:cs="Arial"/>
        </w:rPr>
        <w:t xml:space="preserve">8.4.1. A </w:t>
      </w:r>
      <w:r>
        <w:rPr>
          <w:rFonts w:ascii="Arial" w:hAnsi="Arial" w:cs="Arial"/>
        </w:rPr>
        <w:t xml:space="preserve">presente prestação de serviço </w:t>
      </w:r>
      <w:r w:rsidRPr="006D3199">
        <w:rPr>
          <w:rFonts w:ascii="Arial" w:hAnsi="Arial" w:cs="Arial"/>
        </w:rPr>
        <w:t xml:space="preserve">será </w:t>
      </w:r>
      <w:r w:rsidRPr="006D3199">
        <w:rPr>
          <w:rFonts w:ascii="Arial" w:eastAsia="Arial" w:hAnsi="Arial" w:cs="Arial"/>
          <w:spacing w:val="2"/>
        </w:rPr>
        <w:t xml:space="preserve">aceita e a qualidade avaliada mensalmente por Instrumento de Medição de Resultado (IMR), </w:t>
      </w:r>
      <w:r w:rsidRPr="00A97460">
        <w:rPr>
          <w:rFonts w:ascii="Arial" w:eastAsia="Arial" w:hAnsi="Arial" w:cs="Arial"/>
          <w:spacing w:val="2"/>
          <w:u w:val="single"/>
        </w:rPr>
        <w:t>o qual poderá ser aplicado a Contratada as sanções previstas neste instrumento e no contrato pelo não alcance das metas pré-estabelecidas pela Fiocruz.</w:t>
      </w:r>
    </w:p>
    <w:p w14:paraId="62D24D6F" w14:textId="77777777" w:rsidR="00B47D46" w:rsidRDefault="00B47D46" w:rsidP="00B47D46">
      <w:pPr>
        <w:shd w:val="clear" w:color="auto" w:fill="FFFFFF"/>
        <w:tabs>
          <w:tab w:val="left" w:pos="1276"/>
          <w:tab w:val="left" w:pos="2745"/>
        </w:tabs>
        <w:jc w:val="both"/>
        <w:rPr>
          <w:rFonts w:ascii="Arial" w:eastAsia="Arial" w:hAnsi="Arial" w:cs="Arial"/>
          <w:spacing w:val="2"/>
        </w:rPr>
      </w:pPr>
      <w:r>
        <w:rPr>
          <w:rFonts w:ascii="Arial" w:eastAsia="Arial" w:hAnsi="Arial" w:cs="Arial"/>
          <w:spacing w:val="2"/>
        </w:rPr>
        <w:t xml:space="preserve">8.4.2. A presente prestação de serviço será considerada como </w:t>
      </w:r>
      <w:r w:rsidRPr="00DB0E7F">
        <w:rPr>
          <w:rFonts w:ascii="Arial" w:eastAsia="Arial" w:hAnsi="Arial" w:cs="Arial"/>
          <w:b/>
          <w:spacing w:val="2"/>
        </w:rPr>
        <w:t>APROVADA</w:t>
      </w:r>
      <w:r>
        <w:rPr>
          <w:rFonts w:ascii="Arial" w:eastAsia="Arial" w:hAnsi="Arial" w:cs="Arial"/>
          <w:spacing w:val="2"/>
        </w:rPr>
        <w:t xml:space="preserve"> quando sua avaliação pelo IMR atingir a meta igual ou superior a 70%.</w:t>
      </w:r>
    </w:p>
    <w:p w14:paraId="38F18BF1" w14:textId="77777777" w:rsidR="00B47D46" w:rsidRPr="006D3199" w:rsidRDefault="00B47D46" w:rsidP="00B47D46">
      <w:pPr>
        <w:shd w:val="clear" w:color="auto" w:fill="FFFFFF"/>
        <w:tabs>
          <w:tab w:val="left" w:pos="1276"/>
          <w:tab w:val="left" w:pos="2745"/>
        </w:tabs>
        <w:jc w:val="both"/>
        <w:rPr>
          <w:rFonts w:ascii="Arial" w:eastAsia="Arial" w:hAnsi="Arial" w:cs="Arial"/>
          <w:spacing w:val="2"/>
        </w:rPr>
      </w:pPr>
      <w:r>
        <w:rPr>
          <w:rFonts w:ascii="Arial" w:eastAsia="Arial" w:hAnsi="Arial" w:cs="Arial"/>
          <w:spacing w:val="2"/>
        </w:rPr>
        <w:t xml:space="preserve">8.4.3. A avaliação pelo IMR levará em consideração a </w:t>
      </w:r>
      <w:r w:rsidRPr="00DB0E7F">
        <w:rPr>
          <w:rFonts w:ascii="Arial" w:eastAsia="Arial" w:hAnsi="Arial" w:cs="Arial"/>
          <w:b/>
          <w:spacing w:val="2"/>
          <w:u w:val="single"/>
        </w:rPr>
        <w:t>qualidade</w:t>
      </w:r>
      <w:r>
        <w:rPr>
          <w:rFonts w:ascii="Arial" w:eastAsia="Arial" w:hAnsi="Arial" w:cs="Arial"/>
          <w:spacing w:val="2"/>
        </w:rPr>
        <w:t xml:space="preserve"> da execução dos serviços prestados.</w:t>
      </w:r>
    </w:p>
    <w:p w14:paraId="2592769E" w14:textId="77777777" w:rsidR="00B47D46" w:rsidRPr="006D3199" w:rsidRDefault="00B47D46" w:rsidP="00B47D46">
      <w:pPr>
        <w:shd w:val="clear" w:color="auto" w:fill="FFFFFF"/>
        <w:ind w:right="-2"/>
        <w:jc w:val="both"/>
        <w:rPr>
          <w:rFonts w:ascii="Arial" w:eastAsia="Arial" w:hAnsi="Arial" w:cs="Arial"/>
          <w:spacing w:val="2"/>
        </w:rPr>
      </w:pPr>
      <w:r w:rsidRPr="006D3199">
        <w:rPr>
          <w:rFonts w:ascii="Arial" w:eastAsia="Arial" w:hAnsi="Arial" w:cs="Arial"/>
          <w:spacing w:val="2"/>
        </w:rPr>
        <w:t>8.4.</w:t>
      </w:r>
      <w:r>
        <w:rPr>
          <w:rFonts w:ascii="Arial" w:eastAsia="Arial" w:hAnsi="Arial" w:cs="Arial"/>
          <w:spacing w:val="2"/>
        </w:rPr>
        <w:t>4</w:t>
      </w:r>
      <w:r w:rsidRPr="006D3199">
        <w:rPr>
          <w:rFonts w:ascii="Arial" w:eastAsia="Arial" w:hAnsi="Arial" w:cs="Arial"/>
          <w:spacing w:val="2"/>
        </w:rPr>
        <w:t xml:space="preserve">. Na avaliação realizada </w:t>
      </w:r>
      <w:r>
        <w:rPr>
          <w:rFonts w:ascii="Arial" w:eastAsia="Arial" w:hAnsi="Arial" w:cs="Arial"/>
          <w:spacing w:val="2"/>
        </w:rPr>
        <w:t>pela fiscalização técnica</w:t>
      </w:r>
      <w:r w:rsidRPr="006D3199">
        <w:rPr>
          <w:rFonts w:ascii="Arial" w:eastAsia="Arial" w:hAnsi="Arial" w:cs="Arial"/>
          <w:spacing w:val="2"/>
        </w:rPr>
        <w:t xml:space="preserve"> do contrato será atribuída ao formulário de avaliação da qualidade dos serviços, os conceitos “Ótimo”, “Bom”, “Ruim” e “Péssimo”, equivalentes, respectivamente, </w:t>
      </w:r>
      <w:r>
        <w:rPr>
          <w:rFonts w:ascii="Arial" w:eastAsia="Arial" w:hAnsi="Arial" w:cs="Arial"/>
          <w:spacing w:val="2"/>
        </w:rPr>
        <w:t>as alíquotas 100%; 70%; 40% e 0% para cada item avaliado, conforme tabela abaixo a qual define as pontuações para o Instrumento de Medição de Resultado (IMR).</w:t>
      </w:r>
    </w:p>
    <w:tbl>
      <w:tblPr>
        <w:tblW w:w="8789" w:type="dxa"/>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2162"/>
        <w:gridCol w:w="2321"/>
        <w:gridCol w:w="2321"/>
        <w:gridCol w:w="1985"/>
      </w:tblGrid>
      <w:tr w:rsidR="00B47D46" w:rsidRPr="006D3199" w14:paraId="6A0FC84D" w14:textId="77777777" w:rsidTr="00942A42">
        <w:trPr>
          <w:trHeight w:val="1"/>
        </w:trPr>
        <w:tc>
          <w:tcPr>
            <w:tcW w:w="2162" w:type="dxa"/>
            <w:shd w:val="clear" w:color="auto" w:fill="EEECE1"/>
            <w:tcMar>
              <w:left w:w="108" w:type="dxa"/>
              <w:right w:w="108" w:type="dxa"/>
            </w:tcMar>
            <w:vAlign w:val="center"/>
          </w:tcPr>
          <w:p w14:paraId="7EDD4B9C" w14:textId="77777777" w:rsidR="00B47D46" w:rsidRPr="006D3199" w:rsidRDefault="00B47D46" w:rsidP="00942A42">
            <w:pPr>
              <w:shd w:val="clear" w:color="auto" w:fill="FFFFFF"/>
              <w:jc w:val="center"/>
              <w:rPr>
                <w:rFonts w:ascii="Arial" w:hAnsi="Arial" w:cs="Arial"/>
                <w:lang w:val="en-US"/>
              </w:rPr>
            </w:pPr>
            <w:proofErr w:type="spellStart"/>
            <w:r w:rsidRPr="006D3199">
              <w:rPr>
                <w:rFonts w:ascii="Arial" w:hAnsi="Arial" w:cs="Arial"/>
                <w:b/>
                <w:lang w:val="en-US"/>
              </w:rPr>
              <w:t>Ótimo</w:t>
            </w:r>
            <w:proofErr w:type="spellEnd"/>
          </w:p>
        </w:tc>
        <w:tc>
          <w:tcPr>
            <w:tcW w:w="0" w:type="auto"/>
            <w:shd w:val="clear" w:color="auto" w:fill="EEECE1"/>
            <w:tcMar>
              <w:left w:w="108" w:type="dxa"/>
              <w:right w:w="108" w:type="dxa"/>
            </w:tcMar>
            <w:vAlign w:val="center"/>
          </w:tcPr>
          <w:p w14:paraId="0AAA9311" w14:textId="77777777" w:rsidR="00B47D46" w:rsidRPr="006D3199" w:rsidRDefault="00B47D46" w:rsidP="00942A42">
            <w:pPr>
              <w:shd w:val="clear" w:color="auto" w:fill="FFFFFF"/>
              <w:ind w:right="19"/>
              <w:jc w:val="center"/>
              <w:rPr>
                <w:rFonts w:ascii="Arial" w:hAnsi="Arial" w:cs="Arial"/>
                <w:lang w:val="en-US"/>
              </w:rPr>
            </w:pPr>
            <w:r w:rsidRPr="006D3199">
              <w:rPr>
                <w:rFonts w:ascii="Arial" w:hAnsi="Arial" w:cs="Arial"/>
                <w:b/>
                <w:lang w:val="en-US"/>
              </w:rPr>
              <w:t>Bom</w:t>
            </w:r>
          </w:p>
        </w:tc>
        <w:tc>
          <w:tcPr>
            <w:tcW w:w="2321" w:type="dxa"/>
            <w:shd w:val="clear" w:color="auto" w:fill="EEECE1"/>
            <w:tcMar>
              <w:left w:w="108" w:type="dxa"/>
              <w:right w:w="108" w:type="dxa"/>
            </w:tcMar>
            <w:vAlign w:val="center"/>
          </w:tcPr>
          <w:p w14:paraId="4CD89C29" w14:textId="77777777" w:rsidR="00B47D46" w:rsidRPr="006D3199" w:rsidRDefault="00B47D46" w:rsidP="00942A42">
            <w:pPr>
              <w:shd w:val="clear" w:color="auto" w:fill="FFFFFF"/>
              <w:jc w:val="center"/>
              <w:rPr>
                <w:rFonts w:ascii="Arial" w:hAnsi="Arial" w:cs="Arial"/>
                <w:lang w:val="en-US"/>
              </w:rPr>
            </w:pPr>
            <w:proofErr w:type="spellStart"/>
            <w:r w:rsidRPr="006D3199">
              <w:rPr>
                <w:rFonts w:ascii="Arial" w:hAnsi="Arial" w:cs="Arial"/>
                <w:b/>
                <w:lang w:val="en-US"/>
              </w:rPr>
              <w:t>Ruim</w:t>
            </w:r>
            <w:proofErr w:type="spellEnd"/>
          </w:p>
        </w:tc>
        <w:tc>
          <w:tcPr>
            <w:tcW w:w="1985" w:type="dxa"/>
            <w:shd w:val="clear" w:color="auto" w:fill="EEECE1"/>
            <w:tcMar>
              <w:left w:w="108" w:type="dxa"/>
              <w:right w:w="108" w:type="dxa"/>
            </w:tcMar>
            <w:vAlign w:val="center"/>
          </w:tcPr>
          <w:p w14:paraId="2CEBB872" w14:textId="77777777" w:rsidR="00B47D46" w:rsidRPr="006D3199" w:rsidRDefault="00B47D46" w:rsidP="00942A42">
            <w:pPr>
              <w:shd w:val="clear" w:color="auto" w:fill="FFFFFF"/>
              <w:jc w:val="center"/>
              <w:rPr>
                <w:rFonts w:ascii="Arial" w:hAnsi="Arial" w:cs="Arial"/>
                <w:lang w:val="en-US"/>
              </w:rPr>
            </w:pPr>
            <w:proofErr w:type="spellStart"/>
            <w:r w:rsidRPr="006D3199">
              <w:rPr>
                <w:rFonts w:ascii="Arial" w:hAnsi="Arial" w:cs="Arial"/>
                <w:b/>
                <w:lang w:val="en-US"/>
              </w:rPr>
              <w:t>Péssimo</w:t>
            </w:r>
            <w:proofErr w:type="spellEnd"/>
          </w:p>
        </w:tc>
      </w:tr>
      <w:tr w:rsidR="00B47D46" w:rsidRPr="006D3199" w14:paraId="77573AC2" w14:textId="77777777" w:rsidTr="00942A42">
        <w:trPr>
          <w:trHeight w:val="807"/>
        </w:trPr>
        <w:tc>
          <w:tcPr>
            <w:tcW w:w="2162" w:type="dxa"/>
            <w:shd w:val="clear" w:color="000000" w:fill="FFFFFF"/>
            <w:tcMar>
              <w:left w:w="108" w:type="dxa"/>
              <w:right w:w="108" w:type="dxa"/>
            </w:tcMar>
            <w:vAlign w:val="center"/>
          </w:tcPr>
          <w:p w14:paraId="7A841879" w14:textId="77777777" w:rsidR="00B47D46" w:rsidRPr="00DB0E7F" w:rsidRDefault="00B47D46" w:rsidP="00942A42">
            <w:pPr>
              <w:shd w:val="clear" w:color="auto" w:fill="FFFFFF"/>
              <w:ind w:right="43"/>
              <w:jc w:val="center"/>
              <w:rPr>
                <w:rFonts w:ascii="Arial" w:hAnsi="Arial" w:cs="Arial"/>
                <w:b/>
              </w:rPr>
            </w:pPr>
            <w:r w:rsidRPr="00DB0E7F">
              <w:rPr>
                <w:rFonts w:ascii="Arial" w:hAnsi="Arial" w:cs="Arial"/>
                <w:b/>
              </w:rPr>
              <w:t>100%</w:t>
            </w:r>
          </w:p>
        </w:tc>
        <w:tc>
          <w:tcPr>
            <w:tcW w:w="0" w:type="auto"/>
            <w:shd w:val="clear" w:color="000000" w:fill="FFFFFF"/>
            <w:tcMar>
              <w:left w:w="108" w:type="dxa"/>
              <w:right w:w="108" w:type="dxa"/>
            </w:tcMar>
            <w:vAlign w:val="center"/>
          </w:tcPr>
          <w:p w14:paraId="38ABC661" w14:textId="77777777" w:rsidR="00B47D46" w:rsidRPr="00DB0E7F" w:rsidRDefault="00B47D46" w:rsidP="00942A42">
            <w:pPr>
              <w:shd w:val="clear" w:color="auto" w:fill="FFFFFF"/>
              <w:ind w:right="24"/>
              <w:jc w:val="center"/>
              <w:rPr>
                <w:rFonts w:ascii="Arial" w:hAnsi="Arial" w:cs="Arial"/>
                <w:b/>
              </w:rPr>
            </w:pPr>
            <w:r w:rsidRPr="00DB0E7F">
              <w:rPr>
                <w:rFonts w:ascii="Arial" w:hAnsi="Arial" w:cs="Arial"/>
                <w:b/>
              </w:rPr>
              <w:t>70%</w:t>
            </w:r>
          </w:p>
        </w:tc>
        <w:tc>
          <w:tcPr>
            <w:tcW w:w="2321" w:type="dxa"/>
            <w:shd w:val="clear" w:color="000000" w:fill="FFFFFF"/>
            <w:tcMar>
              <w:left w:w="108" w:type="dxa"/>
              <w:right w:w="108" w:type="dxa"/>
            </w:tcMar>
            <w:vAlign w:val="center"/>
          </w:tcPr>
          <w:p w14:paraId="30E64AC9" w14:textId="77777777" w:rsidR="00B47D46" w:rsidRPr="00DB0E7F" w:rsidRDefault="00B47D46" w:rsidP="00942A42">
            <w:pPr>
              <w:shd w:val="clear" w:color="auto" w:fill="FFFFFF"/>
              <w:ind w:right="23"/>
              <w:jc w:val="center"/>
              <w:rPr>
                <w:rFonts w:ascii="Arial" w:hAnsi="Arial" w:cs="Arial"/>
                <w:b/>
              </w:rPr>
            </w:pPr>
            <w:r w:rsidRPr="00DB0E7F">
              <w:rPr>
                <w:rFonts w:ascii="Arial" w:hAnsi="Arial" w:cs="Arial"/>
                <w:b/>
              </w:rPr>
              <w:t>40%</w:t>
            </w:r>
          </w:p>
        </w:tc>
        <w:tc>
          <w:tcPr>
            <w:tcW w:w="1985" w:type="dxa"/>
            <w:shd w:val="clear" w:color="000000" w:fill="FFFFFF"/>
            <w:tcMar>
              <w:left w:w="108" w:type="dxa"/>
              <w:right w:w="108" w:type="dxa"/>
            </w:tcMar>
            <w:vAlign w:val="center"/>
          </w:tcPr>
          <w:p w14:paraId="0DCFC8CE" w14:textId="77777777" w:rsidR="00B47D46" w:rsidRPr="00DB0E7F" w:rsidRDefault="00B47D46" w:rsidP="00942A42">
            <w:pPr>
              <w:shd w:val="clear" w:color="auto" w:fill="FFFFFF"/>
              <w:jc w:val="center"/>
              <w:rPr>
                <w:rFonts w:ascii="Arial" w:hAnsi="Arial" w:cs="Arial"/>
                <w:b/>
              </w:rPr>
            </w:pPr>
            <w:r w:rsidRPr="00DB0E7F">
              <w:rPr>
                <w:rFonts w:ascii="Arial" w:hAnsi="Arial" w:cs="Arial"/>
                <w:b/>
              </w:rPr>
              <w:t>0%</w:t>
            </w:r>
          </w:p>
        </w:tc>
      </w:tr>
    </w:tbl>
    <w:p w14:paraId="68761FF5" w14:textId="77777777" w:rsidR="00B47D46" w:rsidRPr="006D3199" w:rsidRDefault="00B47D46" w:rsidP="00B47D46">
      <w:pPr>
        <w:shd w:val="clear" w:color="auto" w:fill="FFFFFF"/>
        <w:ind w:right="245"/>
        <w:jc w:val="both"/>
        <w:rPr>
          <w:rFonts w:ascii="Arial" w:eastAsia="Arial" w:hAnsi="Arial" w:cs="Arial"/>
          <w:spacing w:val="2"/>
        </w:rPr>
      </w:pPr>
      <w:r w:rsidRPr="006D3199">
        <w:rPr>
          <w:rFonts w:ascii="Arial" w:eastAsia="Arial" w:hAnsi="Arial" w:cs="Arial"/>
          <w:spacing w:val="2"/>
        </w:rPr>
        <w:t xml:space="preserve">ÓTIMO - Refere-se à conformidade/atendimento total dos critérios. </w:t>
      </w:r>
    </w:p>
    <w:p w14:paraId="16B4E108" w14:textId="77777777" w:rsidR="00B47D46" w:rsidRPr="006D3199" w:rsidRDefault="00B47D46" w:rsidP="00B47D46">
      <w:pPr>
        <w:shd w:val="clear" w:color="auto" w:fill="FFFFFF"/>
        <w:ind w:right="245"/>
        <w:jc w:val="both"/>
        <w:rPr>
          <w:rFonts w:ascii="Arial" w:hAnsi="Arial" w:cs="Arial"/>
        </w:rPr>
      </w:pPr>
      <w:r w:rsidRPr="006D3199">
        <w:rPr>
          <w:rFonts w:ascii="Arial" w:eastAsia="Arial" w:hAnsi="Arial" w:cs="Arial"/>
          <w:spacing w:val="2"/>
        </w:rPr>
        <w:t>BOM - Refere-se à conformidade parcial dos critérios.</w:t>
      </w:r>
    </w:p>
    <w:p w14:paraId="3429C061" w14:textId="77777777" w:rsidR="00B47D46" w:rsidRPr="006D3199" w:rsidRDefault="00B47D46" w:rsidP="00B47D46">
      <w:pPr>
        <w:shd w:val="clear" w:color="auto" w:fill="FFFFFF"/>
        <w:ind w:right="245"/>
        <w:jc w:val="both"/>
        <w:rPr>
          <w:rFonts w:ascii="Arial" w:eastAsia="Arial" w:hAnsi="Arial" w:cs="Arial"/>
          <w:spacing w:val="2"/>
        </w:rPr>
      </w:pPr>
      <w:r w:rsidRPr="006D3199">
        <w:rPr>
          <w:rFonts w:ascii="Arial" w:eastAsia="Arial" w:hAnsi="Arial" w:cs="Arial"/>
          <w:spacing w:val="2"/>
        </w:rPr>
        <w:t xml:space="preserve">RUIM - Refere-se à desconformidade parcial dos critérios. </w:t>
      </w:r>
    </w:p>
    <w:p w14:paraId="40C62639" w14:textId="77777777" w:rsidR="00B47D46" w:rsidRPr="006D3199" w:rsidRDefault="00B47D46" w:rsidP="00B47D46">
      <w:pPr>
        <w:shd w:val="clear" w:color="auto" w:fill="FFFFFF"/>
        <w:ind w:right="245"/>
        <w:jc w:val="both"/>
        <w:rPr>
          <w:rFonts w:ascii="Arial" w:eastAsia="Arial" w:hAnsi="Arial" w:cs="Arial"/>
          <w:spacing w:val="2"/>
        </w:rPr>
      </w:pPr>
      <w:r w:rsidRPr="006D3199">
        <w:rPr>
          <w:rFonts w:ascii="Arial" w:eastAsia="Arial" w:hAnsi="Arial" w:cs="Arial"/>
          <w:spacing w:val="2"/>
        </w:rPr>
        <w:t xml:space="preserve">PÉSSIMO - Refere-se à desconformidade total dos critérios. </w:t>
      </w:r>
    </w:p>
    <w:p w14:paraId="0CB54282" w14:textId="77777777" w:rsidR="00B47D46" w:rsidRPr="006D3199" w:rsidRDefault="00B47D46" w:rsidP="00B47D46">
      <w:pPr>
        <w:shd w:val="clear" w:color="auto" w:fill="FFFFFF"/>
        <w:ind w:right="-2"/>
        <w:jc w:val="both"/>
        <w:rPr>
          <w:rFonts w:ascii="Arial" w:eastAsia="Arial" w:hAnsi="Arial" w:cs="Arial"/>
          <w:spacing w:val="2"/>
        </w:rPr>
      </w:pPr>
      <w:r w:rsidRPr="006D3199">
        <w:rPr>
          <w:rFonts w:ascii="Arial" w:eastAsia="Arial" w:hAnsi="Arial" w:cs="Arial"/>
          <w:spacing w:val="2"/>
        </w:rPr>
        <w:t>8.4.</w:t>
      </w:r>
      <w:r>
        <w:rPr>
          <w:rFonts w:ascii="Arial" w:eastAsia="Arial" w:hAnsi="Arial" w:cs="Arial"/>
          <w:spacing w:val="2"/>
        </w:rPr>
        <w:t>5</w:t>
      </w:r>
      <w:r w:rsidRPr="006D3199">
        <w:rPr>
          <w:rFonts w:ascii="Arial" w:eastAsia="Arial" w:hAnsi="Arial" w:cs="Arial"/>
          <w:spacing w:val="2"/>
        </w:rPr>
        <w:t>. O modelo de formulário utilizado para avaliação do Instrumento de Medição de Resultado (IMR</w:t>
      </w:r>
      <w:r w:rsidRPr="00524185">
        <w:rPr>
          <w:rFonts w:ascii="Arial" w:eastAsia="Arial" w:hAnsi="Arial" w:cs="Arial"/>
          <w:spacing w:val="2"/>
        </w:rPr>
        <w:t>), anexo 3</w:t>
      </w:r>
      <w:r w:rsidRPr="006D3199">
        <w:rPr>
          <w:rFonts w:ascii="Arial" w:eastAsia="Arial" w:hAnsi="Arial" w:cs="Arial"/>
          <w:spacing w:val="2"/>
        </w:rPr>
        <w:t xml:space="preserve"> deste instrumento, poderá ser atualizado, revisto ou sofrer adequações dos serviços quando necessário, sendo uma decisão conjunta entre a CONTRATADA e CONTRATANTE durante a execução contratual. </w:t>
      </w:r>
    </w:p>
    <w:p w14:paraId="20C53AFD" w14:textId="77777777" w:rsidR="00B47D46" w:rsidRPr="006D3199" w:rsidRDefault="00B47D46" w:rsidP="00B47D46">
      <w:pPr>
        <w:shd w:val="clear" w:color="auto" w:fill="FFFFFF"/>
        <w:ind w:right="-2"/>
        <w:jc w:val="both"/>
        <w:rPr>
          <w:rFonts w:ascii="Arial" w:eastAsia="Arial" w:hAnsi="Arial" w:cs="Arial"/>
          <w:spacing w:val="2"/>
        </w:rPr>
      </w:pPr>
      <w:r w:rsidRPr="006D3199">
        <w:rPr>
          <w:rFonts w:ascii="Arial" w:eastAsia="Arial" w:hAnsi="Arial" w:cs="Arial"/>
          <w:spacing w:val="2"/>
        </w:rPr>
        <w:t>8.4.4. A CONTRATADA poderá apresentar justificativa para a prestação do serviço com menor nível de conformidade, que será aceita ou não pela FISCALIZAÇÃO do contrato, desde que comprovada à excepcionalidade da ocorrência, resultante exclusivamente de fatores imprevisíveis e alheios ao controle do prestador.</w:t>
      </w:r>
    </w:p>
    <w:p w14:paraId="4974B382" w14:textId="77777777" w:rsidR="00B47D46" w:rsidRPr="006D3199" w:rsidRDefault="00B47D46" w:rsidP="00B47D46">
      <w:pPr>
        <w:shd w:val="clear" w:color="auto" w:fill="FFFFFF"/>
        <w:ind w:right="-2"/>
        <w:jc w:val="both"/>
        <w:rPr>
          <w:rFonts w:ascii="Arial" w:eastAsia="Arial" w:hAnsi="Arial" w:cs="Arial"/>
          <w:spacing w:val="2"/>
        </w:rPr>
      </w:pPr>
      <w:r w:rsidRPr="006D3199">
        <w:rPr>
          <w:rFonts w:ascii="Arial" w:eastAsia="Arial" w:hAnsi="Arial" w:cs="Arial"/>
          <w:spacing w:val="2"/>
        </w:rPr>
        <w:t>8.4.5. A CONTRATADA deverá manter registros, controles e informações das ocorrências das não conformidades apresentadas no IMR, pelo não atendimento das metas estabelecidas, divulgando a Fiscalização Técnica do contrato as medidas tomadas para corrigir as inconformidades encontradas nas unidades atendidas.</w:t>
      </w:r>
    </w:p>
    <w:p w14:paraId="1D175387" w14:textId="77777777" w:rsidR="00B47D46" w:rsidRPr="006D3199" w:rsidRDefault="00B47D46" w:rsidP="00B47D46">
      <w:pPr>
        <w:shd w:val="clear" w:color="auto" w:fill="FFFFFF"/>
        <w:ind w:right="-2"/>
        <w:jc w:val="both"/>
        <w:rPr>
          <w:rFonts w:ascii="Arial" w:eastAsia="Arial" w:hAnsi="Arial" w:cs="Arial"/>
          <w:spacing w:val="2"/>
        </w:rPr>
      </w:pPr>
      <w:r w:rsidRPr="006D3199">
        <w:rPr>
          <w:rFonts w:ascii="Arial" w:eastAsia="Arial" w:hAnsi="Arial" w:cs="Arial"/>
          <w:spacing w:val="2"/>
        </w:rPr>
        <w:t>8.4.6. Objetivando a qualidade dos serviços, a CONTRATADA deverá estabelecer procedimentos e condições que permitam a melhoria continua dos serviços prestados.</w:t>
      </w:r>
    </w:p>
    <w:p w14:paraId="22EC1898" w14:textId="77777777" w:rsidR="00B47D46" w:rsidRPr="006D3199" w:rsidRDefault="00B47D46" w:rsidP="00B47D46">
      <w:pPr>
        <w:shd w:val="clear" w:color="auto" w:fill="FFFFFF"/>
        <w:ind w:right="-2"/>
        <w:jc w:val="both"/>
        <w:rPr>
          <w:rFonts w:ascii="Arial" w:eastAsia="Arial" w:hAnsi="Arial" w:cs="Arial"/>
          <w:color w:val="FF0000"/>
          <w:spacing w:val="2"/>
        </w:rPr>
      </w:pPr>
      <w:r w:rsidRPr="006D3199">
        <w:rPr>
          <w:rFonts w:ascii="Arial" w:eastAsia="Arial" w:hAnsi="Arial" w:cs="Arial"/>
          <w:spacing w:val="2"/>
        </w:rPr>
        <w:lastRenderedPageBreak/>
        <w:t>8.4.7. A CONTRATADA, após notificação e ciência das não conformidades encontradas, deverá estipular prazo em comum acordo com a Fiscalização Técnica do contrato para solucionar as falhas apresentadas na avaliação do serviço.</w:t>
      </w:r>
      <w:r w:rsidRPr="006D3199">
        <w:rPr>
          <w:rFonts w:ascii="Arial" w:eastAsia="Arial" w:hAnsi="Arial" w:cs="Arial"/>
          <w:color w:val="FF0000"/>
          <w:spacing w:val="2"/>
        </w:rPr>
        <w:t xml:space="preserve"> </w:t>
      </w:r>
    </w:p>
    <w:p w14:paraId="56783BAF" w14:textId="77777777" w:rsidR="00B47D46" w:rsidRDefault="00B47D46" w:rsidP="00B47D46">
      <w:pPr>
        <w:shd w:val="clear" w:color="auto" w:fill="FFFFFF"/>
        <w:tabs>
          <w:tab w:val="left" w:pos="0"/>
          <w:tab w:val="left" w:pos="426"/>
          <w:tab w:val="left" w:pos="993"/>
        </w:tabs>
        <w:spacing w:after="120"/>
        <w:jc w:val="both"/>
        <w:rPr>
          <w:rFonts w:ascii="Arial" w:hAnsi="Arial" w:cs="Arial"/>
        </w:rPr>
      </w:pPr>
      <w:r w:rsidRPr="006D3199">
        <w:rPr>
          <w:rFonts w:ascii="Arial" w:hAnsi="Arial" w:cs="Arial"/>
        </w:rPr>
        <w:t>8.</w:t>
      </w:r>
      <w:r>
        <w:rPr>
          <w:rFonts w:ascii="Arial" w:hAnsi="Arial" w:cs="Arial"/>
        </w:rPr>
        <w:t>5</w:t>
      </w:r>
      <w:r w:rsidRPr="006D3199">
        <w:rPr>
          <w:rFonts w:ascii="Arial" w:hAnsi="Arial" w:cs="Arial"/>
        </w:rPr>
        <w:t xml:space="preserve">. O fechamento mensal da fatura de prestação de serviço será feito pela Fiscalização Técnica </w:t>
      </w:r>
      <w:r>
        <w:rPr>
          <w:rFonts w:ascii="Arial" w:hAnsi="Arial" w:cs="Arial"/>
        </w:rPr>
        <w:t>do contrato</w:t>
      </w:r>
      <w:r w:rsidRPr="006D3199">
        <w:rPr>
          <w:rFonts w:ascii="Arial" w:hAnsi="Arial" w:cs="Arial"/>
        </w:rPr>
        <w:t>, com base nos abastecimentos da frota oficial do mês da apuração</w:t>
      </w:r>
      <w:r>
        <w:rPr>
          <w:rFonts w:ascii="Arial" w:hAnsi="Arial" w:cs="Arial"/>
        </w:rPr>
        <w:t>, aplicando a este o percentual de desconto obtido no processo licitatório.</w:t>
      </w:r>
    </w:p>
    <w:p w14:paraId="5D9698D1" w14:textId="77777777" w:rsidR="00B47D46" w:rsidRDefault="00B47D46" w:rsidP="00B47D46">
      <w:pPr>
        <w:shd w:val="clear" w:color="auto" w:fill="FFFFFF"/>
        <w:tabs>
          <w:tab w:val="left" w:pos="0"/>
          <w:tab w:val="left" w:pos="426"/>
          <w:tab w:val="left" w:pos="993"/>
        </w:tabs>
        <w:spacing w:after="120"/>
        <w:jc w:val="both"/>
        <w:rPr>
          <w:rFonts w:ascii="Arial" w:hAnsi="Arial" w:cs="Arial"/>
        </w:rPr>
      </w:pPr>
      <w:r w:rsidRPr="006D3199">
        <w:rPr>
          <w:rFonts w:ascii="Arial" w:hAnsi="Arial" w:cs="Arial"/>
        </w:rPr>
        <w:t>8.</w:t>
      </w:r>
      <w:r>
        <w:rPr>
          <w:rFonts w:ascii="Arial" w:hAnsi="Arial" w:cs="Arial"/>
        </w:rPr>
        <w:t>6</w:t>
      </w:r>
      <w:r w:rsidRPr="006D3199">
        <w:rPr>
          <w:rFonts w:ascii="Arial" w:hAnsi="Arial" w:cs="Arial"/>
        </w:rPr>
        <w:t>. A CONTRATANTE pagará a CONTRATADA o valor total dos combustíveis fornecidos</w:t>
      </w:r>
      <w:r>
        <w:rPr>
          <w:rFonts w:ascii="Arial" w:hAnsi="Arial" w:cs="Arial"/>
        </w:rPr>
        <w:t xml:space="preserve"> (preço à vista da bomba dos postos credenciados) com a aplicação dos </w:t>
      </w:r>
      <w:r w:rsidRPr="008F4D36">
        <w:rPr>
          <w:rFonts w:ascii="Arial" w:hAnsi="Arial" w:cs="Arial"/>
        </w:rPr>
        <w:t>percentuais de desconto obtidos no processo licitatório, chegando assim a valor da fatura mensal.</w:t>
      </w:r>
    </w:p>
    <w:p w14:paraId="75716782" w14:textId="4FD38F6E" w:rsidR="00B47D46" w:rsidRDefault="00B47D46" w:rsidP="00B47D46">
      <w:pPr>
        <w:shd w:val="clear" w:color="auto" w:fill="FFFFFF"/>
        <w:jc w:val="both"/>
        <w:rPr>
          <w:rFonts w:ascii="Arial" w:hAnsi="Arial" w:cs="Arial"/>
        </w:rPr>
      </w:pPr>
      <w:r w:rsidRPr="006D3199">
        <w:rPr>
          <w:rFonts w:ascii="Arial" w:hAnsi="Arial" w:cs="Arial"/>
        </w:rPr>
        <w:t>8.</w:t>
      </w:r>
      <w:r>
        <w:rPr>
          <w:rFonts w:ascii="Arial" w:hAnsi="Arial" w:cs="Arial"/>
        </w:rPr>
        <w:t>7</w:t>
      </w:r>
      <w:r w:rsidRPr="006D3199">
        <w:rPr>
          <w:rFonts w:ascii="Arial" w:hAnsi="Arial" w:cs="Arial"/>
        </w:rPr>
        <w:t>. A unidade de medida para mensuração dos resultados e consequente pagamento da fatura será o consumo em litros de combustível utilizado no abastecimento de cada veículo da frota oficial</w:t>
      </w:r>
      <w:r w:rsidRPr="008F4D36">
        <w:rPr>
          <w:rFonts w:ascii="Arial" w:hAnsi="Arial" w:cs="Arial"/>
        </w:rPr>
        <w:t>, após aplicação dos percentuais de desconto.</w:t>
      </w:r>
    </w:p>
    <w:p w14:paraId="0232582A" w14:textId="77777777" w:rsidR="00E01968" w:rsidRPr="008F4D36" w:rsidRDefault="00E01968" w:rsidP="00B47D46">
      <w:pPr>
        <w:shd w:val="clear" w:color="auto" w:fill="FFFFFF"/>
        <w:jc w:val="both"/>
        <w:rPr>
          <w:rFonts w:ascii="Arial" w:hAnsi="Arial" w:cs="Arial"/>
        </w:rPr>
      </w:pPr>
    </w:p>
    <w:p w14:paraId="1A9CE169" w14:textId="77777777" w:rsidR="00B47D46" w:rsidRPr="006D3199" w:rsidRDefault="00B47D46" w:rsidP="00B47D46">
      <w:pPr>
        <w:shd w:val="clear" w:color="auto" w:fill="FFFFFF"/>
        <w:jc w:val="both"/>
        <w:rPr>
          <w:rFonts w:ascii="Arial" w:hAnsi="Arial" w:cs="Arial"/>
          <w:b/>
        </w:rPr>
      </w:pPr>
      <w:r w:rsidRPr="006D3199">
        <w:rPr>
          <w:rFonts w:ascii="Arial" w:hAnsi="Arial" w:cs="Arial"/>
          <w:b/>
        </w:rPr>
        <w:t>9. INFORMAÇÕES RELEVANTES PARA O DIMENSIONAMENTO DA PROPOSTA</w:t>
      </w:r>
    </w:p>
    <w:p w14:paraId="0F80444D" w14:textId="77777777" w:rsidR="00B47D46" w:rsidRPr="006D3199" w:rsidRDefault="00B47D46" w:rsidP="00B47D46">
      <w:pPr>
        <w:shd w:val="clear" w:color="auto" w:fill="FFFFFF"/>
        <w:spacing w:before="120" w:after="120"/>
        <w:jc w:val="both"/>
        <w:rPr>
          <w:rFonts w:ascii="Arial" w:hAnsi="Arial" w:cs="Arial"/>
          <w:bCs/>
        </w:rPr>
      </w:pPr>
      <w:r w:rsidRPr="006D3199">
        <w:rPr>
          <w:rFonts w:ascii="Arial" w:hAnsi="Arial" w:cs="Arial"/>
        </w:rPr>
        <w:t>9.1.</w:t>
      </w:r>
      <w:r w:rsidRPr="006D3199">
        <w:rPr>
          <w:rFonts w:ascii="Arial" w:hAnsi="Arial" w:cs="Arial"/>
          <w:b/>
        </w:rPr>
        <w:t xml:space="preserve"> </w:t>
      </w:r>
      <w:r w:rsidRPr="006D3199">
        <w:rPr>
          <w:rFonts w:ascii="Arial" w:hAnsi="Arial" w:cs="Arial"/>
          <w:bCs/>
        </w:rPr>
        <w:t>A demanda do órgão tem como base as seguintes características:</w:t>
      </w:r>
    </w:p>
    <w:p w14:paraId="46C8F891" w14:textId="77777777" w:rsidR="00B47D46" w:rsidRPr="006D3199" w:rsidRDefault="00B47D46" w:rsidP="00B47D46">
      <w:pPr>
        <w:shd w:val="clear" w:color="auto" w:fill="FFFFFF"/>
        <w:jc w:val="both"/>
        <w:rPr>
          <w:rFonts w:ascii="Arial" w:hAnsi="Arial" w:cs="Arial"/>
        </w:rPr>
      </w:pPr>
      <w:r w:rsidRPr="006D3199">
        <w:rPr>
          <w:rFonts w:ascii="Arial" w:hAnsi="Arial" w:cs="Arial"/>
        </w:rPr>
        <w:t>9.2. A CONTRATADA é a única responsável pelo pagamento aos postos credenciados, pelo valor efetivamente consumido, ficando claro que a Fiocruz não responde solidária ou subsidiariamente por esse pagamento.</w:t>
      </w:r>
    </w:p>
    <w:p w14:paraId="26F4AE2A" w14:textId="77777777" w:rsidR="00B47D46" w:rsidRPr="006D3199" w:rsidRDefault="00B47D46" w:rsidP="00B47D46">
      <w:pPr>
        <w:shd w:val="clear" w:color="auto" w:fill="FFFFFF"/>
        <w:jc w:val="both"/>
        <w:rPr>
          <w:rFonts w:ascii="Arial" w:hAnsi="Arial" w:cs="Arial"/>
        </w:rPr>
      </w:pPr>
      <w:proofErr w:type="gramStart"/>
      <w:r w:rsidRPr="006D3199">
        <w:rPr>
          <w:rFonts w:ascii="Arial" w:hAnsi="Arial" w:cs="Arial"/>
        </w:rPr>
        <w:t>9.</w:t>
      </w:r>
      <w:r>
        <w:rPr>
          <w:rFonts w:ascii="Arial" w:hAnsi="Arial" w:cs="Arial"/>
        </w:rPr>
        <w:t>3</w:t>
      </w:r>
      <w:r w:rsidRPr="006D3199">
        <w:rPr>
          <w:rFonts w:ascii="Arial" w:hAnsi="Arial" w:cs="Arial"/>
        </w:rPr>
        <w:t xml:space="preserve">  O</w:t>
      </w:r>
      <w:proofErr w:type="gramEnd"/>
      <w:r w:rsidRPr="006D3199">
        <w:rPr>
          <w:rFonts w:ascii="Arial" w:hAnsi="Arial" w:cs="Arial"/>
        </w:rPr>
        <w:t xml:space="preserve"> credenciamento de novos postos, conforme a necessidade da Fiocruz, deverá ser efetivado pela CONTRATADA no prazo máximo de 15 (quinze) dias contados da data da solicitação da fiscalização técnica.</w:t>
      </w:r>
    </w:p>
    <w:p w14:paraId="13CA52C8" w14:textId="77777777" w:rsidR="00B47D46" w:rsidRPr="006D3199" w:rsidRDefault="00B47D46" w:rsidP="00B47D46">
      <w:pPr>
        <w:shd w:val="clear" w:color="auto" w:fill="FFFFFF"/>
        <w:jc w:val="both"/>
        <w:rPr>
          <w:rFonts w:ascii="Arial" w:hAnsi="Arial" w:cs="Arial"/>
        </w:rPr>
      </w:pPr>
      <w:proofErr w:type="gramStart"/>
      <w:r w:rsidRPr="006D3199">
        <w:rPr>
          <w:rFonts w:ascii="Arial" w:hAnsi="Arial" w:cs="Arial"/>
        </w:rPr>
        <w:t>9.</w:t>
      </w:r>
      <w:r>
        <w:rPr>
          <w:rFonts w:ascii="Arial" w:hAnsi="Arial" w:cs="Arial"/>
        </w:rPr>
        <w:t>4</w:t>
      </w:r>
      <w:r w:rsidRPr="006D3199">
        <w:rPr>
          <w:rFonts w:ascii="Arial" w:hAnsi="Arial" w:cs="Arial"/>
        </w:rPr>
        <w:t xml:space="preserve">  A</w:t>
      </w:r>
      <w:proofErr w:type="gramEnd"/>
      <w:r w:rsidRPr="006D3199">
        <w:rPr>
          <w:rFonts w:ascii="Arial" w:hAnsi="Arial" w:cs="Arial"/>
        </w:rPr>
        <w:t xml:space="preserve"> CONTRATADA deverá fiscalizar os serviços prestados pela rede de postos credenciados objetivando garantir um </w:t>
      </w:r>
      <w:proofErr w:type="spellStart"/>
      <w:r w:rsidRPr="006D3199">
        <w:rPr>
          <w:rFonts w:ascii="Arial" w:hAnsi="Arial" w:cs="Arial"/>
        </w:rPr>
        <w:t>nivel</w:t>
      </w:r>
      <w:proofErr w:type="spellEnd"/>
      <w:r w:rsidRPr="006D3199">
        <w:rPr>
          <w:rFonts w:ascii="Arial" w:hAnsi="Arial" w:cs="Arial"/>
        </w:rPr>
        <w:t xml:space="preserve"> satisfatório de qualidade. Deverá também acompanhar a divulgação dos postos autuados e/ou interditados pela Agência Nacional de Petróleo por problemas de qualidade do combustível fornecido, e divulgar imediatamente ao fiscal técnico do contrato. Caso algum dos postos credenciados pela CONTRATADA constar na relação divulgada pela ANP, a mesma deverá providenciar o novo credenciamento para substituir o anterior no prazo máximo de 15 (quinze) dias.</w:t>
      </w:r>
      <w:r w:rsidRPr="006D3199">
        <w:rPr>
          <w:rFonts w:ascii="Arial" w:hAnsi="Arial" w:cs="Arial"/>
        </w:rPr>
        <w:cr/>
      </w:r>
    </w:p>
    <w:p w14:paraId="53D68E1C" w14:textId="77777777" w:rsidR="00B47D46" w:rsidRPr="006D3199" w:rsidRDefault="00B47D46" w:rsidP="00B47D46">
      <w:pPr>
        <w:shd w:val="clear" w:color="auto" w:fill="FFFFFF"/>
        <w:ind w:left="60"/>
        <w:jc w:val="both"/>
        <w:rPr>
          <w:rFonts w:ascii="Arial" w:hAnsi="Arial" w:cs="Arial"/>
        </w:rPr>
      </w:pPr>
      <w:r w:rsidRPr="006D3199">
        <w:rPr>
          <w:rFonts w:ascii="Arial" w:hAnsi="Arial" w:cs="Arial"/>
        </w:rPr>
        <w:t>9.</w:t>
      </w:r>
      <w:r>
        <w:rPr>
          <w:rFonts w:ascii="Arial" w:hAnsi="Arial" w:cs="Arial"/>
        </w:rPr>
        <w:t>5</w:t>
      </w:r>
      <w:r w:rsidRPr="006D3199">
        <w:rPr>
          <w:rFonts w:ascii="Arial" w:hAnsi="Arial" w:cs="Arial"/>
        </w:rPr>
        <w:t xml:space="preserve"> O sistema disponibilizado pela Contratada deverá emitir comprovante da transação contendo as informações a seguir, independentemente da solicitação do condutor:</w:t>
      </w:r>
    </w:p>
    <w:p w14:paraId="69169EA3" w14:textId="77777777" w:rsidR="00B47D46" w:rsidRPr="006D3199" w:rsidRDefault="00B47D46" w:rsidP="00B47D46">
      <w:pPr>
        <w:pStyle w:val="PargrafodaLista3"/>
        <w:numPr>
          <w:ilvl w:val="0"/>
          <w:numId w:val="29"/>
        </w:numPr>
        <w:shd w:val="clear" w:color="auto" w:fill="FFFFFF"/>
        <w:jc w:val="both"/>
        <w:rPr>
          <w:rFonts w:ascii="Arial" w:hAnsi="Arial" w:cs="Arial"/>
        </w:rPr>
      </w:pPr>
      <w:r w:rsidRPr="006D3199">
        <w:rPr>
          <w:rFonts w:ascii="Arial" w:hAnsi="Arial" w:cs="Arial"/>
        </w:rPr>
        <w:t>Identificação do posto (Nome e Endereço)</w:t>
      </w:r>
    </w:p>
    <w:p w14:paraId="23D0C495" w14:textId="77777777" w:rsidR="00B47D46" w:rsidRPr="006D3199" w:rsidRDefault="00B47D46" w:rsidP="00B47D46">
      <w:pPr>
        <w:pStyle w:val="PargrafodaLista3"/>
        <w:numPr>
          <w:ilvl w:val="0"/>
          <w:numId w:val="29"/>
        </w:numPr>
        <w:shd w:val="clear" w:color="auto" w:fill="FFFFFF"/>
        <w:jc w:val="both"/>
        <w:rPr>
          <w:rFonts w:ascii="Arial" w:hAnsi="Arial" w:cs="Arial"/>
        </w:rPr>
      </w:pPr>
      <w:r w:rsidRPr="006D3199">
        <w:rPr>
          <w:rFonts w:ascii="Arial" w:hAnsi="Arial" w:cs="Arial"/>
        </w:rPr>
        <w:t>Identificação do veículo (placa)</w:t>
      </w:r>
    </w:p>
    <w:p w14:paraId="1B125B27" w14:textId="77777777" w:rsidR="00B47D46" w:rsidRPr="006D3199" w:rsidRDefault="00B47D46" w:rsidP="00B47D46">
      <w:pPr>
        <w:pStyle w:val="PargrafodaLista3"/>
        <w:numPr>
          <w:ilvl w:val="0"/>
          <w:numId w:val="29"/>
        </w:numPr>
        <w:shd w:val="clear" w:color="auto" w:fill="FFFFFF"/>
        <w:jc w:val="both"/>
        <w:rPr>
          <w:rFonts w:ascii="Arial" w:hAnsi="Arial" w:cs="Arial"/>
        </w:rPr>
      </w:pPr>
      <w:proofErr w:type="spellStart"/>
      <w:r w:rsidRPr="006D3199">
        <w:rPr>
          <w:rFonts w:ascii="Arial" w:hAnsi="Arial" w:cs="Arial"/>
        </w:rPr>
        <w:t>Hodômetro</w:t>
      </w:r>
      <w:proofErr w:type="spellEnd"/>
      <w:r w:rsidRPr="006D3199">
        <w:rPr>
          <w:rFonts w:ascii="Arial" w:hAnsi="Arial" w:cs="Arial"/>
        </w:rPr>
        <w:t xml:space="preserve"> do veículo no momento do abastecimento</w:t>
      </w:r>
    </w:p>
    <w:p w14:paraId="2A3FA489" w14:textId="77777777" w:rsidR="00B47D46" w:rsidRPr="006D3199" w:rsidRDefault="00B47D46" w:rsidP="00B47D46">
      <w:pPr>
        <w:pStyle w:val="PargrafodaLista3"/>
        <w:numPr>
          <w:ilvl w:val="0"/>
          <w:numId w:val="29"/>
        </w:numPr>
        <w:shd w:val="clear" w:color="auto" w:fill="FFFFFF"/>
        <w:jc w:val="both"/>
        <w:rPr>
          <w:rFonts w:ascii="Arial" w:hAnsi="Arial" w:cs="Arial"/>
        </w:rPr>
      </w:pPr>
      <w:r w:rsidRPr="006D3199">
        <w:rPr>
          <w:rFonts w:ascii="Arial" w:hAnsi="Arial" w:cs="Arial"/>
        </w:rPr>
        <w:t>Tipo de Combustível</w:t>
      </w:r>
    </w:p>
    <w:p w14:paraId="6697EC8A" w14:textId="77777777" w:rsidR="00B47D46" w:rsidRPr="006D3199" w:rsidRDefault="00B47D46" w:rsidP="00B47D46">
      <w:pPr>
        <w:pStyle w:val="PargrafodaLista3"/>
        <w:numPr>
          <w:ilvl w:val="0"/>
          <w:numId w:val="29"/>
        </w:numPr>
        <w:shd w:val="clear" w:color="auto" w:fill="FFFFFF"/>
        <w:jc w:val="both"/>
        <w:rPr>
          <w:rFonts w:ascii="Arial" w:hAnsi="Arial" w:cs="Arial"/>
        </w:rPr>
      </w:pPr>
      <w:r w:rsidRPr="006D3199">
        <w:rPr>
          <w:rFonts w:ascii="Arial" w:hAnsi="Arial" w:cs="Arial"/>
        </w:rPr>
        <w:lastRenderedPageBreak/>
        <w:t>A data e hora da Transação</w:t>
      </w:r>
    </w:p>
    <w:p w14:paraId="6D5A62FD" w14:textId="77777777" w:rsidR="00B47D46" w:rsidRPr="006D3199" w:rsidRDefault="00B47D46" w:rsidP="00B47D46">
      <w:pPr>
        <w:pStyle w:val="PargrafodaLista3"/>
        <w:numPr>
          <w:ilvl w:val="0"/>
          <w:numId w:val="29"/>
        </w:numPr>
        <w:shd w:val="clear" w:color="auto" w:fill="FFFFFF"/>
        <w:jc w:val="both"/>
        <w:rPr>
          <w:rFonts w:ascii="Arial" w:hAnsi="Arial" w:cs="Arial"/>
        </w:rPr>
      </w:pPr>
      <w:r w:rsidRPr="006D3199">
        <w:rPr>
          <w:rFonts w:ascii="Arial" w:hAnsi="Arial" w:cs="Arial"/>
        </w:rPr>
        <w:t>Quantidade de litros</w:t>
      </w:r>
    </w:p>
    <w:p w14:paraId="3F948397" w14:textId="77777777" w:rsidR="00B47D46" w:rsidRPr="006D3199" w:rsidRDefault="00B47D46" w:rsidP="00B47D46">
      <w:pPr>
        <w:pStyle w:val="PargrafodaLista3"/>
        <w:numPr>
          <w:ilvl w:val="0"/>
          <w:numId w:val="29"/>
        </w:numPr>
        <w:shd w:val="clear" w:color="auto" w:fill="FFFFFF"/>
        <w:jc w:val="both"/>
        <w:rPr>
          <w:rFonts w:ascii="Arial" w:hAnsi="Arial" w:cs="Arial"/>
        </w:rPr>
      </w:pPr>
      <w:r w:rsidRPr="006D3199">
        <w:rPr>
          <w:rFonts w:ascii="Arial" w:hAnsi="Arial" w:cs="Arial"/>
        </w:rPr>
        <w:t>Valor da operação</w:t>
      </w:r>
    </w:p>
    <w:p w14:paraId="3F88FF1D" w14:textId="77777777" w:rsidR="00B47D46" w:rsidRPr="006D3199" w:rsidRDefault="00B47D46" w:rsidP="00B47D46">
      <w:pPr>
        <w:numPr>
          <w:ilvl w:val="0"/>
          <w:numId w:val="29"/>
        </w:numPr>
        <w:shd w:val="clear" w:color="auto" w:fill="FFFFFF"/>
        <w:spacing w:after="200" w:line="276" w:lineRule="auto"/>
        <w:jc w:val="both"/>
        <w:rPr>
          <w:rFonts w:ascii="Arial" w:hAnsi="Arial" w:cs="Arial"/>
        </w:rPr>
      </w:pPr>
      <w:r w:rsidRPr="006D3199">
        <w:rPr>
          <w:rFonts w:ascii="Arial" w:hAnsi="Arial" w:cs="Arial"/>
        </w:rPr>
        <w:t>A identificação do condutor no momento do abastecimento</w:t>
      </w:r>
    </w:p>
    <w:p w14:paraId="05AFCB6A" w14:textId="606CF7A2" w:rsidR="00B47D46" w:rsidRDefault="00B47D46" w:rsidP="00B47D46">
      <w:pPr>
        <w:shd w:val="clear" w:color="auto" w:fill="FFFFFF"/>
        <w:spacing w:before="240"/>
        <w:jc w:val="both"/>
        <w:rPr>
          <w:rFonts w:ascii="Arial" w:hAnsi="Arial" w:cs="Arial"/>
        </w:rPr>
      </w:pPr>
      <w:r w:rsidRPr="006D3199">
        <w:rPr>
          <w:rFonts w:ascii="Arial" w:hAnsi="Arial" w:cs="Arial"/>
        </w:rPr>
        <w:t>9.</w:t>
      </w:r>
      <w:r>
        <w:rPr>
          <w:rFonts w:ascii="Arial" w:hAnsi="Arial" w:cs="Arial"/>
        </w:rPr>
        <w:t>6</w:t>
      </w:r>
      <w:r w:rsidRPr="006D3199">
        <w:rPr>
          <w:rFonts w:ascii="Arial" w:hAnsi="Arial" w:cs="Arial"/>
        </w:rPr>
        <w:t>. O horário para abastecimento dos veículos oficiais da Fiocruz ocorrerá das 07hs às 22hs horas, podendo eventualmente ultrapassar esse horário devido ao atendimento de algumas demandas específicas.</w:t>
      </w:r>
    </w:p>
    <w:p w14:paraId="310B2801" w14:textId="77777777" w:rsidR="00E01968" w:rsidRDefault="00E01968" w:rsidP="00B47D46">
      <w:pPr>
        <w:shd w:val="clear" w:color="auto" w:fill="FFFFFF"/>
        <w:ind w:right="-285"/>
        <w:rPr>
          <w:rFonts w:ascii="Arial" w:hAnsi="Arial" w:cs="Arial"/>
          <w:b/>
        </w:rPr>
      </w:pPr>
    </w:p>
    <w:p w14:paraId="441B46BF" w14:textId="140A771F" w:rsidR="00B47D46" w:rsidRDefault="00B47D46" w:rsidP="00B47D46">
      <w:pPr>
        <w:shd w:val="clear" w:color="auto" w:fill="FFFFFF"/>
        <w:ind w:right="-285"/>
        <w:rPr>
          <w:rFonts w:ascii="Arial" w:hAnsi="Arial" w:cs="Arial"/>
          <w:b/>
        </w:rPr>
      </w:pPr>
      <w:r w:rsidRPr="006D3199">
        <w:rPr>
          <w:rFonts w:ascii="Arial" w:hAnsi="Arial" w:cs="Arial"/>
          <w:b/>
        </w:rPr>
        <w:t>10. OBRIGAÇÕES DA CONTRATANTE</w:t>
      </w:r>
    </w:p>
    <w:p w14:paraId="7088A20C" w14:textId="77777777" w:rsidR="00E01968" w:rsidRPr="006D3199" w:rsidRDefault="00E01968" w:rsidP="00B47D46">
      <w:pPr>
        <w:shd w:val="clear" w:color="auto" w:fill="FFFFFF"/>
        <w:ind w:right="-285"/>
        <w:rPr>
          <w:rFonts w:ascii="Arial" w:hAnsi="Arial" w:cs="Arial"/>
          <w:b/>
        </w:rPr>
      </w:pPr>
    </w:p>
    <w:p w14:paraId="6575F1CA" w14:textId="77777777" w:rsidR="00B47D46" w:rsidRPr="006D3199" w:rsidRDefault="00B47D46" w:rsidP="00B47D46">
      <w:pPr>
        <w:shd w:val="clear" w:color="auto" w:fill="FFFFFF"/>
        <w:jc w:val="both"/>
        <w:rPr>
          <w:rFonts w:ascii="Arial" w:hAnsi="Arial" w:cs="Arial"/>
        </w:rPr>
      </w:pPr>
      <w:r w:rsidRPr="006D3199">
        <w:rPr>
          <w:rFonts w:ascii="Arial" w:hAnsi="Arial" w:cs="Arial"/>
        </w:rPr>
        <w:t xml:space="preserve">10.1. Exigir o cumprimento de todas as obrigações assumidas pela Contratada, de acordo coma as </w:t>
      </w:r>
      <w:proofErr w:type="spellStart"/>
      <w:r w:rsidRPr="006D3199">
        <w:rPr>
          <w:rFonts w:ascii="Arial" w:hAnsi="Arial" w:cs="Arial"/>
        </w:rPr>
        <w:t>clausulas</w:t>
      </w:r>
      <w:proofErr w:type="spellEnd"/>
      <w:r w:rsidRPr="006D3199">
        <w:rPr>
          <w:rFonts w:ascii="Arial" w:hAnsi="Arial" w:cs="Arial"/>
        </w:rPr>
        <w:t xml:space="preserve"> contratuais e termos de sua proposta;</w:t>
      </w:r>
    </w:p>
    <w:p w14:paraId="78C9BB81" w14:textId="77777777" w:rsidR="00B47D46" w:rsidRPr="006D3199" w:rsidRDefault="00B47D46" w:rsidP="00B47D46">
      <w:pPr>
        <w:shd w:val="clear" w:color="auto" w:fill="FFFFFF"/>
        <w:jc w:val="both"/>
        <w:rPr>
          <w:rFonts w:ascii="Arial" w:hAnsi="Arial" w:cs="Arial"/>
        </w:rPr>
      </w:pPr>
      <w:r w:rsidRPr="006D3199">
        <w:rPr>
          <w:rFonts w:ascii="Arial" w:hAnsi="Arial" w:cs="Arial"/>
        </w:rPr>
        <w:t>10.2.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providencias cabíveis;</w:t>
      </w:r>
    </w:p>
    <w:p w14:paraId="6E2B3DFE" w14:textId="77777777" w:rsidR="00B47D46" w:rsidRPr="006D3199" w:rsidRDefault="00B47D46" w:rsidP="00B47D46">
      <w:pPr>
        <w:shd w:val="clear" w:color="auto" w:fill="FFFFFF"/>
        <w:jc w:val="both"/>
        <w:rPr>
          <w:rFonts w:ascii="Arial" w:hAnsi="Arial" w:cs="Arial"/>
        </w:rPr>
      </w:pPr>
      <w:r w:rsidRPr="006D3199">
        <w:rPr>
          <w:rFonts w:ascii="Arial" w:hAnsi="Arial" w:cs="Arial"/>
        </w:rPr>
        <w:t xml:space="preserve">10.3. Notificar a Contratada por escrito da ocorrência de eventuais imperfeições, falhas ou irregularidades constatadas no curso da execução dos serviços, fixando prazo para a sua correção, certificando-se que as soluções por ela propostas sejam as mais </w:t>
      </w:r>
      <w:proofErr w:type="gramStart"/>
      <w:r w:rsidRPr="006D3199">
        <w:rPr>
          <w:rFonts w:ascii="Arial" w:hAnsi="Arial" w:cs="Arial"/>
        </w:rPr>
        <w:t>adequadas;;</w:t>
      </w:r>
      <w:proofErr w:type="gramEnd"/>
    </w:p>
    <w:p w14:paraId="0BF63C7A" w14:textId="77777777" w:rsidR="00B47D46" w:rsidRPr="006D3199" w:rsidRDefault="00B47D46" w:rsidP="00B47D46">
      <w:pPr>
        <w:shd w:val="clear" w:color="auto" w:fill="FFFFFF"/>
        <w:jc w:val="both"/>
        <w:rPr>
          <w:rFonts w:ascii="Arial" w:hAnsi="Arial" w:cs="Arial"/>
        </w:rPr>
      </w:pPr>
      <w:r w:rsidRPr="006D3199">
        <w:rPr>
          <w:rFonts w:ascii="Arial" w:hAnsi="Arial" w:cs="Arial"/>
        </w:rPr>
        <w:t>10.4. Pagar à Contratada o valor resultante da prestação do serviço, no prazo e condições estabelecidas neste Termo de Referência;</w:t>
      </w:r>
    </w:p>
    <w:p w14:paraId="007AC9E6" w14:textId="77777777" w:rsidR="00B47D46" w:rsidRPr="006D3199" w:rsidRDefault="00B47D46" w:rsidP="00B47D46">
      <w:pPr>
        <w:shd w:val="clear" w:color="auto" w:fill="FFFFFF"/>
        <w:jc w:val="both"/>
        <w:rPr>
          <w:rFonts w:ascii="Arial" w:hAnsi="Arial" w:cs="Arial"/>
        </w:rPr>
      </w:pPr>
      <w:r w:rsidRPr="006D3199">
        <w:rPr>
          <w:rFonts w:ascii="Arial" w:hAnsi="Arial" w:cs="Arial"/>
        </w:rPr>
        <w:t>10.5. Efetuar as retenções tributárias devidas sobre o valor da Nota Fiscal/Fatura da contratada, no que couber, em conformidade com o item 6 do Anexo XI da IN SEGES/MP nº 05/2017.</w:t>
      </w:r>
    </w:p>
    <w:p w14:paraId="01A02B2A" w14:textId="77777777" w:rsidR="00B47D46" w:rsidRPr="006D3199" w:rsidRDefault="00B47D46" w:rsidP="00B47D46">
      <w:pPr>
        <w:numPr>
          <w:ilvl w:val="2"/>
          <w:numId w:val="34"/>
        </w:numPr>
        <w:shd w:val="clear" w:color="auto" w:fill="FFFFFF"/>
        <w:spacing w:before="120" w:after="120" w:line="276" w:lineRule="auto"/>
        <w:jc w:val="both"/>
        <w:rPr>
          <w:rFonts w:ascii="Arial" w:hAnsi="Arial" w:cs="Arial"/>
          <w:color w:val="000000"/>
        </w:rPr>
      </w:pPr>
      <w:r w:rsidRPr="006D3199">
        <w:rPr>
          <w:rFonts w:ascii="Arial" w:hAnsi="Arial" w:cs="Arial"/>
          <w:color w:val="000000"/>
        </w:rPr>
        <w:t>Não praticar atos de ingerência na administração da Contratada, tais como:</w:t>
      </w:r>
    </w:p>
    <w:p w14:paraId="78A49CFB" w14:textId="77777777" w:rsidR="00B47D46" w:rsidRPr="006D3199" w:rsidRDefault="00B47D46" w:rsidP="00B47D46">
      <w:pPr>
        <w:pStyle w:val="PargrafodaLista"/>
        <w:numPr>
          <w:ilvl w:val="3"/>
          <w:numId w:val="34"/>
        </w:numPr>
        <w:shd w:val="clear" w:color="auto" w:fill="FFFFFF"/>
        <w:tabs>
          <w:tab w:val="left" w:pos="851"/>
        </w:tabs>
        <w:spacing w:before="120" w:after="120" w:line="276" w:lineRule="auto"/>
        <w:ind w:left="0" w:firstLine="0"/>
        <w:contextualSpacing w:val="0"/>
        <w:jc w:val="both"/>
        <w:rPr>
          <w:rFonts w:ascii="Arial" w:hAnsi="Arial" w:cs="Arial"/>
          <w:color w:val="000000"/>
        </w:rPr>
      </w:pPr>
      <w:r w:rsidRPr="006D3199">
        <w:rPr>
          <w:rFonts w:ascii="Arial" w:hAnsi="Arial" w:cs="Arial"/>
          <w:color w:val="00000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5E2753C2" w14:textId="77777777" w:rsidR="00B47D46" w:rsidRPr="006D3199" w:rsidRDefault="00B47D46" w:rsidP="00B47D46">
      <w:pPr>
        <w:pStyle w:val="PargrafodaLista"/>
        <w:numPr>
          <w:ilvl w:val="3"/>
          <w:numId w:val="34"/>
        </w:numPr>
        <w:shd w:val="clear" w:color="auto" w:fill="FFFFFF"/>
        <w:tabs>
          <w:tab w:val="left" w:pos="851"/>
        </w:tabs>
        <w:spacing w:before="120" w:after="120" w:line="276" w:lineRule="auto"/>
        <w:ind w:left="0" w:firstLine="0"/>
        <w:contextualSpacing w:val="0"/>
        <w:jc w:val="both"/>
        <w:rPr>
          <w:rFonts w:ascii="Arial" w:hAnsi="Arial" w:cs="Arial"/>
        </w:rPr>
      </w:pPr>
      <w:r w:rsidRPr="006D3199">
        <w:rPr>
          <w:rFonts w:ascii="Arial" w:hAnsi="Arial" w:cs="Arial"/>
        </w:rPr>
        <w:t>direcionar a contratação de pessoas para trabalhar nas empresas Contratadas;</w:t>
      </w:r>
    </w:p>
    <w:p w14:paraId="25C533D6" w14:textId="77777777" w:rsidR="00B47D46" w:rsidRPr="006D3199" w:rsidRDefault="00B47D46" w:rsidP="00B47D46">
      <w:pPr>
        <w:pStyle w:val="PargrafodaLista"/>
        <w:shd w:val="clear" w:color="auto" w:fill="FFFFFF"/>
        <w:tabs>
          <w:tab w:val="left" w:pos="851"/>
        </w:tabs>
        <w:spacing w:before="120" w:after="120" w:line="276" w:lineRule="auto"/>
        <w:ind w:left="0"/>
        <w:contextualSpacing w:val="0"/>
        <w:jc w:val="both"/>
        <w:rPr>
          <w:rFonts w:ascii="Arial" w:hAnsi="Arial" w:cs="Arial"/>
          <w:color w:val="000000"/>
        </w:rPr>
      </w:pPr>
      <w:r w:rsidRPr="006D3199">
        <w:rPr>
          <w:rFonts w:ascii="Arial" w:hAnsi="Arial" w:cs="Arial"/>
          <w:color w:val="000000"/>
        </w:rPr>
        <w:t>10.5.1.3. considerar os trabalhadores da Contratada como colaboradores eventuais do próprio órgão ou entidade responsável pela contratação, especialmente para efeito de concessão de diárias e passagens.</w:t>
      </w:r>
    </w:p>
    <w:p w14:paraId="196263F9"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 xml:space="preserve">10.6. Fornecer por escrito as informações necessárias para o desenvolvimento dos serviços objeto </w:t>
      </w:r>
      <w:r w:rsidRPr="006D3199">
        <w:rPr>
          <w:rFonts w:ascii="Arial" w:hAnsi="Arial" w:cs="Arial"/>
          <w:color w:val="000000"/>
        </w:rPr>
        <w:t>do contrato;</w:t>
      </w:r>
    </w:p>
    <w:p w14:paraId="6EA20904"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lastRenderedPageBreak/>
        <w:t>10.7. Realizar avaliações periódicas da qualidade dos serviços, após seu recebimento;</w:t>
      </w:r>
    </w:p>
    <w:p w14:paraId="5940DC2E"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 xml:space="preserve">10.8. Cientificar o órgão de representação judicial da Advocacia-Geral da União para adoção das medidas cabíveis quando do descumprimento das obrigações pela Contratada; </w:t>
      </w:r>
    </w:p>
    <w:p w14:paraId="284BC91F"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10.9. Arquivar, entre outros documentos, projetos, especificações técnicas, orçamentos, termos de recebimento, contratos e aditamentos, relatórios de inspeções técnicas após o recebimento do serviço e notificações expedidas;</w:t>
      </w:r>
    </w:p>
    <w:p w14:paraId="7E6F8020" w14:textId="77777777" w:rsidR="00B47D46"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10.10. Fiscalizar o cumprimento dos requisitos legais, quando a contratada houver se beneficiado da preferência estabelecida pelo art. 3º, § 5º, da Lei nº 8.666, de 1993.</w:t>
      </w:r>
    </w:p>
    <w:p w14:paraId="169351F9" w14:textId="77777777" w:rsidR="00B47D46" w:rsidRDefault="00B47D46" w:rsidP="00B47D46">
      <w:pPr>
        <w:shd w:val="clear" w:color="auto" w:fill="FFFFFF"/>
        <w:jc w:val="both"/>
        <w:rPr>
          <w:rFonts w:ascii="Arial" w:hAnsi="Arial" w:cs="Arial"/>
        </w:rPr>
      </w:pPr>
      <w:r w:rsidRPr="0059133D">
        <w:rPr>
          <w:rFonts w:ascii="Arial" w:hAnsi="Arial" w:cs="Arial"/>
        </w:rPr>
        <w:t>10.11. Priorizar os combustíveis renováveis, conforme a Lei 9.660/98 (lei da frota verde), inclusive para os veículos de tecnologia “</w:t>
      </w:r>
      <w:proofErr w:type="spellStart"/>
      <w:r w:rsidRPr="0059133D">
        <w:rPr>
          <w:rFonts w:ascii="Arial" w:hAnsi="Arial" w:cs="Arial"/>
        </w:rPr>
        <w:t>flex</w:t>
      </w:r>
      <w:proofErr w:type="spellEnd"/>
      <w:r w:rsidRPr="0059133D">
        <w:rPr>
          <w:rFonts w:ascii="Arial" w:hAnsi="Arial" w:cs="Arial"/>
        </w:rPr>
        <w:t>”. Em caráter excepcional poderá ser adquirida gasolina ou outro combustível, para no caso de modelo de veículo não movido à combustível renovável;</w:t>
      </w:r>
    </w:p>
    <w:p w14:paraId="2CBC8B29" w14:textId="77777777" w:rsidR="00B47D46" w:rsidRDefault="00B47D46" w:rsidP="00B47D46">
      <w:pPr>
        <w:shd w:val="clear" w:color="auto" w:fill="FFFFFF"/>
        <w:jc w:val="both"/>
        <w:rPr>
          <w:rFonts w:ascii="Arial" w:hAnsi="Arial" w:cs="Arial"/>
        </w:rPr>
      </w:pPr>
    </w:p>
    <w:p w14:paraId="5833653B" w14:textId="77777777" w:rsidR="00B47D46" w:rsidRPr="0059133D" w:rsidRDefault="00B47D46" w:rsidP="00B47D46">
      <w:pPr>
        <w:shd w:val="clear" w:color="auto" w:fill="FFFFFF"/>
        <w:jc w:val="both"/>
        <w:rPr>
          <w:rFonts w:ascii="Arial" w:hAnsi="Arial" w:cs="Arial"/>
        </w:rPr>
      </w:pPr>
    </w:p>
    <w:p w14:paraId="46BF7142" w14:textId="77777777" w:rsidR="00B47D46" w:rsidRPr="006D3199" w:rsidRDefault="00B47D46" w:rsidP="00B47D46">
      <w:pPr>
        <w:numPr>
          <w:ilvl w:val="0"/>
          <w:numId w:val="34"/>
        </w:numPr>
        <w:shd w:val="clear" w:color="auto" w:fill="FFFFFF"/>
        <w:spacing w:after="200" w:line="276" w:lineRule="auto"/>
        <w:ind w:left="284" w:hanging="284"/>
        <w:jc w:val="both"/>
        <w:rPr>
          <w:rFonts w:ascii="Arial" w:hAnsi="Arial" w:cs="Arial"/>
          <w:b/>
        </w:rPr>
      </w:pPr>
      <w:r w:rsidRPr="006D3199">
        <w:rPr>
          <w:rFonts w:ascii="Arial" w:hAnsi="Arial" w:cs="Arial"/>
          <w:b/>
        </w:rPr>
        <w:t xml:space="preserve"> OBRIGAÇÕES DA CONTRATADA</w:t>
      </w:r>
    </w:p>
    <w:p w14:paraId="3968CF3D" w14:textId="77777777" w:rsidR="00B47D46" w:rsidRPr="006D3199" w:rsidRDefault="00B47D46" w:rsidP="00B47D46">
      <w:pPr>
        <w:shd w:val="clear" w:color="auto" w:fill="FFFFFF"/>
        <w:spacing w:before="120" w:after="120"/>
        <w:jc w:val="both"/>
        <w:rPr>
          <w:rFonts w:ascii="Arial" w:eastAsia="Times New Roman" w:hAnsi="Arial" w:cs="Arial"/>
          <w:color w:val="000000"/>
        </w:rPr>
      </w:pPr>
      <w:r w:rsidRPr="006D3199">
        <w:rPr>
          <w:rFonts w:ascii="Arial" w:eastAsia="Times New Roman" w:hAnsi="Arial" w:cs="Arial"/>
          <w:color w:val="000000"/>
        </w:rPr>
        <w:t>11.1. 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04E31DF9" w14:textId="77777777" w:rsidR="00B47D46" w:rsidRPr="006D3199" w:rsidRDefault="00B47D46" w:rsidP="00B47D46">
      <w:pPr>
        <w:shd w:val="clear" w:color="auto" w:fill="FFFFFF"/>
        <w:spacing w:before="120" w:after="120"/>
        <w:jc w:val="both"/>
        <w:rPr>
          <w:rFonts w:ascii="Arial" w:eastAsia="Times New Roman" w:hAnsi="Arial" w:cs="Arial"/>
        </w:rPr>
      </w:pPr>
      <w:r w:rsidRPr="006D3199">
        <w:rPr>
          <w:rFonts w:ascii="Arial" w:eastAsia="Times New Roman" w:hAnsi="Arial" w:cs="Arial"/>
          <w:color w:val="000000"/>
        </w:rPr>
        <w:t>11.2. Reparar, corrigir, remover ou substituir, às suas expensas, no total ou em parte, no prazo fixado pelo fiscal do contrato, os serviços efetuados em que se verificarem vícios, defeitos ou incorreções resultantes da execução ou dos materiais empregados;</w:t>
      </w:r>
    </w:p>
    <w:p w14:paraId="18017F86" w14:textId="77777777" w:rsidR="00B47D46" w:rsidRPr="006D3199" w:rsidRDefault="00B47D46" w:rsidP="00B47D46">
      <w:pPr>
        <w:shd w:val="clear" w:color="auto" w:fill="FFFFFF"/>
        <w:spacing w:before="120" w:after="120"/>
        <w:jc w:val="both"/>
        <w:rPr>
          <w:rFonts w:ascii="Arial" w:eastAsia="Times New Roman" w:hAnsi="Arial" w:cs="Arial"/>
          <w:color w:val="000000"/>
        </w:rPr>
      </w:pPr>
      <w:r w:rsidRPr="006D3199">
        <w:rPr>
          <w:rFonts w:ascii="Arial" w:eastAsia="Times New Roman" w:hAnsi="Arial" w:cs="Arial"/>
          <w:color w:val="000000"/>
        </w:rPr>
        <w:t xml:space="preserve">11.3. Responsabilizar-se pelos vícios e danos decorrentes da execução do objeto, bem como por todo e qualquer dano caudado à União ou à entidade federal, devendo ressarcir imediatamente a Administração em sua integralidade, ficando a </w:t>
      </w:r>
      <w:proofErr w:type="gramStart"/>
      <w:r w:rsidRPr="006D3199">
        <w:rPr>
          <w:rFonts w:ascii="Arial" w:eastAsia="Times New Roman" w:hAnsi="Arial" w:cs="Arial"/>
          <w:color w:val="000000"/>
        </w:rPr>
        <w:t>Contratante  autorizada</w:t>
      </w:r>
      <w:proofErr w:type="gramEnd"/>
      <w:r w:rsidRPr="006D3199">
        <w:rPr>
          <w:rFonts w:ascii="Arial" w:eastAsia="Times New Roman" w:hAnsi="Arial" w:cs="Arial"/>
          <w:color w:val="000000"/>
        </w:rPr>
        <w:t xml:space="preserve"> a descontar da garantia, caso exigida no edital, ou dos pagamentos devidos à Contratada, o valor correspondente aos danos sofridos;</w:t>
      </w:r>
    </w:p>
    <w:p w14:paraId="0C85F5A6" w14:textId="77777777" w:rsidR="00B47D46" w:rsidRPr="006D3199" w:rsidRDefault="00B47D46" w:rsidP="00B47D46">
      <w:pPr>
        <w:shd w:val="clear" w:color="auto" w:fill="FFFFFF"/>
        <w:spacing w:before="120" w:after="120"/>
        <w:jc w:val="both"/>
        <w:rPr>
          <w:rFonts w:ascii="Arial" w:eastAsia="Times New Roman" w:hAnsi="Arial" w:cs="Arial"/>
          <w:color w:val="000000"/>
        </w:rPr>
      </w:pPr>
      <w:r w:rsidRPr="006D3199">
        <w:rPr>
          <w:rFonts w:ascii="Arial" w:eastAsia="Times New Roman" w:hAnsi="Arial" w:cs="Arial"/>
          <w:color w:val="000000"/>
        </w:rPr>
        <w:t>11.4. Utilizar empregados habilitados e com conhecimentos básicos dos serviços a serem executados, em conformidade com as normas e determinações em vigor;</w:t>
      </w:r>
    </w:p>
    <w:p w14:paraId="0A2D9D1A"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11.5. Vedar a utilização, na execução dos serviços, de empregado que seja familiar de agente público ocupante de cargo em comissão ou função de confiança no órgão Contratante, nos termos do artigo 7° do Decreto n° 7.203, de 2010;</w:t>
      </w:r>
    </w:p>
    <w:p w14:paraId="12F09FFA"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color w:val="000000"/>
        </w:rPr>
        <w:lastRenderedPageBreak/>
        <w:t xml:space="preserve">11.6. 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6D3199">
        <w:rPr>
          <w:rFonts w:ascii="Arial" w:hAnsi="Arial" w:cs="Arial"/>
        </w:rPr>
        <w:t xml:space="preserve">perante a Fazenda Municipal ou Distrital do domicílio ou sede do contratado; 4) Certidão de Regularidade do FGTS – CRF; e 5) Certidão Negativa de Débitos Trabalhistas – CNDT, conforme alínea "c" do item 10.2 do Anexo VIII-B da IN SEGES/MP n. 5/2017; </w:t>
      </w:r>
      <w:r w:rsidRPr="006D3199">
        <w:rPr>
          <w:rFonts w:ascii="Arial" w:hAnsi="Arial" w:cs="Arial"/>
        </w:rPr>
        <w:tab/>
      </w:r>
    </w:p>
    <w:p w14:paraId="3435EFC5"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color w:val="000000"/>
        </w:rPr>
        <w:t xml:space="preserve">11.7.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143C2A04"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11.8. Comunicar ao Fiscal do contrato, no prazo de 24 (vinte e quatro) horas, qualquer ocorrência anormal ou </w:t>
      </w:r>
      <w:r w:rsidRPr="006D3199">
        <w:rPr>
          <w:rFonts w:ascii="Arial" w:hAnsi="Arial" w:cs="Arial"/>
          <w:color w:val="000000"/>
        </w:rPr>
        <w:t>acidente</w:t>
      </w:r>
      <w:r w:rsidRPr="006D3199">
        <w:rPr>
          <w:rFonts w:ascii="Arial" w:hAnsi="Arial" w:cs="Arial"/>
        </w:rPr>
        <w:t xml:space="preserve"> que se verifique no local dos serviços.</w:t>
      </w:r>
    </w:p>
    <w:p w14:paraId="63249FF0"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11.9. Prestar todo esclarecimento ou informação solicitada pela Contratante ou por seus prepostos, garantindo-lhes o acesso, a qualquer tempo, ao local dos trabalhos, bem como aos documentos relativos à execução do empreendimento.</w:t>
      </w:r>
    </w:p>
    <w:p w14:paraId="0F1894C7"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11.10. Paralisar, por determinação da Contratante, qualquer atividade que não esteja sendo executada de acordo com a boa técnica ou que ponha em risco a segurança de pessoas ou bens de terceiros.</w:t>
      </w:r>
    </w:p>
    <w:p w14:paraId="3D1060EC"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11.11. Promover a guarda, manutenção e vigilância de materiais, ferramentas, e tudo o que for necessário à execução dos serviços, durante a vigência do contrato.</w:t>
      </w:r>
    </w:p>
    <w:p w14:paraId="38631447"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11.12. Promover a organização técnica e administrativa dos serviços, de modo a conduzi-los eficaz e eficientemente, de acordo com os documentos e especificações que integram este Termo de Referência, no prazo determinado.</w:t>
      </w:r>
    </w:p>
    <w:p w14:paraId="4C0DB9C4"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11.13. Conduzir os trabalhos com estrita observância às normas da legislação pertinente, cumprindo as determinações dos Poderes Públicos, mantendo sempre limpo o local dos serviços e nas melhores condições de segurança, higiene e disciplina.</w:t>
      </w:r>
    </w:p>
    <w:p w14:paraId="459C631A"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11.14. Submeter previamente, por escrito, à Contratante, para análise e aprovação, quaisquer mudanças nos métodos executivos que fujam às especificações do memorial descritivo.</w:t>
      </w:r>
    </w:p>
    <w:p w14:paraId="1B92C08D"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11.15. Não permitir a utilização de qualquer trabalho do menor de dezesseis anos, exceto na condição de aprendiz para os maiores de quatorze anos; nem permitir a utilização do trabalho do menor de dezoito anos em trabalho noturno, perigoso ou insalubre;</w:t>
      </w:r>
    </w:p>
    <w:p w14:paraId="67F1AE79"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lastRenderedPageBreak/>
        <w:t>11.16. Manter durante toda a vigência do contrato, em compatibilidade com as obrigações assumidas, todas as condições de habilitação e qualificação exigidas na licitação;</w:t>
      </w:r>
    </w:p>
    <w:p w14:paraId="3DBF3C36" w14:textId="77777777" w:rsidR="00B47D46" w:rsidRPr="006D3199" w:rsidRDefault="00B47D46" w:rsidP="00B47D46">
      <w:pPr>
        <w:pStyle w:val="PargrafodaLista"/>
        <w:shd w:val="clear" w:color="auto" w:fill="FFFFFF"/>
        <w:spacing w:before="120" w:after="120" w:line="276" w:lineRule="auto"/>
        <w:ind w:left="0"/>
        <w:contextualSpacing w:val="0"/>
        <w:jc w:val="both"/>
        <w:rPr>
          <w:rFonts w:ascii="Arial" w:hAnsi="Arial" w:cs="Arial"/>
          <w:color w:val="000000"/>
        </w:rPr>
      </w:pPr>
      <w:r w:rsidRPr="006D3199">
        <w:rPr>
          <w:rFonts w:ascii="Arial" w:hAnsi="Arial" w:cs="Arial"/>
          <w:color w:val="000000"/>
        </w:rPr>
        <w:t>11.17. 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6D3199">
        <w:rPr>
          <w:rFonts w:ascii="Arial" w:hAnsi="Arial" w:cs="Arial"/>
          <w:i/>
          <w:iCs/>
          <w:color w:val="000000"/>
        </w:rPr>
        <w:t>.</w:t>
      </w:r>
    </w:p>
    <w:p w14:paraId="6C75BECD"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11.18. Guardar sigilo sobre todas as informações obtidas em decorrência do cumprimento do contrato;</w:t>
      </w:r>
    </w:p>
    <w:p w14:paraId="7C25C0D8"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11.19.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4F6420C5"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11.20. Cumprir, além dos postulados legais vigentes de âmbito federal, estadual ou municipal, as normas de segurança da Contratante;</w:t>
      </w:r>
    </w:p>
    <w:p w14:paraId="4F49FA9C"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11.21. 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42012BA"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11.22. Assegurar à CONTRATANTE, em conformidade com o previsto no subitem 6.1, “</w:t>
      </w:r>
      <w:proofErr w:type="spellStart"/>
      <w:proofErr w:type="gramStart"/>
      <w:r w:rsidRPr="006D3199">
        <w:rPr>
          <w:rFonts w:ascii="Arial" w:hAnsi="Arial" w:cs="Arial"/>
        </w:rPr>
        <w:t>a”e</w:t>
      </w:r>
      <w:proofErr w:type="spellEnd"/>
      <w:proofErr w:type="gramEnd"/>
      <w:r w:rsidRPr="006D3199">
        <w:rPr>
          <w:rFonts w:ascii="Arial" w:hAnsi="Arial" w:cs="Arial"/>
        </w:rPr>
        <w:t xml:space="preserve"> “b”, do Anexo VII – F da Instrução Normativa SEGES/MP nº 5, de 25/05/2017:</w:t>
      </w:r>
    </w:p>
    <w:p w14:paraId="3D7B6487"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11.22.1. 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41CC6BA8"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11.22.2.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A4AD2FD" w14:textId="77777777" w:rsidR="00B47D46" w:rsidRDefault="00B47D46" w:rsidP="00B47D46">
      <w:pPr>
        <w:shd w:val="clear" w:color="auto" w:fill="FFFFFF"/>
        <w:spacing w:before="120" w:after="120"/>
        <w:jc w:val="both"/>
        <w:rPr>
          <w:rFonts w:ascii="Arial" w:eastAsia="Times New Roman" w:hAnsi="Arial" w:cs="Arial"/>
          <w:color w:val="000000"/>
        </w:rPr>
      </w:pPr>
      <w:r w:rsidRPr="006D3199">
        <w:rPr>
          <w:rFonts w:ascii="Arial" w:eastAsia="Times New Roman" w:hAnsi="Arial" w:cs="Arial"/>
          <w:color w:val="000000"/>
        </w:rPr>
        <w:t>11.2</w:t>
      </w:r>
      <w:r>
        <w:rPr>
          <w:rFonts w:ascii="Arial" w:eastAsia="Times New Roman" w:hAnsi="Arial" w:cs="Arial"/>
          <w:color w:val="000000"/>
        </w:rPr>
        <w:t>3</w:t>
      </w:r>
      <w:r w:rsidRPr="006D3199">
        <w:rPr>
          <w:rFonts w:ascii="Arial" w:eastAsia="Times New Roman" w:hAnsi="Arial" w:cs="Arial"/>
          <w:color w:val="000000"/>
        </w:rPr>
        <w:t>. Deter instalações, aparelhamento e pessoal técnico adequados e disponíveis para a realização do objeto da licitação.</w:t>
      </w:r>
    </w:p>
    <w:p w14:paraId="038D0E47" w14:textId="77777777" w:rsidR="00B47D46" w:rsidRPr="00BA29BC" w:rsidRDefault="00B47D46" w:rsidP="00B47D46">
      <w:pPr>
        <w:shd w:val="clear" w:color="auto" w:fill="FFFFFF"/>
        <w:jc w:val="both"/>
        <w:rPr>
          <w:rFonts w:ascii="Arial" w:hAnsi="Arial" w:cs="Arial"/>
          <w:color w:val="000000"/>
        </w:rPr>
      </w:pPr>
      <w:r w:rsidRPr="00BA29BC">
        <w:rPr>
          <w:rFonts w:ascii="Arial" w:hAnsi="Arial" w:cs="Arial"/>
          <w:color w:val="000000"/>
        </w:rPr>
        <w:t>11.2</w:t>
      </w:r>
      <w:r>
        <w:rPr>
          <w:rFonts w:ascii="Arial" w:hAnsi="Arial" w:cs="Arial"/>
          <w:color w:val="000000"/>
        </w:rPr>
        <w:t>4</w:t>
      </w:r>
      <w:r w:rsidRPr="00BA29BC">
        <w:rPr>
          <w:rFonts w:ascii="Arial" w:hAnsi="Arial" w:cs="Arial"/>
          <w:color w:val="000000"/>
        </w:rPr>
        <w:t xml:space="preserve">. </w:t>
      </w:r>
      <w:r>
        <w:rPr>
          <w:rFonts w:ascii="Arial" w:hAnsi="Arial" w:cs="Arial"/>
          <w:color w:val="000000"/>
        </w:rPr>
        <w:t>Possuir</w:t>
      </w:r>
      <w:r w:rsidRPr="00BA29BC">
        <w:rPr>
          <w:rFonts w:ascii="Arial" w:hAnsi="Arial" w:cs="Arial"/>
          <w:color w:val="000000"/>
        </w:rPr>
        <w:t xml:space="preserve"> postos de abastecimento credenciados, sendo obrigatório nos estados e municípios listados abaixo no Anexo 1 deste instrumento.</w:t>
      </w:r>
    </w:p>
    <w:p w14:paraId="55696F84" w14:textId="77777777" w:rsidR="00B47D46" w:rsidRPr="006D3199" w:rsidRDefault="00B47D46" w:rsidP="00B47D46">
      <w:pPr>
        <w:shd w:val="clear" w:color="auto" w:fill="FFFFFF"/>
        <w:jc w:val="both"/>
        <w:rPr>
          <w:rFonts w:ascii="Arial" w:hAnsi="Arial" w:cs="Arial"/>
        </w:rPr>
      </w:pPr>
      <w:r>
        <w:rPr>
          <w:rFonts w:ascii="Arial" w:hAnsi="Arial" w:cs="Arial"/>
        </w:rPr>
        <w:t xml:space="preserve">11.25. Os fornecedores de combustíveis indicados pela contratada para o atendimento do objeto desta contratação deverão </w:t>
      </w:r>
      <w:r w:rsidRPr="006D3199">
        <w:rPr>
          <w:rFonts w:ascii="Arial" w:hAnsi="Arial" w:cs="Arial"/>
        </w:rPr>
        <w:t xml:space="preserve">estar registrados no Cadastro </w:t>
      </w:r>
      <w:r w:rsidRPr="006D3199">
        <w:rPr>
          <w:rFonts w:ascii="Arial" w:hAnsi="Arial" w:cs="Arial"/>
        </w:rPr>
        <w:lastRenderedPageBreak/>
        <w:t>Técnico Federal de Atividades Potencialmente Poluidoras ou Utilizadoras de Recursos Naturais</w:t>
      </w:r>
      <w:r>
        <w:rPr>
          <w:rFonts w:ascii="Arial" w:hAnsi="Arial" w:cs="Arial"/>
        </w:rPr>
        <w:t>, bem como ter sua licença de funcionamento em validade.</w:t>
      </w:r>
    </w:p>
    <w:p w14:paraId="48E7FDDC" w14:textId="77777777" w:rsidR="00B47D46" w:rsidRPr="006D3199" w:rsidRDefault="00B47D46" w:rsidP="00B47D46">
      <w:pPr>
        <w:shd w:val="clear" w:color="auto" w:fill="FFFFFF"/>
        <w:spacing w:before="120" w:after="120"/>
        <w:jc w:val="both"/>
        <w:rPr>
          <w:rFonts w:ascii="Arial" w:eastAsia="Times New Roman" w:hAnsi="Arial" w:cs="Arial"/>
          <w:color w:val="000000"/>
        </w:rPr>
      </w:pPr>
    </w:p>
    <w:p w14:paraId="0702B1C6" w14:textId="77777777" w:rsidR="00B47D46" w:rsidRPr="006D3199" w:rsidRDefault="00B47D46" w:rsidP="00B47D46">
      <w:pPr>
        <w:keepNext/>
        <w:keepLines/>
        <w:shd w:val="clear" w:color="auto" w:fill="FFFFFF"/>
        <w:spacing w:before="480" w:after="120"/>
        <w:jc w:val="both"/>
        <w:outlineLvl w:val="0"/>
        <w:rPr>
          <w:rFonts w:ascii="Arial" w:eastAsia="Times New Roman" w:hAnsi="Arial" w:cs="Arial"/>
          <w:b/>
        </w:rPr>
      </w:pPr>
      <w:r w:rsidRPr="006D3199">
        <w:rPr>
          <w:rFonts w:ascii="Arial" w:eastAsia="Times New Roman" w:hAnsi="Arial" w:cs="Arial"/>
          <w:b/>
        </w:rPr>
        <w:t>12. DA SUBCONTRATAÇÃO</w:t>
      </w:r>
    </w:p>
    <w:p w14:paraId="0D6AAC09" w14:textId="77777777" w:rsidR="00B47D46" w:rsidRPr="006D3199" w:rsidRDefault="00B47D46" w:rsidP="00B47D46">
      <w:pPr>
        <w:shd w:val="clear" w:color="auto" w:fill="FFFFFF"/>
        <w:spacing w:before="120" w:after="120"/>
        <w:jc w:val="both"/>
        <w:rPr>
          <w:rFonts w:ascii="Arial" w:eastAsia="Times New Roman" w:hAnsi="Arial" w:cs="Arial"/>
        </w:rPr>
      </w:pPr>
      <w:r w:rsidRPr="006D3199">
        <w:rPr>
          <w:rFonts w:ascii="Arial" w:eastAsia="Times New Roman" w:hAnsi="Arial" w:cs="Arial"/>
        </w:rPr>
        <w:t>12.1.   Não será admitida a subcontratação do objeto licitatório.</w:t>
      </w:r>
    </w:p>
    <w:p w14:paraId="50568419" w14:textId="77777777" w:rsidR="00B47D46" w:rsidRPr="006D3199" w:rsidRDefault="00B47D46" w:rsidP="00B47D46">
      <w:pPr>
        <w:keepNext/>
        <w:keepLines/>
        <w:shd w:val="clear" w:color="auto" w:fill="FFFFFF"/>
        <w:spacing w:before="480" w:after="120"/>
        <w:jc w:val="both"/>
        <w:outlineLvl w:val="0"/>
        <w:rPr>
          <w:rFonts w:ascii="Arial" w:eastAsia="Times New Roman" w:hAnsi="Arial" w:cs="Arial"/>
          <w:b/>
        </w:rPr>
      </w:pPr>
      <w:r w:rsidRPr="006D3199">
        <w:rPr>
          <w:rFonts w:ascii="Arial" w:eastAsia="Times New Roman" w:hAnsi="Arial" w:cs="Arial"/>
          <w:b/>
        </w:rPr>
        <w:t>13. ALTERAÇÃO SUBJETIVA</w:t>
      </w:r>
    </w:p>
    <w:p w14:paraId="2216A114" w14:textId="77777777" w:rsidR="00B47D46" w:rsidRPr="006D3199" w:rsidRDefault="00B47D46" w:rsidP="00B47D46">
      <w:pPr>
        <w:shd w:val="clear" w:color="auto" w:fill="FFFFFF"/>
        <w:spacing w:before="120" w:after="120"/>
        <w:jc w:val="both"/>
        <w:rPr>
          <w:rFonts w:ascii="Arial" w:eastAsia="Times New Roman" w:hAnsi="Arial" w:cs="Arial"/>
        </w:rPr>
      </w:pPr>
      <w:proofErr w:type="gramStart"/>
      <w:r w:rsidRPr="006D3199">
        <w:rPr>
          <w:rFonts w:ascii="Arial" w:eastAsia="Times New Roman" w:hAnsi="Arial" w:cs="Arial"/>
        </w:rPr>
        <w:t>13.1  É</w:t>
      </w:r>
      <w:proofErr w:type="gramEnd"/>
      <w:r w:rsidRPr="006D3199">
        <w:rPr>
          <w:rFonts w:ascii="Arial" w:eastAsia="Times New Roman" w:hAnsi="Arial" w:cs="Arial"/>
        </w:rPr>
        <w:t xml:space="preserve"> admissível a fusão, cisão ou incorporação da contratada com/por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92E489E" w14:textId="77777777" w:rsidR="00B47D46" w:rsidRPr="006D3199" w:rsidRDefault="00B47D46" w:rsidP="00B47D46">
      <w:pPr>
        <w:pStyle w:val="Nivel10"/>
        <w:shd w:val="clear" w:color="auto" w:fill="FFFFFF"/>
        <w:ind w:left="0" w:firstLine="0"/>
        <w:rPr>
          <w:color w:val="auto"/>
          <w:sz w:val="22"/>
          <w:szCs w:val="22"/>
        </w:rPr>
      </w:pPr>
      <w:r w:rsidRPr="006D3199">
        <w:rPr>
          <w:sz w:val="22"/>
          <w:szCs w:val="22"/>
        </w:rPr>
        <w:t xml:space="preserve">14. </w:t>
      </w:r>
      <w:r w:rsidRPr="006D3199">
        <w:rPr>
          <w:color w:val="auto"/>
          <w:sz w:val="22"/>
          <w:szCs w:val="22"/>
        </w:rPr>
        <w:t>CONTROLE E FISCALIZAÇÃO DA EXECUÇÃO</w:t>
      </w:r>
    </w:p>
    <w:p w14:paraId="5FA4B2C2"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14.1. 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4C6AA2C1"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14.2. O representante da Contratante deverá ter a qualificação necessária para o acompanhamento e controle da execução dos serviços e do contrato.</w:t>
      </w:r>
    </w:p>
    <w:p w14:paraId="31F29DA1"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14.3. A verificação da adequação da prestação do serviço deverá ser realizada com base nos critérios previstos neste Termo de Referência.</w:t>
      </w:r>
    </w:p>
    <w:p w14:paraId="43960952"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14.4. 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DF074D7"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14.5. 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3CBF4515"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14.6. O representante da Contratante deverá promover o registro das ocorrências verificadas, adotando as providências necessárias ao fiel </w:t>
      </w:r>
      <w:r w:rsidRPr="006D3199">
        <w:rPr>
          <w:rFonts w:ascii="Arial" w:hAnsi="Arial" w:cs="Arial"/>
        </w:rPr>
        <w:lastRenderedPageBreak/>
        <w:t>cumprimento das cláusulas contratuais, conforme o disposto nos §§ 1º e 2º do art. 67 da Lei nº 8.666, de 1993.</w:t>
      </w:r>
    </w:p>
    <w:p w14:paraId="10C9FC8A"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14.7. 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14:paraId="2FE9FFAB"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14.8.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F020C2D"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14.9. A fiscalização técnica do contrato avaliará constantemente a execução do objeto e </w:t>
      </w:r>
      <w:r w:rsidRPr="00D543EE">
        <w:rPr>
          <w:rFonts w:ascii="Arial" w:hAnsi="Arial" w:cs="Arial"/>
        </w:rPr>
        <w:t xml:space="preserve">utilizará o Instrumento de Medição de Resultado (IMR), conforme modelo previsto no </w:t>
      </w:r>
      <w:r w:rsidRPr="00991FC2">
        <w:rPr>
          <w:rFonts w:ascii="Arial" w:hAnsi="Arial" w:cs="Arial"/>
        </w:rPr>
        <w:t>Anexo 3</w:t>
      </w:r>
      <w:r>
        <w:rPr>
          <w:rFonts w:ascii="Arial" w:hAnsi="Arial" w:cs="Arial"/>
        </w:rPr>
        <w:t xml:space="preserve"> deste instrumento</w:t>
      </w:r>
      <w:r w:rsidRPr="00991FC2">
        <w:rPr>
          <w:rFonts w:ascii="Arial" w:hAnsi="Arial" w:cs="Arial"/>
        </w:rPr>
        <w:t>,</w:t>
      </w:r>
      <w:r w:rsidRPr="00D543EE">
        <w:rPr>
          <w:rFonts w:ascii="Arial" w:hAnsi="Arial" w:cs="Arial"/>
        </w:rPr>
        <w:t xml:space="preserve"> para aferição da qualidade da prestação dos serviços, </w:t>
      </w:r>
      <w:r>
        <w:rPr>
          <w:rFonts w:ascii="Arial" w:hAnsi="Arial" w:cs="Arial"/>
        </w:rPr>
        <w:t xml:space="preserve">podendo </w:t>
      </w:r>
      <w:r w:rsidRPr="006D3199">
        <w:rPr>
          <w:rFonts w:ascii="Arial" w:hAnsi="Arial" w:cs="Arial"/>
        </w:rPr>
        <w:t>haver</w:t>
      </w:r>
      <w:r>
        <w:rPr>
          <w:rFonts w:ascii="Arial" w:hAnsi="Arial" w:cs="Arial"/>
        </w:rPr>
        <w:t xml:space="preserve"> aplicação de penalidades previstas neste instrumento</w:t>
      </w:r>
      <w:r w:rsidRPr="006D3199">
        <w:rPr>
          <w:rFonts w:ascii="Arial" w:hAnsi="Arial" w:cs="Arial"/>
        </w:rPr>
        <w:t>, sempre que a CONTRATADA:</w:t>
      </w:r>
    </w:p>
    <w:p w14:paraId="4C99F802"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a) não produzir os resultados, deixar de executar, ou não executar com a qualidade mínima exigida as atividades contratadas; ou</w:t>
      </w:r>
    </w:p>
    <w:p w14:paraId="49CC4083"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b) deixar de utilizar materiais e recursos humanos exigidos para a execução do serviço, ou utilizá-los com qualidade ou quantidade inferior à demandada.</w:t>
      </w:r>
    </w:p>
    <w:p w14:paraId="3BD3CEFC"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14.9.1. A utilização do IMR não impede a aplicação concomitante de outros mecanismos para a avaliação da prestação dos serviços.</w:t>
      </w:r>
    </w:p>
    <w:p w14:paraId="47B87AE1"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14.10. Durante a execução do objeto, o fiscal técnico deverá monitorar constantemente o nível de qualidade dos serviços para evitar a sua degeneração, devendo intervir para requerer à CONTRATADA a correção das faltas, falhas e irregularidades constatadas. </w:t>
      </w:r>
    </w:p>
    <w:p w14:paraId="0B4EE1B5"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14.11. O fiscal técnico deverá apresentar ao preposto da CONTRATADA a avaliação da execução do objeto ou, se for o caso, a avaliação de desempenho e qualidade da prestação dos serviços realizada. </w:t>
      </w:r>
    </w:p>
    <w:p w14:paraId="6C3599AB"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14.12. Em hipótese alguma, será admitido que a própria CONTRATADA materialize a avaliação de desempenho e qualidade da prestação dos serviços realizada. </w:t>
      </w:r>
    </w:p>
    <w:p w14:paraId="5F5528CF"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14.13.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610B786B"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14.14. Na hipótese de comportamento contínuo de desconformidade da prestação do serviço em relação à qualidade exigida, bem como quando esta ultrapassar os níveis mínimos toleráveis previstos nos indicadores, além dos </w:t>
      </w:r>
      <w:r w:rsidRPr="006D3199">
        <w:rPr>
          <w:rFonts w:ascii="Arial" w:hAnsi="Arial" w:cs="Arial"/>
        </w:rPr>
        <w:lastRenderedPageBreak/>
        <w:t xml:space="preserve">fatores redutores, devem ser aplicadas as sanções à CONTRATADA de acordo com as regras previstas no ato convocatório. </w:t>
      </w:r>
    </w:p>
    <w:p w14:paraId="10179E4E"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14.15. O fiscal técnico poderá realizar avaliação diária, semanal</w:t>
      </w:r>
      <w:r>
        <w:rPr>
          <w:rFonts w:ascii="Arial" w:hAnsi="Arial" w:cs="Arial"/>
        </w:rPr>
        <w:t xml:space="preserve">, quinzenal </w:t>
      </w:r>
      <w:r w:rsidRPr="006D3199">
        <w:rPr>
          <w:rFonts w:ascii="Arial" w:hAnsi="Arial" w:cs="Arial"/>
        </w:rPr>
        <w:t xml:space="preserve">ou mensal, desde que o período escolhido seja suficiente para avaliar ou, se for o caso, aferir o desempenho e qualidade da prestação dos serviços. </w:t>
      </w:r>
    </w:p>
    <w:p w14:paraId="7520CC5B"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14.1</w:t>
      </w:r>
      <w:r>
        <w:rPr>
          <w:rFonts w:ascii="Arial" w:hAnsi="Arial" w:cs="Arial"/>
        </w:rPr>
        <w:t>6</w:t>
      </w:r>
      <w:r w:rsidRPr="006D3199">
        <w:rPr>
          <w:rFonts w:ascii="Arial" w:hAnsi="Arial" w:cs="Arial"/>
        </w:rPr>
        <w:t>. A fiscalização da execução dos serviços abrange, ainda, as seguintes rotinas:</w:t>
      </w:r>
    </w:p>
    <w:p w14:paraId="064CBDD7"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14.1</w:t>
      </w:r>
      <w:r>
        <w:rPr>
          <w:rFonts w:ascii="Arial" w:hAnsi="Arial" w:cs="Arial"/>
        </w:rPr>
        <w:t>6</w:t>
      </w:r>
      <w:r w:rsidRPr="006D3199">
        <w:rPr>
          <w:rFonts w:ascii="Arial" w:hAnsi="Arial" w:cs="Arial"/>
        </w:rPr>
        <w:t xml:space="preserve">.1. Consulta diária ao sistema </w:t>
      </w:r>
      <w:r w:rsidRPr="00DE446A">
        <w:rPr>
          <w:rFonts w:ascii="Arial" w:hAnsi="Arial" w:cs="Arial"/>
          <w:i/>
        </w:rPr>
        <w:t>“</w:t>
      </w:r>
      <w:proofErr w:type="spellStart"/>
      <w:r w:rsidRPr="00DE446A">
        <w:rPr>
          <w:rFonts w:ascii="Arial" w:hAnsi="Arial" w:cs="Arial"/>
          <w:i/>
        </w:rPr>
        <w:t>on</w:t>
      </w:r>
      <w:proofErr w:type="spellEnd"/>
      <w:r w:rsidRPr="00DE446A">
        <w:rPr>
          <w:rFonts w:ascii="Arial" w:hAnsi="Arial" w:cs="Arial"/>
          <w:i/>
        </w:rPr>
        <w:t xml:space="preserve"> </w:t>
      </w:r>
      <w:proofErr w:type="spellStart"/>
      <w:r w:rsidRPr="00DE446A">
        <w:rPr>
          <w:rFonts w:ascii="Arial" w:hAnsi="Arial" w:cs="Arial"/>
          <w:i/>
        </w:rPr>
        <w:t>line</w:t>
      </w:r>
      <w:proofErr w:type="spellEnd"/>
      <w:r w:rsidRPr="00DE446A">
        <w:rPr>
          <w:rFonts w:ascii="Arial" w:hAnsi="Arial" w:cs="Arial"/>
          <w:i/>
        </w:rPr>
        <w:t>”,</w:t>
      </w:r>
      <w:r w:rsidRPr="006D3199">
        <w:rPr>
          <w:rFonts w:ascii="Arial" w:hAnsi="Arial" w:cs="Arial"/>
        </w:rPr>
        <w:t xml:space="preserve"> disponibilizado pela Contratada, bem como emissão de relatórios diários, semanais, quinzenais</w:t>
      </w:r>
      <w:r>
        <w:rPr>
          <w:rFonts w:ascii="Arial" w:hAnsi="Arial" w:cs="Arial"/>
        </w:rPr>
        <w:t>,</w:t>
      </w:r>
      <w:r w:rsidRPr="006D3199">
        <w:rPr>
          <w:rFonts w:ascii="Arial" w:hAnsi="Arial" w:cs="Arial"/>
        </w:rPr>
        <w:t xml:space="preserve"> mensais</w:t>
      </w:r>
      <w:r>
        <w:rPr>
          <w:rFonts w:ascii="Arial" w:hAnsi="Arial" w:cs="Arial"/>
        </w:rPr>
        <w:t xml:space="preserve"> e anuais</w:t>
      </w:r>
      <w:r w:rsidRPr="006D3199">
        <w:rPr>
          <w:rFonts w:ascii="Arial" w:hAnsi="Arial" w:cs="Arial"/>
        </w:rPr>
        <w:t>, de acordo com a necessidade da fiscalização técnica e fiscalização setorial, conforme descrito no item 7 deste instrumento.</w:t>
      </w:r>
    </w:p>
    <w:p w14:paraId="491BA178" w14:textId="77777777" w:rsidR="00B47D46" w:rsidRPr="006D3199" w:rsidRDefault="00B47D46" w:rsidP="00B47D46">
      <w:pPr>
        <w:pStyle w:val="PargrafodaLista"/>
        <w:shd w:val="clear" w:color="auto" w:fill="FFFFFF"/>
        <w:spacing w:before="120" w:after="120" w:line="276" w:lineRule="auto"/>
        <w:ind w:left="0"/>
        <w:jc w:val="both"/>
        <w:rPr>
          <w:rFonts w:ascii="Arial" w:hAnsi="Arial" w:cs="Arial"/>
        </w:rPr>
      </w:pPr>
      <w:r w:rsidRPr="006D3199">
        <w:rPr>
          <w:rFonts w:ascii="Arial" w:hAnsi="Arial" w:cs="Arial"/>
        </w:rPr>
        <w:t>14.18. As disposições previstas nesta cláusula não excluem o disposto no Anexo VIII da Instrução Normativa SLTI/MP nº 05, de 2017, aplicável no que for pertinente à contratação.</w:t>
      </w:r>
    </w:p>
    <w:p w14:paraId="440E538F"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14.19.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74A85C0E" w14:textId="77777777" w:rsidR="00B47D46" w:rsidRPr="006D3199" w:rsidRDefault="00B47D46" w:rsidP="00B47D46">
      <w:pPr>
        <w:pStyle w:val="Nivel10"/>
        <w:shd w:val="clear" w:color="auto" w:fill="FFFFFF"/>
        <w:ind w:left="0" w:firstLine="0"/>
        <w:rPr>
          <w:color w:val="auto"/>
          <w:sz w:val="22"/>
          <w:szCs w:val="22"/>
        </w:rPr>
      </w:pPr>
      <w:r w:rsidRPr="006D3199">
        <w:rPr>
          <w:color w:val="auto"/>
          <w:sz w:val="22"/>
          <w:szCs w:val="22"/>
        </w:rPr>
        <w:t xml:space="preserve">15. DO RECEBIMENTO E ACEITAÇÃO DO OBJETO  </w:t>
      </w:r>
    </w:p>
    <w:p w14:paraId="79E06D62"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iCs/>
        </w:rPr>
        <w:t xml:space="preserve">15.1. A emissão da Nota Fiscal/Fatura deve ser precedida do recebimento definitivo dos serviços, nos termos abaixo. </w:t>
      </w:r>
    </w:p>
    <w:p w14:paraId="31D142D0"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iCs/>
        </w:rPr>
        <w:t>15.2. No</w:t>
      </w:r>
      <w:r w:rsidRPr="006D3199">
        <w:rPr>
          <w:rFonts w:ascii="Arial" w:hAnsi="Arial" w:cs="Arial"/>
          <w:color w:val="000000"/>
        </w:rPr>
        <w:t xml:space="preserve"> prazo de até 5</w:t>
      </w:r>
      <w:r w:rsidRPr="006D3199">
        <w:rPr>
          <w:rFonts w:ascii="Arial" w:hAnsi="Arial" w:cs="Arial"/>
          <w:i/>
          <w:color w:val="FF0000"/>
        </w:rPr>
        <w:t xml:space="preserve"> </w:t>
      </w:r>
      <w:r w:rsidRPr="00991FC2">
        <w:rPr>
          <w:rFonts w:ascii="Arial" w:hAnsi="Arial" w:cs="Arial"/>
        </w:rPr>
        <w:t>dias corridos</w:t>
      </w:r>
      <w:r w:rsidRPr="006D3199">
        <w:rPr>
          <w:rFonts w:ascii="Arial" w:hAnsi="Arial" w:cs="Arial"/>
          <w:color w:val="FF0000"/>
        </w:rPr>
        <w:t xml:space="preserve"> </w:t>
      </w:r>
      <w:r w:rsidRPr="006D3199">
        <w:rPr>
          <w:rFonts w:ascii="Arial" w:hAnsi="Arial" w:cs="Arial"/>
          <w:color w:val="000000"/>
        </w:rPr>
        <w:t xml:space="preserve">do adimplemento da parcela, a CONTRATADA deverá entregar toda a documentação comprobatória do cumprimento da obrigação contratual;  </w:t>
      </w:r>
    </w:p>
    <w:p w14:paraId="43FCE2EE"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15.3. O recebimento provisório será realizado pelo</w:t>
      </w:r>
      <w:r w:rsidRPr="006D3199">
        <w:rPr>
          <w:rFonts w:ascii="Arial" w:hAnsi="Arial" w:cs="Arial"/>
          <w:color w:val="FF0000"/>
        </w:rPr>
        <w:t xml:space="preserve"> </w:t>
      </w:r>
      <w:r w:rsidRPr="00991FC2">
        <w:rPr>
          <w:rFonts w:ascii="Arial" w:hAnsi="Arial" w:cs="Arial"/>
        </w:rPr>
        <w:t>fiscal técnico</w:t>
      </w:r>
      <w:r w:rsidRPr="006D3199">
        <w:rPr>
          <w:rFonts w:ascii="Arial" w:hAnsi="Arial" w:cs="Arial"/>
          <w:color w:val="FF0000"/>
        </w:rPr>
        <w:t xml:space="preserve"> </w:t>
      </w:r>
      <w:r w:rsidRPr="006D3199">
        <w:rPr>
          <w:rFonts w:ascii="Arial" w:hAnsi="Arial" w:cs="Arial"/>
        </w:rPr>
        <w:t>após a entrega da documentação acima, da seguinte forma:</w:t>
      </w:r>
    </w:p>
    <w:p w14:paraId="579A953C"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15.3.1. 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605BF14B"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15.3.1.1.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4244A390"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lastRenderedPageBreak/>
        <w:t>15.3.1.2.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E439291" w14:textId="77777777" w:rsidR="00B47D46" w:rsidRPr="006D3199" w:rsidRDefault="00B47D46" w:rsidP="00B47D46">
      <w:pPr>
        <w:pStyle w:val="PargrafodaLista"/>
        <w:shd w:val="clear" w:color="auto" w:fill="FFFFFF"/>
        <w:spacing w:before="120" w:after="120" w:line="276" w:lineRule="auto"/>
        <w:ind w:left="0"/>
        <w:jc w:val="both"/>
        <w:rPr>
          <w:rFonts w:ascii="Arial" w:hAnsi="Arial" w:cs="Arial"/>
          <w:color w:val="000000"/>
        </w:rPr>
      </w:pPr>
      <w:r w:rsidRPr="006D3199">
        <w:rPr>
          <w:rFonts w:ascii="Arial" w:hAnsi="Arial" w:cs="Arial"/>
          <w:color w:val="000000"/>
        </w:rPr>
        <w:t>15.3.1.3. O recebimento provisório também ficará sujeito, quando cabível, à conclusão de todos os testes de campo e à entrega dos Manuais e Instruções exigíveis.</w:t>
      </w:r>
    </w:p>
    <w:p w14:paraId="615ABAE9" w14:textId="77777777" w:rsidR="00B47D46" w:rsidRPr="006D3199" w:rsidRDefault="00B47D46" w:rsidP="00B47D46">
      <w:pPr>
        <w:pStyle w:val="PargrafodaLista"/>
        <w:shd w:val="clear" w:color="auto" w:fill="FFFFFF"/>
        <w:spacing w:before="120" w:after="120" w:line="276" w:lineRule="auto"/>
        <w:ind w:left="0"/>
        <w:jc w:val="both"/>
        <w:rPr>
          <w:rFonts w:ascii="Arial" w:hAnsi="Arial" w:cs="Arial"/>
          <w:color w:val="000000"/>
        </w:rPr>
      </w:pPr>
    </w:p>
    <w:p w14:paraId="70C16E9C" w14:textId="77777777" w:rsidR="00B47D46" w:rsidRPr="006D3199" w:rsidRDefault="00B47D46" w:rsidP="00B47D46">
      <w:pPr>
        <w:pStyle w:val="PargrafodaLista"/>
        <w:shd w:val="clear" w:color="auto" w:fill="FFFFFF"/>
        <w:spacing w:before="120" w:after="120" w:line="276" w:lineRule="auto"/>
        <w:ind w:left="0"/>
        <w:jc w:val="both"/>
        <w:rPr>
          <w:rFonts w:ascii="Arial" w:hAnsi="Arial" w:cs="Arial"/>
          <w:color w:val="000000"/>
        </w:rPr>
      </w:pPr>
      <w:r w:rsidRPr="006D3199">
        <w:rPr>
          <w:rFonts w:ascii="Arial" w:hAnsi="Arial" w:cs="Arial"/>
          <w:color w:val="000000"/>
        </w:rPr>
        <w:t>15.3.2. No prazo de até 02</w:t>
      </w:r>
      <w:r w:rsidRPr="006D3199">
        <w:rPr>
          <w:rFonts w:ascii="Arial" w:hAnsi="Arial" w:cs="Arial"/>
          <w:i/>
          <w:color w:val="FF0000"/>
        </w:rPr>
        <w:t xml:space="preserve"> </w:t>
      </w:r>
      <w:r w:rsidRPr="00991FC2">
        <w:rPr>
          <w:rFonts w:ascii="Arial" w:hAnsi="Arial" w:cs="Arial"/>
        </w:rPr>
        <w:t>dias corridos</w:t>
      </w:r>
      <w:r w:rsidRPr="006D3199">
        <w:rPr>
          <w:rFonts w:ascii="Arial" w:hAnsi="Arial" w:cs="Arial"/>
          <w:color w:val="FF0000"/>
        </w:rPr>
        <w:t xml:space="preserve"> </w:t>
      </w:r>
      <w:r w:rsidRPr="006D3199">
        <w:rPr>
          <w:rFonts w:ascii="Arial" w:hAnsi="Arial" w:cs="Arial"/>
          <w:color w:val="000000"/>
        </w:rPr>
        <w:t xml:space="preserve">a partir do recebimento dos documentos da CONTRATADA, a fiscalização técnica deverá elaborar Relatório Circunstanciado em consonância com suas atribuições, e encaminhá-lo ao gestor do contrato. </w:t>
      </w:r>
    </w:p>
    <w:p w14:paraId="47BD3B13"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 xml:space="preserve">15.3.2.1. quando a fiscalização for exercida por um único servidor, o relatório circunstanciado </w:t>
      </w:r>
      <w:r w:rsidRPr="006D3199">
        <w:rPr>
          <w:rFonts w:ascii="Arial" w:hAnsi="Arial" w:cs="Arial"/>
          <w:color w:val="000000"/>
        </w:rPr>
        <w:t>deverá</w:t>
      </w:r>
      <w:r w:rsidRPr="006D3199">
        <w:rPr>
          <w:rFonts w:ascii="Arial" w:hAnsi="Arial" w:cs="Arial"/>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41903107"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rPr>
        <w:t xml:space="preserve">15.3.2.2. Será considerado como ocorrido o recebimento provisório com a entrega do relatório circunstanciado ou, em havendo mais de um a ser feito, com a entrega do último. </w:t>
      </w:r>
    </w:p>
    <w:p w14:paraId="53B5AD50" w14:textId="77777777" w:rsidR="00B47D46" w:rsidRPr="006D3199" w:rsidRDefault="00B47D46" w:rsidP="00B47D46">
      <w:pPr>
        <w:pStyle w:val="PargrafodaLista"/>
        <w:shd w:val="clear" w:color="auto" w:fill="FFFFFF"/>
        <w:spacing w:before="120" w:after="120" w:line="276" w:lineRule="auto"/>
        <w:ind w:left="0"/>
        <w:jc w:val="both"/>
        <w:rPr>
          <w:rFonts w:ascii="Arial" w:hAnsi="Arial" w:cs="Arial"/>
          <w:color w:val="000000"/>
        </w:rPr>
      </w:pPr>
      <w:r w:rsidRPr="006D3199">
        <w:rPr>
          <w:rFonts w:ascii="Arial" w:hAnsi="Arial" w:cs="Arial"/>
          <w:color w:val="000000"/>
        </w:rPr>
        <w:t>15.3.2.2.1. Na hipótese de a verificação a que se refere o parágrafo anterior não ser procedida tempestivamente, reputar-se-á como realizada, consumando-se o recebimento provisório no dia do esgotamento do prazo.</w:t>
      </w:r>
    </w:p>
    <w:p w14:paraId="7BC6B2BF"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 xml:space="preserve">15.4. No </w:t>
      </w:r>
      <w:r w:rsidRPr="006D3199">
        <w:rPr>
          <w:rFonts w:ascii="Arial" w:hAnsi="Arial" w:cs="Arial"/>
          <w:iCs/>
        </w:rPr>
        <w:t>prazo</w:t>
      </w:r>
      <w:r w:rsidRPr="006D3199">
        <w:rPr>
          <w:rFonts w:ascii="Arial" w:hAnsi="Arial" w:cs="Arial"/>
          <w:color w:val="000000"/>
        </w:rPr>
        <w:t xml:space="preserve"> de até 02</w:t>
      </w:r>
      <w:r w:rsidRPr="006D3199">
        <w:rPr>
          <w:rFonts w:ascii="Arial" w:hAnsi="Arial" w:cs="Arial"/>
          <w:i/>
          <w:color w:val="FF0000"/>
        </w:rPr>
        <w:t xml:space="preserve"> </w:t>
      </w:r>
      <w:r w:rsidRPr="00991FC2">
        <w:rPr>
          <w:rFonts w:ascii="Arial" w:hAnsi="Arial" w:cs="Arial"/>
        </w:rPr>
        <w:t>(dois) dias corridos</w:t>
      </w:r>
      <w:r w:rsidRPr="006D3199">
        <w:rPr>
          <w:rFonts w:ascii="Arial" w:hAnsi="Arial" w:cs="Arial"/>
          <w:color w:val="FF0000"/>
        </w:rPr>
        <w:t xml:space="preserve"> </w:t>
      </w:r>
      <w:r w:rsidRPr="006D3199">
        <w:rPr>
          <w:rFonts w:ascii="Arial" w:hAnsi="Arial" w:cs="Arial"/>
          <w:color w:val="000000"/>
        </w:rPr>
        <w:t xml:space="preserve">a partir do recebimento provisório dos serviços, o Gestor do Contrato deverá providenciar o recebimento definitivo, ato que concretiza o ateste da execução dos serviços, obedecendo as seguintes diretrizes: </w:t>
      </w:r>
    </w:p>
    <w:p w14:paraId="10C43DAE" w14:textId="77777777" w:rsidR="00B47D46" w:rsidRPr="006D3199" w:rsidRDefault="00B47D46" w:rsidP="00B47D46">
      <w:pPr>
        <w:numPr>
          <w:ilvl w:val="2"/>
          <w:numId w:val="35"/>
        </w:numPr>
        <w:shd w:val="clear" w:color="auto" w:fill="FFFFFF"/>
        <w:spacing w:before="120" w:after="120" w:line="276" w:lineRule="auto"/>
        <w:ind w:left="0" w:firstLine="0"/>
        <w:jc w:val="both"/>
        <w:rPr>
          <w:rFonts w:ascii="Arial" w:hAnsi="Arial" w:cs="Arial"/>
          <w:color w:val="000000"/>
        </w:rPr>
      </w:pPr>
      <w:r w:rsidRPr="006D3199">
        <w:rPr>
          <w:rFonts w:ascii="Arial" w:hAnsi="Arial" w:cs="Arial"/>
          <w:color w:val="000000"/>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537EEC17"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 xml:space="preserve">15.4.2. Emitir Termo Circunstanciado para efeito de recebimento definitivo dos serviços prestados, com base nos relatórios e documentações apresentadas; e </w:t>
      </w:r>
    </w:p>
    <w:p w14:paraId="47340AD1" w14:textId="77777777" w:rsidR="00B47D46" w:rsidRPr="00991FC2" w:rsidRDefault="00B47D46" w:rsidP="00B47D46">
      <w:pPr>
        <w:shd w:val="clear" w:color="auto" w:fill="FFFFFF"/>
        <w:spacing w:before="120" w:after="120"/>
        <w:jc w:val="both"/>
        <w:rPr>
          <w:rFonts w:ascii="Arial" w:hAnsi="Arial" w:cs="Arial"/>
        </w:rPr>
      </w:pPr>
      <w:r w:rsidRPr="006D3199">
        <w:rPr>
          <w:rFonts w:ascii="Arial" w:hAnsi="Arial" w:cs="Arial"/>
          <w:color w:val="000000"/>
        </w:rPr>
        <w:t xml:space="preserve">15.4.3. Comunicar a empresa para que emita a Nota Fiscal ou Fatura, com o valor exato dimensionado pela fiscalização, </w:t>
      </w:r>
      <w:r w:rsidRPr="006D3199">
        <w:rPr>
          <w:rFonts w:ascii="Arial" w:hAnsi="Arial" w:cs="Arial"/>
        </w:rPr>
        <w:t xml:space="preserve">com base no Instrumento de Medição de Resultado (IMR), conforme </w:t>
      </w:r>
      <w:r w:rsidRPr="00D61BC5">
        <w:rPr>
          <w:rFonts w:ascii="Arial" w:hAnsi="Arial" w:cs="Arial"/>
          <w:shd w:val="clear" w:color="auto" w:fill="FFFFFF"/>
        </w:rPr>
        <w:t>Anexo 3.</w:t>
      </w:r>
      <w:ins w:id="1" w:author="Hugo Teixeira Montezuma Sales" w:date="2018-12-21T12:21:00Z">
        <w:r w:rsidRPr="00991FC2">
          <w:rPr>
            <w:rFonts w:ascii="Arial" w:hAnsi="Arial" w:cs="Arial"/>
          </w:rPr>
          <w:t xml:space="preserve"> </w:t>
        </w:r>
      </w:ins>
    </w:p>
    <w:p w14:paraId="328FD350"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15.5. O recebimento provisório ou definitivo do objeto não exclui a responsabilidade da Contratada pelos prejuízos resultantes da incorreta </w:t>
      </w:r>
      <w:r w:rsidRPr="006D3199">
        <w:rPr>
          <w:rFonts w:ascii="Arial" w:hAnsi="Arial" w:cs="Arial"/>
        </w:rPr>
        <w:lastRenderedPageBreak/>
        <w:t>execução do contrato, ou, em qualquer época, das garantias concedidas e das responsabilidades assumidas em contrato e por força das disposições legais em vigor.</w:t>
      </w:r>
    </w:p>
    <w:p w14:paraId="52AA604E"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15.6. 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6D3D6BAC" w14:textId="77777777" w:rsidR="00B47D46" w:rsidRPr="006D3199" w:rsidRDefault="00B47D46" w:rsidP="00B47D46">
      <w:pPr>
        <w:pStyle w:val="Nivel10"/>
        <w:shd w:val="clear" w:color="auto" w:fill="FFFFFF"/>
        <w:ind w:left="0" w:firstLine="0"/>
        <w:rPr>
          <w:color w:val="auto"/>
          <w:sz w:val="22"/>
          <w:szCs w:val="22"/>
        </w:rPr>
      </w:pPr>
      <w:r w:rsidRPr="006D3199">
        <w:rPr>
          <w:color w:val="auto"/>
          <w:sz w:val="22"/>
          <w:szCs w:val="22"/>
        </w:rPr>
        <w:t>16. DO PAGAMENTO</w:t>
      </w:r>
    </w:p>
    <w:p w14:paraId="68588F6E" w14:textId="77777777" w:rsidR="00B47D46" w:rsidRPr="006D3199" w:rsidRDefault="00B47D46" w:rsidP="00B47D46">
      <w:pPr>
        <w:shd w:val="clear" w:color="auto" w:fill="FFFFFF"/>
        <w:spacing w:before="120" w:after="120"/>
        <w:jc w:val="both"/>
        <w:rPr>
          <w:rFonts w:ascii="Arial" w:eastAsia="Arial" w:hAnsi="Arial" w:cs="Arial"/>
        </w:rPr>
      </w:pPr>
      <w:r w:rsidRPr="006D3199">
        <w:rPr>
          <w:rFonts w:ascii="Arial" w:hAnsi="Arial" w:cs="Arial"/>
          <w:color w:val="000000"/>
        </w:rPr>
        <w:t xml:space="preserve">16.1. O </w:t>
      </w:r>
      <w:r w:rsidRPr="006D3199">
        <w:rPr>
          <w:rFonts w:ascii="Arial" w:hAnsi="Arial" w:cs="Arial"/>
        </w:rPr>
        <w:t>pagamento</w:t>
      </w:r>
      <w:r w:rsidRPr="006D3199">
        <w:rPr>
          <w:rFonts w:ascii="Arial" w:hAnsi="Arial" w:cs="Arial"/>
          <w:color w:val="000000"/>
        </w:rPr>
        <w:t xml:space="preserve"> será efetuado pela Contratante no prazo de</w:t>
      </w:r>
      <w:r w:rsidRPr="006D3199">
        <w:rPr>
          <w:rFonts w:ascii="Arial" w:eastAsia="Arial" w:hAnsi="Arial" w:cs="Arial"/>
          <w:color w:val="000000"/>
        </w:rPr>
        <w:t xml:space="preserve"> até 30 (trinta) </w:t>
      </w:r>
      <w:r w:rsidRPr="006D3199">
        <w:rPr>
          <w:rFonts w:ascii="Arial" w:hAnsi="Arial" w:cs="Arial"/>
          <w:color w:val="000000"/>
        </w:rPr>
        <w:t xml:space="preserve">dias, contados do recebimento da Nota Fiscal/Fatura. </w:t>
      </w:r>
    </w:p>
    <w:p w14:paraId="2883692C"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color w:val="000000"/>
        </w:rPr>
        <w:t xml:space="preserve">16.1.1. Os </w:t>
      </w:r>
      <w:r w:rsidRPr="006D3199">
        <w:rPr>
          <w:rFonts w:ascii="Arial" w:hAnsi="Arial" w:cs="Arial"/>
        </w:rPr>
        <w:t xml:space="preserve">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w:t>
      </w:r>
      <w:r w:rsidRPr="006D3199">
        <w:rPr>
          <w:rFonts w:ascii="Arial" w:hAnsi="Arial" w:cs="Arial"/>
          <w:color w:val="000000"/>
        </w:rPr>
        <w:t>de 1993.</w:t>
      </w:r>
    </w:p>
    <w:p w14:paraId="54667A46"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iCs/>
        </w:rPr>
        <w:t>16.2. A emissão da Nota Fiscal/Fatura será precedida do recebimento definitivo do serviço, conforme este Termo de Referência</w:t>
      </w:r>
    </w:p>
    <w:p w14:paraId="7A6DBF98"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 xml:space="preserve">16.3. 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5F5C2733"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16.3.1. Constatando-se, junto ao SICAF, a situação de irregularidade do fornecedor contratado, deverão ser tomadas as providências previstas no do art. 31 da Instrução Normativa nº 3, de 26 de abril de 2018.</w:t>
      </w:r>
    </w:p>
    <w:p w14:paraId="6D58A877" w14:textId="77777777" w:rsidR="00B47D46" w:rsidRPr="003C7DF7" w:rsidRDefault="00B47D46" w:rsidP="00B47D46">
      <w:pPr>
        <w:shd w:val="clear" w:color="auto" w:fill="FFFFFF"/>
        <w:tabs>
          <w:tab w:val="left" w:pos="0"/>
          <w:tab w:val="left" w:pos="426"/>
          <w:tab w:val="left" w:pos="993"/>
        </w:tabs>
        <w:spacing w:after="120"/>
        <w:jc w:val="both"/>
        <w:rPr>
          <w:rFonts w:ascii="Arial" w:hAnsi="Arial" w:cs="Arial"/>
        </w:rPr>
      </w:pPr>
      <w:r w:rsidRPr="006509F6">
        <w:rPr>
          <w:rFonts w:ascii="Arial" w:hAnsi="Arial" w:cs="Arial"/>
        </w:rPr>
        <w:t xml:space="preserve">16.3.1.1. A Nota Fiscal ou Fatura deverá ser emitida </w:t>
      </w:r>
      <w:r>
        <w:rPr>
          <w:rFonts w:ascii="Arial" w:hAnsi="Arial" w:cs="Arial"/>
        </w:rPr>
        <w:t xml:space="preserve">no valor total </w:t>
      </w:r>
      <w:r w:rsidRPr="006509F6">
        <w:rPr>
          <w:rFonts w:ascii="Arial" w:hAnsi="Arial" w:cs="Arial"/>
        </w:rPr>
        <w:t>correspondente ao abastecimento de combustível do mês apurado</w:t>
      </w:r>
      <w:r>
        <w:rPr>
          <w:rFonts w:ascii="Arial" w:hAnsi="Arial" w:cs="Arial"/>
        </w:rPr>
        <w:t xml:space="preserve">, </w:t>
      </w:r>
      <w:r w:rsidRPr="003C7DF7">
        <w:rPr>
          <w:rFonts w:ascii="Arial" w:hAnsi="Arial" w:cs="Arial"/>
        </w:rPr>
        <w:t>aplicando a este os percentuais de desconto obtidos no processo licitatório.</w:t>
      </w:r>
    </w:p>
    <w:p w14:paraId="7D43CE5E"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 xml:space="preserve">16.4. O setor competente para proceder o pagamento deve verificar se a Nota Fiscal ou Fatura apresentada expressa os elementos necessários e essenciais do documento, tais como: </w:t>
      </w:r>
    </w:p>
    <w:p w14:paraId="2D50F724" w14:textId="77777777" w:rsidR="00B47D46" w:rsidRPr="006D3199" w:rsidRDefault="00B47D46" w:rsidP="00B47D46">
      <w:pPr>
        <w:numPr>
          <w:ilvl w:val="2"/>
          <w:numId w:val="36"/>
        </w:numPr>
        <w:shd w:val="clear" w:color="auto" w:fill="FFFFFF"/>
        <w:spacing w:before="120" w:after="120" w:line="276" w:lineRule="auto"/>
        <w:jc w:val="both"/>
        <w:rPr>
          <w:rFonts w:ascii="Arial" w:hAnsi="Arial" w:cs="Arial"/>
          <w:color w:val="000000"/>
        </w:rPr>
      </w:pPr>
      <w:r w:rsidRPr="006D3199">
        <w:rPr>
          <w:rFonts w:ascii="Arial" w:hAnsi="Arial" w:cs="Arial"/>
          <w:color w:val="000000"/>
        </w:rPr>
        <w:t xml:space="preserve">o prazo de validade; </w:t>
      </w:r>
    </w:p>
    <w:p w14:paraId="1625F7D2" w14:textId="77777777" w:rsidR="00B47D46" w:rsidRPr="006D3199" w:rsidRDefault="00B47D46" w:rsidP="00B47D46">
      <w:pPr>
        <w:numPr>
          <w:ilvl w:val="2"/>
          <w:numId w:val="36"/>
        </w:numPr>
        <w:shd w:val="clear" w:color="auto" w:fill="FFFFFF"/>
        <w:spacing w:before="120" w:after="120" w:line="276" w:lineRule="auto"/>
        <w:jc w:val="both"/>
        <w:rPr>
          <w:rFonts w:ascii="Arial" w:hAnsi="Arial" w:cs="Arial"/>
          <w:color w:val="000000"/>
        </w:rPr>
      </w:pPr>
      <w:r w:rsidRPr="006D3199">
        <w:rPr>
          <w:rFonts w:ascii="Arial" w:hAnsi="Arial" w:cs="Arial"/>
          <w:color w:val="000000"/>
        </w:rPr>
        <w:t xml:space="preserve">a data da emissão; </w:t>
      </w:r>
    </w:p>
    <w:p w14:paraId="49A101AA" w14:textId="77777777" w:rsidR="00B47D46" w:rsidRPr="006D3199" w:rsidRDefault="00B47D46" w:rsidP="00B47D46">
      <w:pPr>
        <w:numPr>
          <w:ilvl w:val="2"/>
          <w:numId w:val="36"/>
        </w:numPr>
        <w:shd w:val="clear" w:color="auto" w:fill="FFFFFF"/>
        <w:spacing w:before="120" w:after="120" w:line="276" w:lineRule="auto"/>
        <w:jc w:val="both"/>
        <w:rPr>
          <w:rFonts w:ascii="Arial" w:hAnsi="Arial" w:cs="Arial"/>
          <w:color w:val="000000"/>
        </w:rPr>
      </w:pPr>
      <w:r w:rsidRPr="006D3199">
        <w:rPr>
          <w:rFonts w:ascii="Arial" w:hAnsi="Arial" w:cs="Arial"/>
          <w:color w:val="000000"/>
        </w:rPr>
        <w:t xml:space="preserve">os dados do contrato e do órgão contratante; </w:t>
      </w:r>
    </w:p>
    <w:p w14:paraId="40C9B072" w14:textId="77777777" w:rsidR="00B47D46" w:rsidRPr="006D3199" w:rsidRDefault="00B47D46" w:rsidP="00B47D46">
      <w:pPr>
        <w:numPr>
          <w:ilvl w:val="2"/>
          <w:numId w:val="36"/>
        </w:numPr>
        <w:shd w:val="clear" w:color="auto" w:fill="FFFFFF"/>
        <w:spacing w:before="120" w:after="120" w:line="276" w:lineRule="auto"/>
        <w:jc w:val="both"/>
        <w:rPr>
          <w:rFonts w:ascii="Arial" w:hAnsi="Arial" w:cs="Arial"/>
          <w:color w:val="000000"/>
        </w:rPr>
      </w:pPr>
      <w:r w:rsidRPr="006D3199">
        <w:rPr>
          <w:rFonts w:ascii="Arial" w:hAnsi="Arial" w:cs="Arial"/>
          <w:color w:val="000000"/>
        </w:rPr>
        <w:t xml:space="preserve">o período de prestação dos serviços; </w:t>
      </w:r>
    </w:p>
    <w:p w14:paraId="1482EF84" w14:textId="77777777" w:rsidR="00B47D46" w:rsidRPr="006D3199" w:rsidRDefault="00B47D46" w:rsidP="00B47D46">
      <w:pPr>
        <w:numPr>
          <w:ilvl w:val="2"/>
          <w:numId w:val="36"/>
        </w:numPr>
        <w:shd w:val="clear" w:color="auto" w:fill="FFFFFF"/>
        <w:spacing w:before="120" w:after="120" w:line="276" w:lineRule="auto"/>
        <w:jc w:val="both"/>
        <w:rPr>
          <w:rFonts w:ascii="Arial" w:hAnsi="Arial" w:cs="Arial"/>
          <w:color w:val="000000"/>
        </w:rPr>
      </w:pPr>
      <w:r w:rsidRPr="006D3199">
        <w:rPr>
          <w:rFonts w:ascii="Arial" w:hAnsi="Arial" w:cs="Arial"/>
          <w:color w:val="000000"/>
        </w:rPr>
        <w:t xml:space="preserve">o valor a pagar; e </w:t>
      </w:r>
    </w:p>
    <w:p w14:paraId="7E2B5638" w14:textId="77777777" w:rsidR="00B47D46" w:rsidRPr="006D3199" w:rsidRDefault="00B47D46" w:rsidP="00B47D46">
      <w:pPr>
        <w:numPr>
          <w:ilvl w:val="2"/>
          <w:numId w:val="36"/>
        </w:numPr>
        <w:shd w:val="clear" w:color="auto" w:fill="FFFFFF"/>
        <w:spacing w:before="120" w:after="120" w:line="276" w:lineRule="auto"/>
        <w:jc w:val="both"/>
        <w:rPr>
          <w:rFonts w:ascii="Arial" w:hAnsi="Arial" w:cs="Arial"/>
          <w:color w:val="000000"/>
        </w:rPr>
      </w:pPr>
      <w:r w:rsidRPr="006D3199">
        <w:rPr>
          <w:rFonts w:ascii="Arial" w:hAnsi="Arial" w:cs="Arial"/>
          <w:color w:val="000000"/>
        </w:rPr>
        <w:t>eventual destaque do valor de retenções tributárias cabíveis.</w:t>
      </w:r>
    </w:p>
    <w:p w14:paraId="5F97962E"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iCs/>
        </w:rPr>
        <w:lastRenderedPageBreak/>
        <w:t xml:space="preserve">16.5. Havendo erro </w:t>
      </w:r>
      <w:r w:rsidRPr="006D3199">
        <w:rPr>
          <w:rFonts w:ascii="Arial" w:hAnsi="Arial" w:cs="Arial"/>
          <w:color w:val="000000"/>
        </w:rPr>
        <w:t>na</w:t>
      </w:r>
      <w:r w:rsidRPr="006D3199">
        <w:rPr>
          <w:rFonts w:ascii="Arial" w:hAnsi="Arial" w:cs="Arial"/>
          <w:iCs/>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55695C05"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16.6. Nos termos do item 1, do Anexo VIII-A da Instrução Normativa SEGES/MP nº 05, de 2017, será </w:t>
      </w:r>
      <w:r w:rsidRPr="006D3199">
        <w:rPr>
          <w:rFonts w:ascii="Arial" w:hAnsi="Arial" w:cs="Arial"/>
          <w:color w:val="000000"/>
        </w:rPr>
        <w:t>efetuada</w:t>
      </w:r>
      <w:r w:rsidRPr="006D3199">
        <w:rPr>
          <w:rFonts w:ascii="Arial" w:hAnsi="Arial" w:cs="Arial"/>
        </w:rPr>
        <w:t xml:space="preserve"> a retenção ou glosa no pagamento, proporcional à irregularidade verificada, sem prejuízo das sanções cabíveis, caso se constate que a Contratada:</w:t>
      </w:r>
    </w:p>
    <w:p w14:paraId="45FC0894" w14:textId="77777777" w:rsidR="00B47D46" w:rsidRPr="006D3199" w:rsidRDefault="00B47D46" w:rsidP="00B47D46">
      <w:pPr>
        <w:numPr>
          <w:ilvl w:val="2"/>
          <w:numId w:val="37"/>
        </w:numPr>
        <w:shd w:val="clear" w:color="auto" w:fill="FFFFFF"/>
        <w:spacing w:before="120" w:after="120" w:line="276" w:lineRule="auto"/>
        <w:jc w:val="both"/>
        <w:rPr>
          <w:rFonts w:ascii="Arial" w:hAnsi="Arial" w:cs="Arial"/>
          <w:color w:val="000000"/>
        </w:rPr>
      </w:pPr>
      <w:r w:rsidRPr="006D3199">
        <w:rPr>
          <w:rFonts w:ascii="Arial" w:hAnsi="Arial" w:cs="Arial"/>
          <w:color w:val="000000"/>
        </w:rPr>
        <w:t>não produziu os resultados acordados;</w:t>
      </w:r>
    </w:p>
    <w:p w14:paraId="70E1EAA8"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16.6.2. deixou de executar as atividades contratadas, ou não as executou com a qualidade mínima exigida;</w:t>
      </w:r>
    </w:p>
    <w:p w14:paraId="25F42785" w14:textId="77777777" w:rsidR="00B47D46" w:rsidRPr="006D3199" w:rsidRDefault="00B47D46" w:rsidP="00B47D46">
      <w:pPr>
        <w:shd w:val="clear" w:color="auto" w:fill="FFFFFF"/>
        <w:spacing w:before="120" w:after="120"/>
        <w:jc w:val="both"/>
        <w:rPr>
          <w:rFonts w:ascii="Arial" w:hAnsi="Arial" w:cs="Arial"/>
          <w:color w:val="000000"/>
        </w:rPr>
      </w:pPr>
      <w:r w:rsidRPr="006D3199">
        <w:rPr>
          <w:rFonts w:ascii="Arial" w:hAnsi="Arial" w:cs="Arial"/>
          <w:color w:val="000000"/>
        </w:rPr>
        <w:t>16.6.3. deixou de utilizar os materiais e recursos humanos exigidos para a execução do serviço, ou utilizou-os com qualidade ou quantidade inferior à demandada.</w:t>
      </w:r>
    </w:p>
    <w:p w14:paraId="229CCFCB"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16.7. Será considerada data do pagamento o dia em que constar como emitida a ordem bancária para pagamento.</w:t>
      </w:r>
    </w:p>
    <w:p w14:paraId="74DC543E"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16.8. Antes de cada pagamento à contratada, será realizada consulta ao SICAF para verificar a manutenção das condições de habilitação exigidas no edital. </w:t>
      </w:r>
    </w:p>
    <w:p w14:paraId="4398C2E3"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16.9. 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56795BC0"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16.10.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08C1B410"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16.11.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0A257F17"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16.12. Persistindo a irregularidade, a contratante deverá adotar as medidas necessárias à rescisão contratual nos autos do processo administrativo correspondente, assegurada à contratada a ampla defesa. </w:t>
      </w:r>
    </w:p>
    <w:p w14:paraId="5B894E73"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 xml:space="preserve">16.13. Havendo a efetiva execução do objeto, os pagamentos serão realizados normalmente, até que se decida pela rescisão do contrato, caso a contratada não regularize sua situação junto ao SICAF.  </w:t>
      </w:r>
    </w:p>
    <w:p w14:paraId="3D937B5A"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lastRenderedPageBreak/>
        <w:t xml:space="preserve">16.13.1. 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5DF002E9"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16.14. Quando do pagamento, será efetuada a retenção tributária prevista na legislação aplicável, em especial a prevista no artigo 31 da Lei 8.212, de 1993, nos termos do item 6 do Anexo XI da IN SEGES/MP n. 5/2017, quando couber.</w:t>
      </w:r>
    </w:p>
    <w:p w14:paraId="5BAC8EF7" w14:textId="77777777" w:rsidR="00B47D46" w:rsidRPr="006D3199" w:rsidRDefault="00B47D46" w:rsidP="00B47D46">
      <w:pPr>
        <w:shd w:val="clear" w:color="auto" w:fill="FFFFFF"/>
        <w:spacing w:before="120" w:after="120"/>
        <w:jc w:val="both"/>
        <w:rPr>
          <w:rFonts w:ascii="Arial" w:hAnsi="Arial" w:cs="Arial"/>
        </w:rPr>
      </w:pPr>
      <w:r w:rsidRPr="006D3199">
        <w:rPr>
          <w:rFonts w:ascii="Arial" w:hAnsi="Arial" w:cs="Arial"/>
        </w:rPr>
        <w:t>16.15. É vedado o pagamento, a qualquer título, por serviços prestados, à empresa privada que tenha em seu quadro societário servidor público da ativa do órgão contratante, com fundamento na Lei de Diretrizes Orçamentárias vigente.</w:t>
      </w:r>
    </w:p>
    <w:p w14:paraId="05F59045" w14:textId="77777777" w:rsidR="00B47D46" w:rsidRDefault="00B47D46" w:rsidP="00B47D46">
      <w:pPr>
        <w:shd w:val="clear" w:color="auto" w:fill="FFFFFF"/>
        <w:spacing w:before="120" w:after="120"/>
        <w:jc w:val="both"/>
        <w:rPr>
          <w:rFonts w:ascii="Arial" w:hAnsi="Arial" w:cs="Arial"/>
        </w:rPr>
      </w:pPr>
      <w:r w:rsidRPr="006D3199">
        <w:rPr>
          <w:rFonts w:ascii="Arial" w:hAnsi="Arial" w:cs="Arial"/>
        </w:rPr>
        <w:t>16.16.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38AC682E" w14:textId="77777777" w:rsidR="00B47D46" w:rsidRPr="006D3199" w:rsidRDefault="00B47D46" w:rsidP="00B47D46">
      <w:pPr>
        <w:shd w:val="clear" w:color="auto" w:fill="FFFFFF"/>
        <w:jc w:val="both"/>
        <w:rPr>
          <w:rFonts w:ascii="Arial" w:hAnsi="Arial" w:cs="Arial"/>
        </w:rPr>
      </w:pPr>
      <w:r w:rsidRPr="006D3199">
        <w:rPr>
          <w:rFonts w:ascii="Arial" w:hAnsi="Arial" w:cs="Arial"/>
        </w:rPr>
        <w:t>EM = I x N x VP, sendo:</w:t>
      </w:r>
    </w:p>
    <w:p w14:paraId="492580A1" w14:textId="77777777" w:rsidR="00B47D46" w:rsidRPr="006D3199" w:rsidRDefault="00B47D46" w:rsidP="00B47D46">
      <w:pPr>
        <w:shd w:val="clear" w:color="auto" w:fill="FFFFFF"/>
        <w:tabs>
          <w:tab w:val="left" w:pos="1701"/>
        </w:tabs>
        <w:jc w:val="both"/>
        <w:rPr>
          <w:rFonts w:ascii="Arial" w:hAnsi="Arial" w:cs="Arial"/>
          <w:snapToGrid w:val="0"/>
          <w:color w:val="000000"/>
        </w:rPr>
      </w:pPr>
      <w:r w:rsidRPr="006D3199">
        <w:rPr>
          <w:rFonts w:ascii="Arial" w:hAnsi="Arial" w:cs="Arial"/>
          <w:snapToGrid w:val="0"/>
          <w:color w:val="000000"/>
        </w:rPr>
        <w:t>EM = Encargos moratórios;</w:t>
      </w:r>
    </w:p>
    <w:p w14:paraId="3EC48B1D" w14:textId="77777777" w:rsidR="00B47D46" w:rsidRPr="006D3199" w:rsidRDefault="00B47D46" w:rsidP="00B47D46">
      <w:pPr>
        <w:shd w:val="clear" w:color="auto" w:fill="FFFFFF"/>
        <w:tabs>
          <w:tab w:val="left" w:pos="1701"/>
        </w:tabs>
        <w:jc w:val="both"/>
        <w:rPr>
          <w:rFonts w:ascii="Arial" w:hAnsi="Arial" w:cs="Arial"/>
          <w:color w:val="000000"/>
        </w:rPr>
      </w:pPr>
      <w:r w:rsidRPr="006D3199">
        <w:rPr>
          <w:rFonts w:ascii="Arial" w:hAnsi="Arial" w:cs="Arial"/>
          <w:color w:val="000000"/>
        </w:rPr>
        <w:t>N = Número de dias entre a data prevista para o pagamento e a do efetivo pagamento;</w:t>
      </w:r>
    </w:p>
    <w:p w14:paraId="15199D39" w14:textId="77777777" w:rsidR="00B47D46" w:rsidRPr="006D3199" w:rsidRDefault="00B47D46" w:rsidP="00B47D46">
      <w:pPr>
        <w:shd w:val="clear" w:color="auto" w:fill="FFFFFF"/>
        <w:tabs>
          <w:tab w:val="left" w:pos="1701"/>
        </w:tabs>
        <w:jc w:val="both"/>
        <w:rPr>
          <w:rFonts w:ascii="Arial" w:hAnsi="Arial" w:cs="Arial"/>
          <w:color w:val="000000"/>
        </w:rPr>
      </w:pPr>
      <w:r w:rsidRPr="006D3199">
        <w:rPr>
          <w:rFonts w:ascii="Arial" w:hAnsi="Arial" w:cs="Arial"/>
          <w:color w:val="000000"/>
        </w:rPr>
        <w:t>VP = Valor da parcela a ser paga.</w:t>
      </w:r>
    </w:p>
    <w:p w14:paraId="12B14457" w14:textId="77777777" w:rsidR="00B47D46" w:rsidRPr="006D3199" w:rsidRDefault="00B47D46" w:rsidP="00B47D46">
      <w:pPr>
        <w:shd w:val="clear" w:color="auto" w:fill="FFFFFF"/>
        <w:tabs>
          <w:tab w:val="left" w:pos="1701"/>
        </w:tabs>
        <w:jc w:val="both"/>
        <w:rPr>
          <w:rFonts w:ascii="Arial" w:hAnsi="Arial" w:cs="Arial"/>
          <w:color w:val="000000"/>
        </w:rPr>
      </w:pPr>
      <w:r w:rsidRPr="006D3199">
        <w:rPr>
          <w:rFonts w:ascii="Arial" w:hAnsi="Arial" w:cs="Arial"/>
          <w:snapToGrid w:val="0"/>
          <w:color w:val="000000"/>
        </w:rPr>
        <w:t xml:space="preserve">I = Índice de compensação financeira = </w:t>
      </w:r>
      <w:r w:rsidRPr="006D3199">
        <w:rPr>
          <w:rFonts w:ascii="Arial" w:hAnsi="Arial" w:cs="Arial"/>
          <w:color w:val="000000"/>
        </w:rPr>
        <w:t>0,00016438, assim apurado:</w:t>
      </w:r>
    </w:p>
    <w:p w14:paraId="35976CA9" w14:textId="77777777" w:rsidR="00B47D46" w:rsidRPr="00B47D46" w:rsidRDefault="00B47D46" w:rsidP="00B47D46">
      <w:pPr>
        <w:shd w:val="clear" w:color="auto" w:fill="FFFFFF"/>
        <w:tabs>
          <w:tab w:val="left" w:pos="1701"/>
        </w:tabs>
        <w:jc w:val="both"/>
        <w:rPr>
          <w:rFonts w:ascii="Arial" w:hAnsi="Arial" w:cs="Arial"/>
          <w:color w:val="000000"/>
        </w:rPr>
      </w:pPr>
      <w:r w:rsidRPr="00B47D46">
        <w:rPr>
          <w:rFonts w:ascii="Arial" w:hAnsi="Arial" w:cs="Arial"/>
          <w:color w:val="000000"/>
        </w:rPr>
        <w:t xml:space="preserve">                                                    </w:t>
      </w:r>
      <w:r w:rsidRPr="00B47D46">
        <w:rPr>
          <w:rFonts w:ascii="Arial" w:hAnsi="Arial" w:cs="Arial"/>
          <w:color w:val="000000"/>
          <w:u w:val="single"/>
        </w:rPr>
        <w:t xml:space="preserve"> (6/100) </w:t>
      </w:r>
      <w:r w:rsidRPr="00B47D46">
        <w:rPr>
          <w:rFonts w:ascii="Arial" w:hAnsi="Arial" w:cs="Arial"/>
          <w:color w:val="000000"/>
        </w:rPr>
        <w:t xml:space="preserve">                      I = 0,00016438</w:t>
      </w:r>
    </w:p>
    <w:p w14:paraId="0D306BEF" w14:textId="77777777" w:rsidR="00B47D46" w:rsidRPr="006D3199" w:rsidRDefault="00B47D46" w:rsidP="00B47D46">
      <w:pPr>
        <w:shd w:val="clear" w:color="auto" w:fill="FFFFFF"/>
        <w:spacing w:before="120" w:after="120"/>
        <w:jc w:val="both"/>
        <w:rPr>
          <w:rFonts w:ascii="Arial" w:eastAsia="Times New Roman" w:hAnsi="Arial" w:cs="Arial"/>
        </w:rPr>
      </w:pPr>
      <w:r w:rsidRPr="006D3199">
        <w:rPr>
          <w:rFonts w:ascii="Arial" w:eastAsia="Times New Roman" w:hAnsi="Arial" w:cs="Arial"/>
        </w:rPr>
        <w:t>I = (</w:t>
      </w:r>
      <w:proofErr w:type="gramStart"/>
      <w:r w:rsidRPr="006D3199">
        <w:rPr>
          <w:rFonts w:ascii="Arial" w:eastAsia="Times New Roman" w:hAnsi="Arial" w:cs="Arial"/>
        </w:rPr>
        <w:t xml:space="preserve">TX)   </w:t>
      </w:r>
      <w:proofErr w:type="gramEnd"/>
      <w:r w:rsidRPr="006D3199">
        <w:rPr>
          <w:rFonts w:ascii="Arial" w:eastAsia="Times New Roman" w:hAnsi="Arial" w:cs="Arial"/>
        </w:rPr>
        <w:t xml:space="preserve">                               I =      365                       TX = Percentual da taxa anual = 6%</w:t>
      </w:r>
    </w:p>
    <w:p w14:paraId="15A96FD1" w14:textId="77777777" w:rsidR="00B47D46" w:rsidRPr="006D3199" w:rsidRDefault="00B47D46" w:rsidP="00B47D46">
      <w:pPr>
        <w:shd w:val="clear" w:color="auto" w:fill="FFFFFF"/>
        <w:spacing w:before="120" w:after="120"/>
        <w:jc w:val="both"/>
        <w:rPr>
          <w:rFonts w:ascii="Arial" w:eastAsia="Times New Roman" w:hAnsi="Arial" w:cs="Arial"/>
        </w:rPr>
      </w:pPr>
    </w:p>
    <w:p w14:paraId="20335D0D" w14:textId="77777777" w:rsidR="00B47D46" w:rsidRPr="0010314B" w:rsidRDefault="00B47D46" w:rsidP="00B47D46">
      <w:pPr>
        <w:shd w:val="clear" w:color="auto" w:fill="FFFFFF"/>
        <w:spacing w:before="120" w:after="120"/>
        <w:jc w:val="both"/>
        <w:rPr>
          <w:rFonts w:ascii="Arial" w:eastAsia="Times New Roman" w:hAnsi="Arial" w:cs="Arial"/>
          <w:b/>
        </w:rPr>
      </w:pPr>
      <w:r w:rsidRPr="0010314B">
        <w:rPr>
          <w:rFonts w:ascii="Arial" w:eastAsia="Times New Roman" w:hAnsi="Arial" w:cs="Arial"/>
          <w:b/>
        </w:rPr>
        <w:t>17. REAJUSTE</w:t>
      </w:r>
    </w:p>
    <w:p w14:paraId="6D857112" w14:textId="77777777" w:rsidR="00B47D46" w:rsidRDefault="00B47D46" w:rsidP="00B47D46">
      <w:pPr>
        <w:pStyle w:val="PargrafodaLista"/>
        <w:shd w:val="clear" w:color="auto" w:fill="FFFFFF"/>
        <w:spacing w:before="120" w:after="120" w:line="276" w:lineRule="auto"/>
        <w:ind w:left="0"/>
        <w:jc w:val="both"/>
        <w:rPr>
          <w:rFonts w:ascii="Arial" w:hAnsi="Arial" w:cs="Arial"/>
        </w:rPr>
      </w:pPr>
      <w:r w:rsidRPr="0010314B">
        <w:rPr>
          <w:rFonts w:ascii="Arial" w:hAnsi="Arial" w:cs="Arial"/>
        </w:rPr>
        <w:t xml:space="preserve">17.1. Os preços </w:t>
      </w:r>
      <w:r>
        <w:rPr>
          <w:rFonts w:ascii="Arial" w:hAnsi="Arial" w:cs="Arial"/>
        </w:rPr>
        <w:t xml:space="preserve">serão os praticados pelos postos credenciados pela Contratada, aplicando a estes o percentual de desconto obtido no processo licitatório. </w:t>
      </w:r>
    </w:p>
    <w:p w14:paraId="334FA5F8" w14:textId="77777777" w:rsidR="00B47D46" w:rsidRDefault="00B47D46" w:rsidP="00B47D46">
      <w:pPr>
        <w:pStyle w:val="PargrafodaLista"/>
        <w:shd w:val="clear" w:color="auto" w:fill="FFFFFF"/>
        <w:spacing w:before="120" w:after="120" w:line="276" w:lineRule="auto"/>
        <w:ind w:left="0"/>
        <w:jc w:val="both"/>
        <w:rPr>
          <w:rFonts w:ascii="Arial" w:hAnsi="Arial" w:cs="Arial"/>
        </w:rPr>
      </w:pPr>
    </w:p>
    <w:p w14:paraId="119EDA43" w14:textId="77777777" w:rsidR="00B47D46" w:rsidRPr="006D3199" w:rsidRDefault="00B47D46" w:rsidP="00B47D46">
      <w:pPr>
        <w:shd w:val="clear" w:color="auto" w:fill="FFFFFF"/>
        <w:spacing w:before="120" w:after="120"/>
        <w:jc w:val="both"/>
        <w:rPr>
          <w:rFonts w:ascii="Arial" w:eastAsia="Times New Roman" w:hAnsi="Arial" w:cs="Arial"/>
          <w:b/>
        </w:rPr>
      </w:pPr>
      <w:r w:rsidRPr="006D3199">
        <w:rPr>
          <w:rFonts w:ascii="Arial" w:eastAsia="Times New Roman" w:hAnsi="Arial" w:cs="Arial"/>
          <w:b/>
        </w:rPr>
        <w:t>18. GARANTIA DA EXECUÇÃO</w:t>
      </w:r>
    </w:p>
    <w:p w14:paraId="1627F48A"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18.1. 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15DD0E74"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 xml:space="preserve">18.2. 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14:paraId="5C803415"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lastRenderedPageBreak/>
        <w:t xml:space="preserve">18.2.1. A inobservância do prazo fixado para apresentação da garantia acarretará a aplicação de multa de 0,07% (sete centésimos por cento) do valor total do contrato por dia de atraso, até o máximo de 2% (dois por cento). </w:t>
      </w:r>
    </w:p>
    <w:p w14:paraId="3D5AEF75"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 xml:space="preserve">18.2.2. O atraso superior a 25 (vinte e cinco) dias autoriza a Administração a promover a rescisão do contrato por descumprimento ou cumprimento irregular de suas cláusulas, conforme dispõem os incisos I e II do art. 78 da Lei n. 8.666 de 1993. </w:t>
      </w:r>
    </w:p>
    <w:p w14:paraId="64A12F92"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18.3. A validade da garantia, qualquer que seja a modalidade escolhida, deverá abranger um período de 90 dias após o término da vigência contratual, conforme item 3.1 do Anexo VII-F da IN SEGES/MP nº 5/2017.</w:t>
      </w:r>
    </w:p>
    <w:p w14:paraId="16AAEC9A"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 xml:space="preserve">18.4. A garantia assegurará, qualquer que seja a modalidade escolhida, o pagamento de: </w:t>
      </w:r>
    </w:p>
    <w:p w14:paraId="36438D63"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 xml:space="preserve">18.4.1. prejuízos advindos do não cumprimento do objeto do contrato e do não adimplemento das demais obrigações nele previstas; </w:t>
      </w:r>
    </w:p>
    <w:p w14:paraId="5893E6B4"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18.4.2. prejuízos diretos causados à Administração decorrentes de culpa ou dolo durante a execução do contrato;</w:t>
      </w:r>
    </w:p>
    <w:p w14:paraId="3D067C21"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 xml:space="preserve">18.4.3. multas moratórias e punitivas aplicadas pela Administração à contratada; e  </w:t>
      </w:r>
    </w:p>
    <w:p w14:paraId="3CD4D7AE"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18.4.4. obrigações trabalhistas e previdenciárias de qualquer natureza e para com o FGTS, não adimplidas pela contratada, quando couber.</w:t>
      </w:r>
    </w:p>
    <w:p w14:paraId="4C62F1F2"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18.5. A modalidade seguro-garantia somente será aceita se contemplar todos os eventos indicados no item anterior, observada a legislação que rege a matéria.</w:t>
      </w:r>
    </w:p>
    <w:p w14:paraId="0AE8B28D"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18.6. A garantia em dinheiro deverá ser efetuada em favor da Contratante, em conta específica na Caixa Econômica Federal, com correção monetária.</w:t>
      </w:r>
    </w:p>
    <w:p w14:paraId="1C167256"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18.7.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242D200A"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18.8. No caso de garantia na modalidade de fiança bancária, deverá constar expressa renúncia do fiador aos benefícios do artigo 827 do Código Civil.</w:t>
      </w:r>
    </w:p>
    <w:p w14:paraId="7232EE74"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 xml:space="preserve">18.9. No caso de alteração do valor do contrato, ou prorrogação de sua vigência, a garantia deverá ser ajustada à nova situação ou renovada, seguindo os mesmos parâmetros utilizados quando da contratação. </w:t>
      </w:r>
    </w:p>
    <w:p w14:paraId="26F2DBA4"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18.10. Se o valor da garantia for utilizado total ou parcialmente em pagamento de qualquer obrigação, a Contratada obriga-se a fazer a respectiva reposição no prazo máximo de 10 (dez) dias úteis, contados da data em que for notificada.</w:t>
      </w:r>
    </w:p>
    <w:p w14:paraId="4DE0F406"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18.11. A Contratante executará a garantia na forma prevista na legislação que rege a matéria.</w:t>
      </w:r>
    </w:p>
    <w:p w14:paraId="49FE7507"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 xml:space="preserve">18.12. Será considerada extinta a garantia: </w:t>
      </w:r>
    </w:p>
    <w:p w14:paraId="41DC6822"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lastRenderedPageBreak/>
        <w:t xml:space="preserve">18.12.1.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3F93AAFB"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 xml:space="preserve">18.12.2. no prazo de 90 (noventa) dias após o término da vigência do contrato, caso a Administração não comunique a ocorrência de sinistros, quando o prazo será ampliado, nos termos da comunicação, conforme estabelecido na alínea "h2"do item 3.1 do </w:t>
      </w:r>
      <w:proofErr w:type="gramStart"/>
      <w:r w:rsidRPr="006D3199">
        <w:rPr>
          <w:rFonts w:ascii="Arial" w:eastAsia="Times New Roman" w:hAnsi="Arial" w:cs="Arial"/>
        </w:rPr>
        <w:t>Anexo  VII</w:t>
      </w:r>
      <w:proofErr w:type="gramEnd"/>
      <w:r w:rsidRPr="006D3199">
        <w:rPr>
          <w:rFonts w:ascii="Arial" w:eastAsia="Times New Roman" w:hAnsi="Arial" w:cs="Arial"/>
        </w:rPr>
        <w:t xml:space="preserve">-F da IN SEGES/MP n. 05/2017. </w:t>
      </w:r>
    </w:p>
    <w:p w14:paraId="1F1335BA"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 xml:space="preserve">18.13. O garantidor não é parte para figurar em processo administrativo instaurado pela contratante com o objetivo de apurar prejuízos e/ou aplicar sanções à contratada. </w:t>
      </w:r>
    </w:p>
    <w:p w14:paraId="3F00F28B" w14:textId="77777777" w:rsidR="00B47D46" w:rsidRPr="006D3199" w:rsidRDefault="00B47D46" w:rsidP="00B47D46">
      <w:pPr>
        <w:shd w:val="clear" w:color="auto" w:fill="FFFFFF"/>
        <w:spacing w:before="120" w:after="120"/>
        <w:ind w:right="-30"/>
        <w:jc w:val="both"/>
        <w:rPr>
          <w:rFonts w:ascii="Arial" w:eastAsia="Times New Roman" w:hAnsi="Arial" w:cs="Arial"/>
        </w:rPr>
      </w:pPr>
      <w:r w:rsidRPr="006D3199">
        <w:rPr>
          <w:rFonts w:ascii="Arial" w:eastAsia="Times New Roman" w:hAnsi="Arial" w:cs="Arial"/>
        </w:rPr>
        <w:t>18.14. A contratada autoriza a contratante a reter, a qualquer tempo, a garantia, na forma prevista no neste Edital e no Contrato.</w:t>
      </w:r>
    </w:p>
    <w:p w14:paraId="22658D66" w14:textId="77777777" w:rsidR="00B47D46" w:rsidRPr="006D3199" w:rsidRDefault="00B47D46" w:rsidP="00B47D46">
      <w:pPr>
        <w:shd w:val="clear" w:color="auto" w:fill="FFFFFF"/>
        <w:spacing w:before="120" w:after="120"/>
        <w:jc w:val="both"/>
        <w:rPr>
          <w:rFonts w:ascii="Arial" w:eastAsia="Times New Roman" w:hAnsi="Arial" w:cs="Arial"/>
          <w:b/>
        </w:rPr>
      </w:pPr>
    </w:p>
    <w:p w14:paraId="2CEE3FCC" w14:textId="77777777" w:rsidR="00B47D46" w:rsidRPr="006D3199" w:rsidRDefault="00B47D46" w:rsidP="00B47D46">
      <w:pPr>
        <w:shd w:val="clear" w:color="auto" w:fill="FFFFFF"/>
        <w:spacing w:before="120" w:after="120"/>
        <w:jc w:val="both"/>
        <w:rPr>
          <w:rFonts w:ascii="Arial" w:eastAsia="Times New Roman" w:hAnsi="Arial" w:cs="Arial"/>
          <w:b/>
        </w:rPr>
      </w:pPr>
      <w:r w:rsidRPr="006D3199">
        <w:rPr>
          <w:rFonts w:ascii="Arial" w:eastAsia="Times New Roman" w:hAnsi="Arial" w:cs="Arial"/>
          <w:b/>
        </w:rPr>
        <w:t>19. DAS SANÇÕES ADMINISTRATIVAS</w:t>
      </w:r>
    </w:p>
    <w:p w14:paraId="4B12425C" w14:textId="77777777" w:rsidR="00B47D46" w:rsidRPr="006D3199" w:rsidRDefault="00B47D46" w:rsidP="00B47D46">
      <w:pPr>
        <w:shd w:val="clear" w:color="auto" w:fill="FFFFFF"/>
        <w:spacing w:before="120" w:after="120"/>
        <w:ind w:right="-30"/>
        <w:jc w:val="both"/>
        <w:rPr>
          <w:rFonts w:ascii="Arial" w:hAnsi="Arial" w:cs="Arial"/>
        </w:rPr>
      </w:pPr>
      <w:r w:rsidRPr="006D3199">
        <w:rPr>
          <w:rFonts w:ascii="Arial" w:hAnsi="Arial" w:cs="Arial"/>
        </w:rPr>
        <w:t>19.1. Comete infração administrativa nos termos da Lei nº 10.520, de 2002, a CONTRATADA que:</w:t>
      </w:r>
    </w:p>
    <w:p w14:paraId="1688A7AE" w14:textId="77777777" w:rsidR="00B47D46" w:rsidRPr="006D3199" w:rsidRDefault="00B47D46" w:rsidP="00B47D46">
      <w:pPr>
        <w:pStyle w:val="PargrafodaLista1"/>
        <w:shd w:val="clear" w:color="auto" w:fill="FFFFFF"/>
        <w:spacing w:before="120" w:after="120" w:line="276" w:lineRule="auto"/>
        <w:ind w:left="0" w:right="-30"/>
        <w:jc w:val="both"/>
        <w:rPr>
          <w:rFonts w:ascii="Arial" w:hAnsi="Arial" w:cs="Arial"/>
          <w:sz w:val="22"/>
          <w:szCs w:val="22"/>
        </w:rPr>
      </w:pPr>
      <w:r w:rsidRPr="006D3199">
        <w:rPr>
          <w:rFonts w:ascii="Arial" w:hAnsi="Arial" w:cs="Arial"/>
          <w:sz w:val="22"/>
          <w:szCs w:val="22"/>
        </w:rPr>
        <w:t>19.1.1. inexecutar total ou parcialmente qualquer das obrigações assumidas em decorrência da contratação;</w:t>
      </w:r>
    </w:p>
    <w:p w14:paraId="1395730A" w14:textId="77777777" w:rsidR="00B47D46" w:rsidRPr="006D3199" w:rsidRDefault="00B47D46" w:rsidP="00B47D46">
      <w:pPr>
        <w:pStyle w:val="PargrafodaLista1"/>
        <w:numPr>
          <w:ilvl w:val="2"/>
          <w:numId w:val="38"/>
        </w:numPr>
        <w:shd w:val="clear" w:color="auto" w:fill="FFFFFF"/>
        <w:spacing w:before="120" w:after="120" w:line="276" w:lineRule="auto"/>
        <w:ind w:right="-30"/>
        <w:jc w:val="both"/>
        <w:rPr>
          <w:rFonts w:ascii="Arial" w:hAnsi="Arial" w:cs="Arial"/>
          <w:sz w:val="22"/>
          <w:szCs w:val="22"/>
        </w:rPr>
      </w:pPr>
      <w:r w:rsidRPr="006D3199">
        <w:rPr>
          <w:rFonts w:ascii="Arial" w:hAnsi="Arial" w:cs="Arial"/>
          <w:sz w:val="22"/>
          <w:szCs w:val="22"/>
        </w:rPr>
        <w:t>ensejar o retardamento da execução do objeto;</w:t>
      </w:r>
    </w:p>
    <w:p w14:paraId="676AFC48" w14:textId="77777777" w:rsidR="00B47D46" w:rsidRPr="006D3199" w:rsidRDefault="00B47D46" w:rsidP="00B47D46">
      <w:pPr>
        <w:pStyle w:val="PargrafodaLista1"/>
        <w:numPr>
          <w:ilvl w:val="2"/>
          <w:numId w:val="38"/>
        </w:numPr>
        <w:shd w:val="clear" w:color="auto" w:fill="FFFFFF"/>
        <w:spacing w:before="120" w:after="120" w:line="276" w:lineRule="auto"/>
        <w:ind w:right="-30"/>
        <w:jc w:val="both"/>
        <w:rPr>
          <w:rFonts w:ascii="Arial" w:hAnsi="Arial" w:cs="Arial"/>
          <w:sz w:val="22"/>
          <w:szCs w:val="22"/>
        </w:rPr>
      </w:pPr>
      <w:r w:rsidRPr="006D3199">
        <w:rPr>
          <w:rFonts w:ascii="Arial" w:hAnsi="Arial" w:cs="Arial"/>
          <w:sz w:val="22"/>
          <w:szCs w:val="22"/>
        </w:rPr>
        <w:t>falhar ou fraudar na execução do contrato;</w:t>
      </w:r>
    </w:p>
    <w:p w14:paraId="0E5D3219" w14:textId="77777777" w:rsidR="00B47D46" w:rsidRPr="006D3199" w:rsidRDefault="00B47D46" w:rsidP="00B47D46">
      <w:pPr>
        <w:pStyle w:val="PargrafodaLista1"/>
        <w:numPr>
          <w:ilvl w:val="2"/>
          <w:numId w:val="38"/>
        </w:numPr>
        <w:shd w:val="clear" w:color="auto" w:fill="FFFFFF"/>
        <w:spacing w:before="120" w:after="120" w:line="276" w:lineRule="auto"/>
        <w:ind w:right="-30"/>
        <w:jc w:val="both"/>
        <w:rPr>
          <w:rFonts w:ascii="Arial" w:hAnsi="Arial" w:cs="Arial"/>
          <w:sz w:val="22"/>
          <w:szCs w:val="22"/>
        </w:rPr>
      </w:pPr>
      <w:r w:rsidRPr="006D3199">
        <w:rPr>
          <w:rFonts w:ascii="Arial" w:hAnsi="Arial" w:cs="Arial"/>
          <w:sz w:val="22"/>
          <w:szCs w:val="22"/>
        </w:rPr>
        <w:t>comportar-se de modo inidôneo; ou</w:t>
      </w:r>
    </w:p>
    <w:p w14:paraId="285797B0" w14:textId="77777777" w:rsidR="00B47D46" w:rsidRPr="006D3199" w:rsidRDefault="00B47D46" w:rsidP="00B47D46">
      <w:pPr>
        <w:pStyle w:val="PargrafodaLista1"/>
        <w:numPr>
          <w:ilvl w:val="2"/>
          <w:numId w:val="38"/>
        </w:numPr>
        <w:shd w:val="clear" w:color="auto" w:fill="FFFFFF"/>
        <w:spacing w:before="120" w:after="120" w:line="276" w:lineRule="auto"/>
        <w:ind w:right="-30"/>
        <w:jc w:val="both"/>
        <w:rPr>
          <w:rFonts w:ascii="Arial" w:hAnsi="Arial" w:cs="Arial"/>
          <w:sz w:val="22"/>
          <w:szCs w:val="22"/>
        </w:rPr>
      </w:pPr>
      <w:r w:rsidRPr="006D3199">
        <w:rPr>
          <w:rFonts w:ascii="Arial" w:hAnsi="Arial" w:cs="Arial"/>
          <w:sz w:val="22"/>
          <w:szCs w:val="22"/>
        </w:rPr>
        <w:t>cometer fraude fiscal.</w:t>
      </w:r>
    </w:p>
    <w:p w14:paraId="43631407" w14:textId="77777777" w:rsidR="00B47D46" w:rsidRPr="006D3199"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 xml:space="preserve">Pela inexecução </w:t>
      </w:r>
      <w:r w:rsidRPr="006D3199">
        <w:rPr>
          <w:rFonts w:ascii="Arial" w:hAnsi="Arial" w:cs="Arial"/>
          <w:u w:val="single"/>
        </w:rPr>
        <w:t>total ou parcial</w:t>
      </w:r>
      <w:r w:rsidRPr="006D3199">
        <w:rPr>
          <w:rFonts w:ascii="Arial" w:hAnsi="Arial" w:cs="Arial"/>
        </w:rPr>
        <w:t xml:space="preserve"> do objeto deste contrato, a Administração pode aplicar à CONTRATADA as seguintes sanções:</w:t>
      </w:r>
    </w:p>
    <w:p w14:paraId="4B042942" w14:textId="77777777" w:rsidR="00B47D46" w:rsidRPr="006D3199" w:rsidRDefault="00B47D46" w:rsidP="00B47D46">
      <w:pPr>
        <w:pStyle w:val="PargrafodaLista1"/>
        <w:shd w:val="clear" w:color="auto" w:fill="FFFFFF"/>
        <w:spacing w:before="120" w:after="120" w:line="276" w:lineRule="auto"/>
        <w:ind w:left="0" w:right="-30"/>
        <w:jc w:val="both"/>
        <w:rPr>
          <w:rFonts w:ascii="Arial" w:hAnsi="Arial" w:cs="Arial"/>
          <w:sz w:val="22"/>
          <w:szCs w:val="22"/>
        </w:rPr>
      </w:pPr>
      <w:r w:rsidRPr="006D3199">
        <w:rPr>
          <w:rFonts w:ascii="Arial" w:hAnsi="Arial" w:cs="Arial"/>
          <w:bCs/>
          <w:sz w:val="22"/>
          <w:szCs w:val="22"/>
        </w:rPr>
        <w:t>19.2.1.</w:t>
      </w:r>
      <w:r w:rsidRPr="006D3199">
        <w:rPr>
          <w:rFonts w:ascii="Arial" w:hAnsi="Arial" w:cs="Arial"/>
          <w:b/>
          <w:bCs/>
          <w:sz w:val="22"/>
          <w:szCs w:val="22"/>
        </w:rPr>
        <w:t xml:space="preserve"> Advertência por escrito</w:t>
      </w:r>
      <w:r w:rsidRPr="006D3199">
        <w:rPr>
          <w:rFonts w:ascii="Arial" w:hAnsi="Arial" w:cs="Arial"/>
          <w:sz w:val="22"/>
          <w:szCs w:val="22"/>
        </w:rPr>
        <w:t>, quando do não cumprimento de quaisquer das obrigações contratuais consideradas faltas leves, assim entendidas aquelas que não acarretam prejuízos significativos para o serviço contratado;</w:t>
      </w:r>
    </w:p>
    <w:p w14:paraId="79AFA536" w14:textId="77777777" w:rsidR="00B47D46" w:rsidRPr="006D3199" w:rsidRDefault="00B47D46" w:rsidP="00B47D46">
      <w:pPr>
        <w:pStyle w:val="PargrafodaLista1"/>
        <w:numPr>
          <w:ilvl w:val="2"/>
          <w:numId w:val="38"/>
        </w:numPr>
        <w:shd w:val="clear" w:color="auto" w:fill="FFFFFF"/>
        <w:spacing w:before="120" w:after="120" w:line="276" w:lineRule="auto"/>
        <w:ind w:right="-30"/>
        <w:jc w:val="both"/>
        <w:rPr>
          <w:rFonts w:ascii="Arial" w:hAnsi="Arial" w:cs="Arial"/>
          <w:sz w:val="22"/>
          <w:szCs w:val="22"/>
        </w:rPr>
      </w:pPr>
      <w:r w:rsidRPr="006D3199">
        <w:rPr>
          <w:rFonts w:ascii="Arial" w:hAnsi="Arial" w:cs="Arial"/>
          <w:b/>
          <w:bCs/>
          <w:sz w:val="22"/>
          <w:szCs w:val="22"/>
        </w:rPr>
        <w:t>Multa de</w:t>
      </w:r>
      <w:r w:rsidRPr="006D3199">
        <w:rPr>
          <w:rFonts w:ascii="Arial" w:hAnsi="Arial" w:cs="Arial"/>
          <w:sz w:val="22"/>
          <w:szCs w:val="22"/>
        </w:rPr>
        <w:t xml:space="preserve">: </w:t>
      </w:r>
    </w:p>
    <w:p w14:paraId="6261F975" w14:textId="77777777" w:rsidR="00B47D46" w:rsidRPr="006D3199" w:rsidRDefault="00B47D46" w:rsidP="00B47D46">
      <w:pPr>
        <w:pStyle w:val="PargrafodaLista1"/>
        <w:numPr>
          <w:ilvl w:val="3"/>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63ABEC9F" w14:textId="77777777" w:rsidR="00B47D46" w:rsidRPr="006D3199" w:rsidRDefault="00B47D46" w:rsidP="00B47D46">
      <w:pPr>
        <w:pStyle w:val="PargrafodaLista1"/>
        <w:numPr>
          <w:ilvl w:val="3"/>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t xml:space="preserve">0,1% (um décimo por cento) até 10% (dez por cento) sobre o valor adjudicado, em caso de atraso na execução do objeto, por período superior ao previsto no </w:t>
      </w:r>
      <w:r w:rsidRPr="006D3199">
        <w:rPr>
          <w:rFonts w:ascii="Arial" w:hAnsi="Arial" w:cs="Arial"/>
          <w:bCs/>
          <w:color w:val="000000"/>
          <w:sz w:val="22"/>
          <w:szCs w:val="22"/>
        </w:rPr>
        <w:t>subitem acima,</w:t>
      </w:r>
      <w:r w:rsidRPr="006D3199">
        <w:rPr>
          <w:rFonts w:ascii="Arial" w:hAnsi="Arial" w:cs="Arial"/>
          <w:sz w:val="22"/>
          <w:szCs w:val="22"/>
        </w:rPr>
        <w:t xml:space="preserve"> ou de inexecução parcial da obrigação assumida;</w:t>
      </w:r>
    </w:p>
    <w:p w14:paraId="55A177E9" w14:textId="77777777" w:rsidR="00B47D46" w:rsidRPr="006D3199" w:rsidRDefault="00B47D46" w:rsidP="00B47D46">
      <w:pPr>
        <w:pStyle w:val="PargrafodaLista1"/>
        <w:numPr>
          <w:ilvl w:val="3"/>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lastRenderedPageBreak/>
        <w:t>0,1% (um décimo por cento) até 15% (quinze por cento) sobre o valor adjudicado, em caso de inexecução total da obrigação assumida;</w:t>
      </w:r>
    </w:p>
    <w:p w14:paraId="2E8211EB" w14:textId="77777777" w:rsidR="00B47D46" w:rsidRPr="006D3199" w:rsidRDefault="00B47D46" w:rsidP="00B47D46">
      <w:pPr>
        <w:pStyle w:val="PargrafodaLista1"/>
        <w:numPr>
          <w:ilvl w:val="3"/>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t xml:space="preserve">0,2% a 3,2% por dia sobre o valor mensal do contrato, conforme detalhamento constante das </w:t>
      </w:r>
      <w:r w:rsidRPr="006D3199">
        <w:rPr>
          <w:rFonts w:ascii="Arial" w:hAnsi="Arial" w:cs="Arial"/>
          <w:b/>
          <w:bCs/>
          <w:sz w:val="22"/>
          <w:szCs w:val="22"/>
        </w:rPr>
        <w:t>tabelas 1 e 2</w:t>
      </w:r>
      <w:r w:rsidRPr="006D3199">
        <w:rPr>
          <w:rFonts w:ascii="Arial" w:hAnsi="Arial" w:cs="Arial"/>
          <w:sz w:val="22"/>
          <w:szCs w:val="22"/>
        </w:rPr>
        <w:t>, abaixo; e</w:t>
      </w:r>
    </w:p>
    <w:p w14:paraId="4EF629E7" w14:textId="77777777" w:rsidR="00B47D46" w:rsidRPr="006D3199" w:rsidRDefault="00B47D46" w:rsidP="00B47D46">
      <w:pPr>
        <w:pStyle w:val="PargrafodaLista1"/>
        <w:numPr>
          <w:ilvl w:val="3"/>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54B27256" w14:textId="77777777" w:rsidR="00B47D46" w:rsidRPr="006D3199" w:rsidRDefault="00B47D46" w:rsidP="00B47D46">
      <w:pPr>
        <w:pStyle w:val="PargrafodaLista1"/>
        <w:numPr>
          <w:ilvl w:val="3"/>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t>as penalidades de multa decorrentes de fatos diversos serão consideradas independentes entre si.</w:t>
      </w:r>
    </w:p>
    <w:p w14:paraId="5CD92AE7" w14:textId="77777777" w:rsidR="00B47D46" w:rsidRPr="006D3199" w:rsidRDefault="00B47D46" w:rsidP="00B47D46">
      <w:pPr>
        <w:pStyle w:val="PargrafodaLista1"/>
        <w:numPr>
          <w:ilvl w:val="2"/>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t>Suspensão de licitar e impedimento de contratar com o órgão, entidade ou unidade administrativa pela qual a Administração Pública opera e atua concretamente, pelo prazo de até dois anos;</w:t>
      </w:r>
    </w:p>
    <w:p w14:paraId="124FBBB5" w14:textId="77777777" w:rsidR="00B47D46" w:rsidRPr="006D3199" w:rsidRDefault="00B47D46" w:rsidP="00B47D46">
      <w:pPr>
        <w:pStyle w:val="PargrafodaLista1"/>
        <w:numPr>
          <w:ilvl w:val="2"/>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t>Sanção de impedimento de licitar e contratar com órgãos e entidades da União, com o consequente descredenciamento no SICAF pelo prazo de até cinco anos</w:t>
      </w:r>
    </w:p>
    <w:p w14:paraId="17E0D5CA" w14:textId="77777777" w:rsidR="00B47D46" w:rsidRPr="006D3199" w:rsidRDefault="00B47D46" w:rsidP="00B47D46">
      <w:pPr>
        <w:pStyle w:val="PargrafodaLista1"/>
        <w:numPr>
          <w:ilvl w:val="3"/>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t>A Sanção de impedimento de licitar e contratar prevista neste subitem também é aplicável em quaisquer das hipóteses previstas como infração administrativa no subitem 19.1 deste Termo de Referência.</w:t>
      </w:r>
    </w:p>
    <w:p w14:paraId="2776615A" w14:textId="77777777" w:rsidR="00B47D46" w:rsidRPr="006D3199" w:rsidRDefault="00B47D46" w:rsidP="00B47D46">
      <w:pPr>
        <w:pStyle w:val="PargrafodaLista1"/>
        <w:numPr>
          <w:ilvl w:val="2"/>
          <w:numId w:val="38"/>
        </w:numPr>
        <w:shd w:val="clear" w:color="auto" w:fill="FFFFFF"/>
        <w:spacing w:before="120" w:after="120" w:line="276" w:lineRule="auto"/>
        <w:ind w:left="0" w:right="-30" w:firstLine="0"/>
        <w:jc w:val="both"/>
        <w:rPr>
          <w:rFonts w:ascii="Arial" w:hAnsi="Arial" w:cs="Arial"/>
          <w:sz w:val="22"/>
          <w:szCs w:val="22"/>
        </w:rPr>
      </w:pPr>
      <w:r w:rsidRPr="006D3199">
        <w:rPr>
          <w:rFonts w:ascii="Arial" w:hAnsi="Arial" w:cs="Arial"/>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038191AA" w14:textId="77777777" w:rsidR="00B47D46" w:rsidRPr="006D3199"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As sanções previstas nos subitens 19.2.1, 19.2.3, 19.2.4 e 19.2.5 poderão ser aplicadas à CONTRATADA juntamente com as de multa, descontando-a dos pagamentos a serem efetuados.</w:t>
      </w:r>
    </w:p>
    <w:p w14:paraId="1CBDE3AD" w14:textId="77777777" w:rsidR="00B47D46"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Para efeito de aplicação de multas, às infrações são atribuídos graus, de acordo com as tabelas 1 e 2:</w:t>
      </w:r>
    </w:p>
    <w:p w14:paraId="3BD4312D" w14:textId="77777777" w:rsidR="00B47D46" w:rsidRPr="006D3199" w:rsidRDefault="00B47D46" w:rsidP="00B47D46">
      <w:pPr>
        <w:shd w:val="clear" w:color="auto" w:fill="FFFFFF"/>
        <w:spacing w:before="120" w:after="120"/>
        <w:ind w:right="-30"/>
        <w:jc w:val="both"/>
        <w:rPr>
          <w:rFonts w:ascii="Arial" w:hAnsi="Arial" w:cs="Arial"/>
        </w:rPr>
      </w:pPr>
    </w:p>
    <w:p w14:paraId="566F5035" w14:textId="77777777" w:rsidR="00B47D46" w:rsidRPr="006D3199" w:rsidRDefault="00B47D46" w:rsidP="00B47D46">
      <w:pPr>
        <w:shd w:val="clear" w:color="auto" w:fill="FFFFFF"/>
        <w:spacing w:before="120" w:after="120"/>
        <w:ind w:right="-30"/>
        <w:jc w:val="center"/>
        <w:rPr>
          <w:rFonts w:ascii="Arial" w:hAnsi="Arial" w:cs="Arial"/>
          <w:b/>
          <w:bCs/>
        </w:rPr>
      </w:pPr>
      <w:r w:rsidRPr="006D3199">
        <w:rPr>
          <w:rFonts w:ascii="Arial" w:hAnsi="Arial" w:cs="Arial"/>
          <w:b/>
          <w:bCs/>
        </w:rPr>
        <w:t>Tabela 1</w:t>
      </w:r>
    </w:p>
    <w:tbl>
      <w:tblPr>
        <w:tblW w:w="8789"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213"/>
      </w:tblGrid>
      <w:tr w:rsidR="00B47D46" w:rsidRPr="00754B56" w14:paraId="187FFCC4" w14:textId="77777777" w:rsidTr="00942A42">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764D853"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b/>
                <w:bCs/>
                <w:sz w:val="18"/>
                <w:szCs w:val="18"/>
              </w:rPr>
              <w:t>GRAU</w:t>
            </w:r>
          </w:p>
        </w:tc>
        <w:tc>
          <w:tcPr>
            <w:tcW w:w="5213" w:type="dxa"/>
            <w:tcBorders>
              <w:top w:val="outset" w:sz="6" w:space="0" w:color="000000"/>
              <w:left w:val="outset" w:sz="6" w:space="0" w:color="000000"/>
              <w:bottom w:val="outset" w:sz="6" w:space="0" w:color="000000"/>
            </w:tcBorders>
            <w:vAlign w:val="center"/>
          </w:tcPr>
          <w:p w14:paraId="42CB9E2D"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b/>
                <w:bCs/>
                <w:sz w:val="18"/>
                <w:szCs w:val="18"/>
              </w:rPr>
              <w:t>CORRESPONDÊNCIA</w:t>
            </w:r>
          </w:p>
        </w:tc>
      </w:tr>
      <w:tr w:rsidR="00B47D46" w:rsidRPr="00754B56" w14:paraId="5228BEAF" w14:textId="77777777" w:rsidTr="00942A42">
        <w:trPr>
          <w:tblCellSpacing w:w="0" w:type="dxa"/>
        </w:trPr>
        <w:tc>
          <w:tcPr>
            <w:tcW w:w="3576" w:type="dxa"/>
            <w:tcBorders>
              <w:top w:val="outset" w:sz="6" w:space="0" w:color="000000"/>
              <w:bottom w:val="outset" w:sz="6" w:space="0" w:color="000000"/>
              <w:right w:val="outset" w:sz="6" w:space="0" w:color="000000"/>
            </w:tcBorders>
          </w:tcPr>
          <w:p w14:paraId="0110AB92"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1</w:t>
            </w:r>
          </w:p>
        </w:tc>
        <w:tc>
          <w:tcPr>
            <w:tcW w:w="5213" w:type="dxa"/>
            <w:tcBorders>
              <w:top w:val="outset" w:sz="6" w:space="0" w:color="000000"/>
              <w:left w:val="outset" w:sz="6" w:space="0" w:color="000000"/>
              <w:bottom w:val="outset" w:sz="6" w:space="0" w:color="000000"/>
            </w:tcBorders>
          </w:tcPr>
          <w:p w14:paraId="7792B4A3"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0,2% ao dia sobre o valor mensal do contrato</w:t>
            </w:r>
          </w:p>
        </w:tc>
      </w:tr>
      <w:tr w:rsidR="00B47D46" w:rsidRPr="00754B56" w14:paraId="7FE1B50D" w14:textId="77777777" w:rsidTr="00942A42">
        <w:trPr>
          <w:tblCellSpacing w:w="0" w:type="dxa"/>
        </w:trPr>
        <w:tc>
          <w:tcPr>
            <w:tcW w:w="3576" w:type="dxa"/>
            <w:tcBorders>
              <w:top w:val="outset" w:sz="6" w:space="0" w:color="000000"/>
              <w:bottom w:val="outset" w:sz="6" w:space="0" w:color="000000"/>
              <w:right w:val="outset" w:sz="6" w:space="0" w:color="000000"/>
            </w:tcBorders>
          </w:tcPr>
          <w:p w14:paraId="0028337E"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2</w:t>
            </w:r>
          </w:p>
        </w:tc>
        <w:tc>
          <w:tcPr>
            <w:tcW w:w="5213" w:type="dxa"/>
            <w:tcBorders>
              <w:top w:val="outset" w:sz="6" w:space="0" w:color="000000"/>
              <w:left w:val="outset" w:sz="6" w:space="0" w:color="000000"/>
              <w:bottom w:val="outset" w:sz="6" w:space="0" w:color="000000"/>
            </w:tcBorders>
          </w:tcPr>
          <w:p w14:paraId="214C1C2D"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0,4% ao dia sobre o valor mensal do contrato</w:t>
            </w:r>
          </w:p>
        </w:tc>
      </w:tr>
      <w:tr w:rsidR="00B47D46" w:rsidRPr="00754B56" w14:paraId="4503B296" w14:textId="77777777" w:rsidTr="00942A42">
        <w:trPr>
          <w:tblCellSpacing w:w="0" w:type="dxa"/>
        </w:trPr>
        <w:tc>
          <w:tcPr>
            <w:tcW w:w="3576" w:type="dxa"/>
            <w:tcBorders>
              <w:top w:val="outset" w:sz="6" w:space="0" w:color="000000"/>
              <w:bottom w:val="outset" w:sz="6" w:space="0" w:color="000000"/>
              <w:right w:val="outset" w:sz="6" w:space="0" w:color="000000"/>
            </w:tcBorders>
          </w:tcPr>
          <w:p w14:paraId="10EB9F9F"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3</w:t>
            </w:r>
          </w:p>
        </w:tc>
        <w:tc>
          <w:tcPr>
            <w:tcW w:w="5213" w:type="dxa"/>
            <w:tcBorders>
              <w:top w:val="outset" w:sz="6" w:space="0" w:color="000000"/>
              <w:left w:val="outset" w:sz="6" w:space="0" w:color="000000"/>
              <w:bottom w:val="outset" w:sz="6" w:space="0" w:color="000000"/>
            </w:tcBorders>
          </w:tcPr>
          <w:p w14:paraId="3A575FD1"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0,8% ao dia sobre o valor mensal do contrato</w:t>
            </w:r>
          </w:p>
        </w:tc>
      </w:tr>
      <w:tr w:rsidR="00B47D46" w:rsidRPr="00754B56" w14:paraId="7388BFC4" w14:textId="77777777" w:rsidTr="00942A42">
        <w:trPr>
          <w:tblCellSpacing w:w="0" w:type="dxa"/>
        </w:trPr>
        <w:tc>
          <w:tcPr>
            <w:tcW w:w="3576" w:type="dxa"/>
            <w:tcBorders>
              <w:top w:val="outset" w:sz="6" w:space="0" w:color="000000"/>
              <w:bottom w:val="outset" w:sz="6" w:space="0" w:color="000000"/>
              <w:right w:val="outset" w:sz="6" w:space="0" w:color="000000"/>
            </w:tcBorders>
          </w:tcPr>
          <w:p w14:paraId="39E70048"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lastRenderedPageBreak/>
              <w:t>4</w:t>
            </w:r>
          </w:p>
        </w:tc>
        <w:tc>
          <w:tcPr>
            <w:tcW w:w="5213" w:type="dxa"/>
            <w:tcBorders>
              <w:top w:val="outset" w:sz="6" w:space="0" w:color="000000"/>
              <w:left w:val="outset" w:sz="6" w:space="0" w:color="000000"/>
              <w:bottom w:val="outset" w:sz="6" w:space="0" w:color="000000"/>
            </w:tcBorders>
          </w:tcPr>
          <w:p w14:paraId="6E029130"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1,6% ao dia sobre o valor mensal do contrato</w:t>
            </w:r>
          </w:p>
        </w:tc>
      </w:tr>
      <w:tr w:rsidR="00B47D46" w:rsidRPr="00754B56" w14:paraId="566DEB06" w14:textId="77777777" w:rsidTr="00942A42">
        <w:trPr>
          <w:tblCellSpacing w:w="0" w:type="dxa"/>
        </w:trPr>
        <w:tc>
          <w:tcPr>
            <w:tcW w:w="3576" w:type="dxa"/>
            <w:tcBorders>
              <w:top w:val="outset" w:sz="6" w:space="0" w:color="000000"/>
              <w:bottom w:val="outset" w:sz="6" w:space="0" w:color="000000"/>
              <w:right w:val="outset" w:sz="6" w:space="0" w:color="000000"/>
            </w:tcBorders>
          </w:tcPr>
          <w:p w14:paraId="6031C09B"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5</w:t>
            </w:r>
          </w:p>
        </w:tc>
        <w:tc>
          <w:tcPr>
            <w:tcW w:w="5213" w:type="dxa"/>
            <w:tcBorders>
              <w:top w:val="outset" w:sz="6" w:space="0" w:color="000000"/>
              <w:left w:val="outset" w:sz="6" w:space="0" w:color="000000"/>
              <w:bottom w:val="outset" w:sz="6" w:space="0" w:color="000000"/>
            </w:tcBorders>
          </w:tcPr>
          <w:p w14:paraId="6FB6E4A1"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3,2% ao dia sobre o valor mensal do contrato</w:t>
            </w:r>
          </w:p>
        </w:tc>
      </w:tr>
    </w:tbl>
    <w:p w14:paraId="51DE2CCE" w14:textId="77777777" w:rsidR="00B47D46" w:rsidRPr="00754B56" w:rsidRDefault="00B47D46" w:rsidP="00B47D46">
      <w:pPr>
        <w:shd w:val="clear" w:color="auto" w:fill="FFFFFF"/>
        <w:spacing w:before="120" w:after="120"/>
        <w:ind w:right="-30"/>
        <w:jc w:val="center"/>
        <w:rPr>
          <w:rFonts w:ascii="Arial" w:hAnsi="Arial" w:cs="Arial"/>
          <w:b/>
          <w:bCs/>
          <w:sz w:val="18"/>
          <w:szCs w:val="18"/>
        </w:rPr>
      </w:pPr>
    </w:p>
    <w:p w14:paraId="5369BCB1" w14:textId="77777777" w:rsidR="00B47D46" w:rsidRPr="00754B56" w:rsidRDefault="00B47D46" w:rsidP="00B47D46">
      <w:pPr>
        <w:shd w:val="clear" w:color="auto" w:fill="FFFFFF"/>
        <w:spacing w:before="120" w:after="120"/>
        <w:ind w:right="-30"/>
        <w:jc w:val="center"/>
        <w:rPr>
          <w:rFonts w:ascii="Arial" w:hAnsi="Arial" w:cs="Arial"/>
          <w:sz w:val="18"/>
          <w:szCs w:val="18"/>
        </w:rPr>
      </w:pPr>
      <w:r w:rsidRPr="00754B56">
        <w:rPr>
          <w:rFonts w:ascii="Arial" w:hAnsi="Arial" w:cs="Arial"/>
          <w:b/>
          <w:bCs/>
          <w:sz w:val="18"/>
          <w:szCs w:val="18"/>
        </w:rPr>
        <w:t>Tabela 2</w:t>
      </w:r>
    </w:p>
    <w:tbl>
      <w:tblPr>
        <w:tblW w:w="8789"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567"/>
      </w:tblGrid>
      <w:tr w:rsidR="00B47D46" w:rsidRPr="00754B56" w14:paraId="23B86402" w14:textId="77777777" w:rsidTr="00942A42">
        <w:trPr>
          <w:trHeight w:val="60"/>
          <w:tblCellSpacing w:w="0" w:type="dxa"/>
        </w:trPr>
        <w:tc>
          <w:tcPr>
            <w:tcW w:w="8789" w:type="dxa"/>
            <w:gridSpan w:val="3"/>
            <w:tcBorders>
              <w:top w:val="outset" w:sz="6" w:space="0" w:color="000000"/>
              <w:bottom w:val="outset" w:sz="6" w:space="0" w:color="000000"/>
            </w:tcBorders>
          </w:tcPr>
          <w:p w14:paraId="1A78B4AF"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b/>
                <w:bCs/>
                <w:sz w:val="18"/>
                <w:szCs w:val="18"/>
              </w:rPr>
              <w:t>INFRAÇÃO</w:t>
            </w:r>
          </w:p>
        </w:tc>
      </w:tr>
      <w:tr w:rsidR="00B47D46" w:rsidRPr="00754B56" w14:paraId="5F854D68"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73E170AC"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b/>
                <w:bCs/>
                <w:sz w:val="18"/>
                <w:szCs w:val="18"/>
              </w:rPr>
              <w:t>ITEM</w:t>
            </w:r>
          </w:p>
        </w:tc>
        <w:tc>
          <w:tcPr>
            <w:tcW w:w="4983" w:type="dxa"/>
            <w:tcBorders>
              <w:top w:val="outset" w:sz="6" w:space="0" w:color="000000"/>
              <w:left w:val="outset" w:sz="6" w:space="0" w:color="000000"/>
              <w:bottom w:val="outset" w:sz="6" w:space="0" w:color="000000"/>
              <w:right w:val="outset" w:sz="6" w:space="0" w:color="000000"/>
            </w:tcBorders>
          </w:tcPr>
          <w:p w14:paraId="2AAC6F6C"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b/>
                <w:bCs/>
                <w:sz w:val="18"/>
                <w:szCs w:val="18"/>
              </w:rPr>
              <w:t>DESCRIÇÃO</w:t>
            </w:r>
          </w:p>
        </w:tc>
        <w:tc>
          <w:tcPr>
            <w:tcW w:w="1567" w:type="dxa"/>
            <w:tcBorders>
              <w:top w:val="outset" w:sz="6" w:space="0" w:color="000000"/>
              <w:left w:val="outset" w:sz="6" w:space="0" w:color="000000"/>
              <w:bottom w:val="outset" w:sz="6" w:space="0" w:color="000000"/>
            </w:tcBorders>
            <w:vAlign w:val="center"/>
          </w:tcPr>
          <w:p w14:paraId="343B3C4E"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b/>
                <w:bCs/>
                <w:sz w:val="18"/>
                <w:szCs w:val="18"/>
              </w:rPr>
              <w:t>GRAU</w:t>
            </w:r>
          </w:p>
        </w:tc>
      </w:tr>
      <w:tr w:rsidR="00B47D46" w:rsidRPr="00754B56" w14:paraId="4E795643"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17F77D27"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1</w:t>
            </w:r>
          </w:p>
        </w:tc>
        <w:tc>
          <w:tcPr>
            <w:tcW w:w="4983" w:type="dxa"/>
            <w:tcBorders>
              <w:top w:val="outset" w:sz="6" w:space="0" w:color="000000"/>
              <w:left w:val="outset" w:sz="6" w:space="0" w:color="000000"/>
              <w:bottom w:val="outset" w:sz="6" w:space="0" w:color="000000"/>
              <w:right w:val="outset" w:sz="6" w:space="0" w:color="000000"/>
            </w:tcBorders>
          </w:tcPr>
          <w:p w14:paraId="0C890A00"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 xml:space="preserve">Permitir situação que crie a possibilidade de causar dano físico, lesão corporal ou </w:t>
            </w:r>
            <w:proofErr w:type="spellStart"/>
            <w:r w:rsidRPr="00754B56">
              <w:rPr>
                <w:rFonts w:ascii="Arial" w:hAnsi="Arial" w:cs="Arial"/>
                <w:sz w:val="18"/>
                <w:szCs w:val="18"/>
              </w:rPr>
              <w:t>conseqüências</w:t>
            </w:r>
            <w:proofErr w:type="spellEnd"/>
            <w:r w:rsidRPr="00754B56">
              <w:rPr>
                <w:rFonts w:ascii="Arial" w:hAnsi="Arial" w:cs="Arial"/>
                <w:sz w:val="18"/>
                <w:szCs w:val="18"/>
              </w:rPr>
              <w:t xml:space="preserve"> letais, por ocorrência;</w:t>
            </w:r>
          </w:p>
        </w:tc>
        <w:tc>
          <w:tcPr>
            <w:tcW w:w="1567" w:type="dxa"/>
            <w:tcBorders>
              <w:top w:val="outset" w:sz="6" w:space="0" w:color="000000"/>
              <w:left w:val="outset" w:sz="6" w:space="0" w:color="000000"/>
              <w:bottom w:val="outset" w:sz="6" w:space="0" w:color="000000"/>
            </w:tcBorders>
            <w:vAlign w:val="center"/>
          </w:tcPr>
          <w:p w14:paraId="00516AC2"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05</w:t>
            </w:r>
          </w:p>
        </w:tc>
      </w:tr>
      <w:tr w:rsidR="00B47D46" w:rsidRPr="00754B56" w14:paraId="7C9B5362"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1FEF349D"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2</w:t>
            </w:r>
          </w:p>
        </w:tc>
        <w:tc>
          <w:tcPr>
            <w:tcW w:w="4983" w:type="dxa"/>
            <w:tcBorders>
              <w:top w:val="outset" w:sz="6" w:space="0" w:color="000000"/>
              <w:left w:val="outset" w:sz="6" w:space="0" w:color="000000"/>
              <w:bottom w:val="outset" w:sz="6" w:space="0" w:color="000000"/>
              <w:right w:val="outset" w:sz="6" w:space="0" w:color="000000"/>
            </w:tcBorders>
          </w:tcPr>
          <w:p w14:paraId="36C23EF5"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Suspender ou interromper, salvo motivo de força maior ou caso fortuito, os serviços contratuais por dia e por unidade de atendimento;</w:t>
            </w:r>
          </w:p>
        </w:tc>
        <w:tc>
          <w:tcPr>
            <w:tcW w:w="1567" w:type="dxa"/>
            <w:tcBorders>
              <w:top w:val="outset" w:sz="6" w:space="0" w:color="000000"/>
              <w:left w:val="outset" w:sz="6" w:space="0" w:color="000000"/>
              <w:bottom w:val="outset" w:sz="6" w:space="0" w:color="000000"/>
            </w:tcBorders>
            <w:vAlign w:val="center"/>
          </w:tcPr>
          <w:p w14:paraId="54F60143"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04</w:t>
            </w:r>
          </w:p>
        </w:tc>
      </w:tr>
      <w:tr w:rsidR="00B47D46" w:rsidRPr="00754B56" w14:paraId="1803BFC2"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6DDAD3F4"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3</w:t>
            </w:r>
          </w:p>
        </w:tc>
        <w:tc>
          <w:tcPr>
            <w:tcW w:w="4983" w:type="dxa"/>
            <w:tcBorders>
              <w:top w:val="outset" w:sz="6" w:space="0" w:color="000000"/>
              <w:left w:val="outset" w:sz="6" w:space="0" w:color="000000"/>
              <w:bottom w:val="outset" w:sz="6" w:space="0" w:color="000000"/>
              <w:right w:val="outset" w:sz="6" w:space="0" w:color="000000"/>
            </w:tcBorders>
          </w:tcPr>
          <w:p w14:paraId="7F02337E"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Deixar de manter postos credenciados nas cidades estabelecidas no Termo de Referência, por cidade e por dia;</w:t>
            </w:r>
          </w:p>
        </w:tc>
        <w:tc>
          <w:tcPr>
            <w:tcW w:w="1567" w:type="dxa"/>
            <w:tcBorders>
              <w:top w:val="outset" w:sz="6" w:space="0" w:color="000000"/>
              <w:left w:val="outset" w:sz="6" w:space="0" w:color="000000"/>
              <w:bottom w:val="outset" w:sz="6" w:space="0" w:color="000000"/>
            </w:tcBorders>
            <w:vAlign w:val="center"/>
          </w:tcPr>
          <w:p w14:paraId="127E72B8"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03</w:t>
            </w:r>
          </w:p>
        </w:tc>
      </w:tr>
      <w:tr w:rsidR="00B47D46" w:rsidRPr="00754B56" w14:paraId="6FF58DA7"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62E030D1"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4</w:t>
            </w:r>
          </w:p>
        </w:tc>
        <w:tc>
          <w:tcPr>
            <w:tcW w:w="4983" w:type="dxa"/>
            <w:tcBorders>
              <w:top w:val="outset" w:sz="6" w:space="0" w:color="000000"/>
              <w:left w:val="outset" w:sz="6" w:space="0" w:color="000000"/>
              <w:bottom w:val="outset" w:sz="6" w:space="0" w:color="000000"/>
              <w:right w:val="outset" w:sz="6" w:space="0" w:color="000000"/>
            </w:tcBorders>
          </w:tcPr>
          <w:p w14:paraId="4DBDBCBC"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Recusar-se a executar serviço determinado pela fiscalização, por serviço e por dia;</w:t>
            </w:r>
          </w:p>
        </w:tc>
        <w:tc>
          <w:tcPr>
            <w:tcW w:w="1567" w:type="dxa"/>
            <w:tcBorders>
              <w:top w:val="outset" w:sz="6" w:space="0" w:color="000000"/>
              <w:left w:val="outset" w:sz="6" w:space="0" w:color="000000"/>
              <w:bottom w:val="outset" w:sz="6" w:space="0" w:color="000000"/>
            </w:tcBorders>
            <w:vAlign w:val="center"/>
          </w:tcPr>
          <w:p w14:paraId="02FE46FA"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02</w:t>
            </w:r>
          </w:p>
        </w:tc>
      </w:tr>
      <w:tr w:rsidR="00B47D46" w:rsidRPr="00754B56" w14:paraId="271C28AD"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3A483FA6"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5</w:t>
            </w:r>
          </w:p>
        </w:tc>
        <w:tc>
          <w:tcPr>
            <w:tcW w:w="4983" w:type="dxa"/>
            <w:tcBorders>
              <w:top w:val="outset" w:sz="6" w:space="0" w:color="000000"/>
              <w:left w:val="outset" w:sz="6" w:space="0" w:color="000000"/>
              <w:bottom w:val="outset" w:sz="6" w:space="0" w:color="000000"/>
              <w:right w:val="outset" w:sz="6" w:space="0" w:color="000000"/>
            </w:tcBorders>
          </w:tcPr>
          <w:p w14:paraId="00BE9727"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Disponibilizar sistema via Web que não emita relatórios e/ou informações exigidas neste Termo de Referência;</w:t>
            </w:r>
          </w:p>
        </w:tc>
        <w:tc>
          <w:tcPr>
            <w:tcW w:w="1567" w:type="dxa"/>
            <w:tcBorders>
              <w:top w:val="outset" w:sz="6" w:space="0" w:color="000000"/>
              <w:left w:val="outset" w:sz="6" w:space="0" w:color="000000"/>
              <w:bottom w:val="outset" w:sz="6" w:space="0" w:color="000000"/>
            </w:tcBorders>
            <w:vAlign w:val="center"/>
          </w:tcPr>
          <w:p w14:paraId="2AB97076"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04</w:t>
            </w:r>
          </w:p>
        </w:tc>
      </w:tr>
      <w:tr w:rsidR="00B47D46" w:rsidRPr="00754B56" w14:paraId="0221CB70"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7E513099" w14:textId="77777777" w:rsidR="00B47D46" w:rsidRPr="00754B56" w:rsidRDefault="00B47D46" w:rsidP="00942A42">
            <w:pPr>
              <w:shd w:val="clear" w:color="auto" w:fill="FFFFFF"/>
              <w:spacing w:before="120" w:after="120"/>
              <w:ind w:right="-30"/>
              <w:jc w:val="center"/>
              <w:rPr>
                <w:rFonts w:ascii="Arial" w:hAnsi="Arial" w:cs="Arial"/>
                <w:sz w:val="18"/>
                <w:szCs w:val="18"/>
              </w:rPr>
            </w:pPr>
            <w:r>
              <w:rPr>
                <w:rFonts w:ascii="Arial" w:hAnsi="Arial" w:cs="Arial"/>
                <w:sz w:val="18"/>
                <w:szCs w:val="18"/>
              </w:rPr>
              <w:t>6</w:t>
            </w:r>
          </w:p>
        </w:tc>
        <w:tc>
          <w:tcPr>
            <w:tcW w:w="4983" w:type="dxa"/>
            <w:tcBorders>
              <w:top w:val="outset" w:sz="6" w:space="0" w:color="000000"/>
              <w:left w:val="outset" w:sz="6" w:space="0" w:color="000000"/>
              <w:bottom w:val="outset" w:sz="6" w:space="0" w:color="000000"/>
              <w:right w:val="outset" w:sz="6" w:space="0" w:color="000000"/>
            </w:tcBorders>
          </w:tcPr>
          <w:p w14:paraId="0BC26B8A" w14:textId="77777777" w:rsidR="00B47D46" w:rsidRPr="00DF1F45" w:rsidRDefault="00B47D46" w:rsidP="00942A42">
            <w:pPr>
              <w:shd w:val="clear" w:color="auto" w:fill="FFFFFF"/>
              <w:spacing w:before="120" w:after="120"/>
              <w:ind w:right="-30"/>
              <w:jc w:val="center"/>
              <w:rPr>
                <w:rFonts w:ascii="Arial" w:hAnsi="Arial" w:cs="Arial"/>
                <w:b/>
                <w:sz w:val="18"/>
                <w:szCs w:val="18"/>
              </w:rPr>
            </w:pPr>
            <w:r w:rsidRPr="00DF1F45">
              <w:rPr>
                <w:rFonts w:ascii="Arial" w:hAnsi="Arial" w:cs="Arial"/>
                <w:sz w:val="18"/>
                <w:szCs w:val="18"/>
              </w:rPr>
              <w:t>Pelo não atingimento da meta estabelecida no item 8 deste instrumento (meta igual ou superior a 70%).</w:t>
            </w:r>
          </w:p>
        </w:tc>
        <w:tc>
          <w:tcPr>
            <w:tcW w:w="1567" w:type="dxa"/>
            <w:tcBorders>
              <w:top w:val="outset" w:sz="6" w:space="0" w:color="000000"/>
              <w:left w:val="outset" w:sz="6" w:space="0" w:color="000000"/>
              <w:bottom w:val="outset" w:sz="6" w:space="0" w:color="000000"/>
            </w:tcBorders>
            <w:vAlign w:val="center"/>
          </w:tcPr>
          <w:p w14:paraId="3CA43213" w14:textId="77777777" w:rsidR="00B47D46" w:rsidRPr="00754B56" w:rsidRDefault="00B47D46" w:rsidP="00942A42">
            <w:pPr>
              <w:shd w:val="clear" w:color="auto" w:fill="FFFFFF"/>
              <w:spacing w:before="120" w:after="120"/>
              <w:ind w:right="-30"/>
              <w:jc w:val="center"/>
              <w:rPr>
                <w:rFonts w:ascii="Arial" w:hAnsi="Arial" w:cs="Arial"/>
                <w:sz w:val="18"/>
                <w:szCs w:val="18"/>
              </w:rPr>
            </w:pPr>
            <w:r>
              <w:rPr>
                <w:rFonts w:ascii="Arial" w:hAnsi="Arial" w:cs="Arial"/>
                <w:sz w:val="18"/>
                <w:szCs w:val="18"/>
              </w:rPr>
              <w:t>02</w:t>
            </w:r>
          </w:p>
        </w:tc>
      </w:tr>
      <w:tr w:rsidR="00B47D46" w:rsidRPr="00754B56" w14:paraId="689B974F" w14:textId="77777777" w:rsidTr="00942A42">
        <w:trPr>
          <w:trHeight w:val="225"/>
          <w:tblCellSpacing w:w="0" w:type="dxa"/>
        </w:trPr>
        <w:tc>
          <w:tcPr>
            <w:tcW w:w="8789" w:type="dxa"/>
            <w:gridSpan w:val="3"/>
            <w:tcBorders>
              <w:top w:val="outset" w:sz="6" w:space="0" w:color="000000"/>
              <w:bottom w:val="outset" w:sz="6" w:space="0" w:color="000000"/>
            </w:tcBorders>
            <w:vAlign w:val="center"/>
          </w:tcPr>
          <w:p w14:paraId="65863491"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b/>
                <w:bCs/>
                <w:sz w:val="18"/>
                <w:szCs w:val="18"/>
              </w:rPr>
              <w:t>Para os itens a seguir, deixar de:</w:t>
            </w:r>
          </w:p>
        </w:tc>
      </w:tr>
      <w:tr w:rsidR="00B47D46" w:rsidRPr="00754B56" w14:paraId="5FFCC15E"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3408B37A" w14:textId="77777777" w:rsidR="00B47D46" w:rsidRPr="00754B56" w:rsidRDefault="00B47D46" w:rsidP="00942A42">
            <w:pPr>
              <w:shd w:val="clear" w:color="auto" w:fill="FFFFFF"/>
              <w:spacing w:before="120" w:after="120"/>
              <w:ind w:right="-30"/>
              <w:jc w:val="center"/>
              <w:rPr>
                <w:rFonts w:ascii="Arial" w:hAnsi="Arial" w:cs="Arial"/>
                <w:sz w:val="18"/>
                <w:szCs w:val="18"/>
              </w:rPr>
            </w:pPr>
            <w:r>
              <w:rPr>
                <w:rFonts w:ascii="Arial" w:hAnsi="Arial" w:cs="Arial"/>
                <w:sz w:val="18"/>
                <w:szCs w:val="18"/>
              </w:rPr>
              <w:t>7</w:t>
            </w:r>
          </w:p>
        </w:tc>
        <w:tc>
          <w:tcPr>
            <w:tcW w:w="4983" w:type="dxa"/>
            <w:tcBorders>
              <w:top w:val="outset" w:sz="6" w:space="0" w:color="000000"/>
              <w:left w:val="outset" w:sz="6" w:space="0" w:color="000000"/>
              <w:bottom w:val="outset" w:sz="6" w:space="0" w:color="000000"/>
              <w:right w:val="outset" w:sz="6" w:space="0" w:color="000000"/>
            </w:tcBorders>
          </w:tcPr>
          <w:p w14:paraId="4CDA19E0"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Cumprir determinação formal ou instrução complementar do órgão fiscalizador, por ocorrência;</w:t>
            </w:r>
          </w:p>
        </w:tc>
        <w:tc>
          <w:tcPr>
            <w:tcW w:w="1567" w:type="dxa"/>
            <w:tcBorders>
              <w:top w:val="outset" w:sz="6" w:space="0" w:color="000000"/>
              <w:left w:val="outset" w:sz="6" w:space="0" w:color="000000"/>
              <w:bottom w:val="outset" w:sz="6" w:space="0" w:color="000000"/>
            </w:tcBorders>
            <w:vAlign w:val="center"/>
          </w:tcPr>
          <w:p w14:paraId="661F75F2"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02</w:t>
            </w:r>
          </w:p>
        </w:tc>
      </w:tr>
      <w:tr w:rsidR="00B47D46" w:rsidRPr="00754B56" w14:paraId="68591DAF"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7E932808" w14:textId="77777777" w:rsidR="00B47D46" w:rsidRPr="00754B56" w:rsidRDefault="00B47D46" w:rsidP="00942A42">
            <w:pPr>
              <w:shd w:val="clear" w:color="auto" w:fill="FFFFFF"/>
              <w:spacing w:before="120" w:after="120"/>
              <w:ind w:right="-30"/>
              <w:jc w:val="center"/>
              <w:rPr>
                <w:rFonts w:ascii="Arial" w:hAnsi="Arial" w:cs="Arial"/>
                <w:sz w:val="18"/>
                <w:szCs w:val="18"/>
              </w:rPr>
            </w:pPr>
            <w:r>
              <w:rPr>
                <w:rFonts w:ascii="Arial" w:hAnsi="Arial" w:cs="Arial"/>
                <w:sz w:val="18"/>
                <w:szCs w:val="18"/>
              </w:rPr>
              <w:t>8</w:t>
            </w:r>
          </w:p>
        </w:tc>
        <w:tc>
          <w:tcPr>
            <w:tcW w:w="4983" w:type="dxa"/>
            <w:tcBorders>
              <w:top w:val="outset" w:sz="6" w:space="0" w:color="000000"/>
              <w:left w:val="outset" w:sz="6" w:space="0" w:color="000000"/>
              <w:bottom w:val="outset" w:sz="6" w:space="0" w:color="000000"/>
              <w:right w:val="outset" w:sz="6" w:space="0" w:color="000000"/>
            </w:tcBorders>
          </w:tcPr>
          <w:p w14:paraId="6E73C8E5"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Cumprir quaisquer dos itens do Edital e seus Anexos não previstos nesta tabela de multas, após reincidência formalmente notificada pelo órgão fiscalizador, por item e por ocorrência;</w:t>
            </w:r>
          </w:p>
        </w:tc>
        <w:tc>
          <w:tcPr>
            <w:tcW w:w="1567" w:type="dxa"/>
            <w:tcBorders>
              <w:top w:val="outset" w:sz="6" w:space="0" w:color="000000"/>
              <w:left w:val="outset" w:sz="6" w:space="0" w:color="000000"/>
              <w:bottom w:val="outset" w:sz="6" w:space="0" w:color="000000"/>
            </w:tcBorders>
            <w:vAlign w:val="center"/>
          </w:tcPr>
          <w:p w14:paraId="6AEEDB1F"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03</w:t>
            </w:r>
          </w:p>
        </w:tc>
      </w:tr>
      <w:tr w:rsidR="00B47D46" w:rsidRPr="00754B56" w14:paraId="4BF094E1"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3DD4B24B" w14:textId="77777777" w:rsidR="00B47D46" w:rsidRPr="00754B56" w:rsidRDefault="00B47D46" w:rsidP="00942A42">
            <w:pPr>
              <w:shd w:val="clear" w:color="auto" w:fill="FFFFFF"/>
              <w:spacing w:before="120" w:after="120"/>
              <w:ind w:right="-30"/>
              <w:jc w:val="center"/>
              <w:rPr>
                <w:rFonts w:ascii="Arial" w:hAnsi="Arial" w:cs="Arial"/>
                <w:sz w:val="18"/>
                <w:szCs w:val="18"/>
              </w:rPr>
            </w:pPr>
            <w:r>
              <w:rPr>
                <w:rFonts w:ascii="Arial" w:hAnsi="Arial" w:cs="Arial"/>
                <w:sz w:val="18"/>
                <w:szCs w:val="18"/>
              </w:rPr>
              <w:t>9</w:t>
            </w:r>
          </w:p>
        </w:tc>
        <w:tc>
          <w:tcPr>
            <w:tcW w:w="4983" w:type="dxa"/>
            <w:tcBorders>
              <w:top w:val="outset" w:sz="6" w:space="0" w:color="000000"/>
              <w:left w:val="outset" w:sz="6" w:space="0" w:color="000000"/>
              <w:bottom w:val="outset" w:sz="6" w:space="0" w:color="000000"/>
              <w:right w:val="outset" w:sz="6" w:space="0" w:color="000000"/>
            </w:tcBorders>
          </w:tcPr>
          <w:p w14:paraId="23C8BA6B"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Indicar e manter durante a execução do contrato os prepostos previstos no edital/contrato;</w:t>
            </w:r>
          </w:p>
        </w:tc>
        <w:tc>
          <w:tcPr>
            <w:tcW w:w="1567" w:type="dxa"/>
            <w:tcBorders>
              <w:top w:val="outset" w:sz="6" w:space="0" w:color="000000"/>
              <w:left w:val="outset" w:sz="6" w:space="0" w:color="000000"/>
              <w:bottom w:val="outset" w:sz="6" w:space="0" w:color="000000"/>
            </w:tcBorders>
            <w:vAlign w:val="center"/>
          </w:tcPr>
          <w:p w14:paraId="66A4662C"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01</w:t>
            </w:r>
          </w:p>
        </w:tc>
      </w:tr>
      <w:tr w:rsidR="00B47D46" w:rsidRPr="00754B56" w14:paraId="5586F5A5" w14:textId="77777777" w:rsidTr="00942A42">
        <w:trPr>
          <w:tblCellSpacing w:w="0" w:type="dxa"/>
        </w:trPr>
        <w:tc>
          <w:tcPr>
            <w:tcW w:w="2239" w:type="dxa"/>
            <w:tcBorders>
              <w:top w:val="outset" w:sz="6" w:space="0" w:color="000000"/>
              <w:bottom w:val="outset" w:sz="6" w:space="0" w:color="000000"/>
              <w:right w:val="outset" w:sz="6" w:space="0" w:color="000000"/>
            </w:tcBorders>
            <w:vAlign w:val="center"/>
          </w:tcPr>
          <w:p w14:paraId="678C4EFB" w14:textId="77777777" w:rsidR="00B47D46" w:rsidRPr="00754B56" w:rsidRDefault="00B47D46" w:rsidP="00942A42">
            <w:pPr>
              <w:shd w:val="clear" w:color="auto" w:fill="FFFFFF"/>
              <w:spacing w:before="120" w:after="120"/>
              <w:ind w:right="-30"/>
              <w:jc w:val="center"/>
              <w:rPr>
                <w:rFonts w:ascii="Arial" w:hAnsi="Arial" w:cs="Arial"/>
                <w:sz w:val="18"/>
                <w:szCs w:val="18"/>
              </w:rPr>
            </w:pPr>
            <w:r>
              <w:rPr>
                <w:rFonts w:ascii="Arial" w:hAnsi="Arial" w:cs="Arial"/>
                <w:sz w:val="18"/>
                <w:szCs w:val="18"/>
              </w:rPr>
              <w:lastRenderedPageBreak/>
              <w:t>10</w:t>
            </w:r>
          </w:p>
        </w:tc>
        <w:tc>
          <w:tcPr>
            <w:tcW w:w="4983" w:type="dxa"/>
            <w:tcBorders>
              <w:top w:val="outset" w:sz="6" w:space="0" w:color="000000"/>
              <w:left w:val="outset" w:sz="6" w:space="0" w:color="000000"/>
              <w:bottom w:val="outset" w:sz="6" w:space="0" w:color="000000"/>
              <w:right w:val="outset" w:sz="6" w:space="0" w:color="000000"/>
            </w:tcBorders>
          </w:tcPr>
          <w:p w14:paraId="0CBEEBD2"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Disponibilizar sistema via Web à Contratante no prazo determinado neste termo de referência</w:t>
            </w:r>
          </w:p>
        </w:tc>
        <w:tc>
          <w:tcPr>
            <w:tcW w:w="1567" w:type="dxa"/>
            <w:tcBorders>
              <w:top w:val="outset" w:sz="6" w:space="0" w:color="000000"/>
              <w:left w:val="outset" w:sz="6" w:space="0" w:color="000000"/>
              <w:bottom w:val="outset" w:sz="6" w:space="0" w:color="000000"/>
            </w:tcBorders>
            <w:vAlign w:val="center"/>
          </w:tcPr>
          <w:p w14:paraId="13699BB4" w14:textId="77777777" w:rsidR="00B47D46" w:rsidRPr="00754B56" w:rsidRDefault="00B47D46" w:rsidP="00942A42">
            <w:pPr>
              <w:shd w:val="clear" w:color="auto" w:fill="FFFFFF"/>
              <w:spacing w:before="120" w:after="120"/>
              <w:ind w:right="-30"/>
              <w:jc w:val="center"/>
              <w:rPr>
                <w:rFonts w:ascii="Arial" w:hAnsi="Arial" w:cs="Arial"/>
                <w:sz w:val="18"/>
                <w:szCs w:val="18"/>
              </w:rPr>
            </w:pPr>
            <w:r w:rsidRPr="00754B56">
              <w:rPr>
                <w:rFonts w:ascii="Arial" w:hAnsi="Arial" w:cs="Arial"/>
                <w:sz w:val="18"/>
                <w:szCs w:val="18"/>
              </w:rPr>
              <w:t>05</w:t>
            </w:r>
          </w:p>
        </w:tc>
      </w:tr>
    </w:tbl>
    <w:p w14:paraId="358AB00E" w14:textId="77777777" w:rsidR="00B47D46" w:rsidRPr="006D3199"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Também ficam sujeitas às penalidades do art. 87, III e IV da Lei nº 8.666, de 1993, as empresas ou profissionais que:</w:t>
      </w:r>
    </w:p>
    <w:p w14:paraId="2490DF41" w14:textId="77777777" w:rsidR="00B47D46" w:rsidRPr="006D3199" w:rsidRDefault="00B47D46" w:rsidP="00B47D46">
      <w:pPr>
        <w:numPr>
          <w:ilvl w:val="2"/>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tenham sofrido condenação definitiva por praticar, por meio dolosos, fraude fiscal no recolhimento de quaisquer tributos;</w:t>
      </w:r>
    </w:p>
    <w:p w14:paraId="64D1961B" w14:textId="77777777" w:rsidR="00B47D46" w:rsidRPr="006D3199" w:rsidRDefault="00B47D46" w:rsidP="00B47D46">
      <w:pPr>
        <w:numPr>
          <w:ilvl w:val="2"/>
          <w:numId w:val="38"/>
        </w:numPr>
        <w:shd w:val="clear" w:color="auto" w:fill="FFFFFF"/>
        <w:spacing w:before="120" w:after="120" w:line="276" w:lineRule="auto"/>
        <w:ind w:right="-30"/>
        <w:jc w:val="both"/>
        <w:rPr>
          <w:rFonts w:ascii="Arial" w:hAnsi="Arial" w:cs="Arial"/>
        </w:rPr>
      </w:pPr>
      <w:r w:rsidRPr="006D3199">
        <w:rPr>
          <w:rFonts w:ascii="Arial" w:hAnsi="Arial" w:cs="Arial"/>
        </w:rPr>
        <w:t>tenham praticado atos ilícitos visando a frustrar os objetivos da licitação;</w:t>
      </w:r>
    </w:p>
    <w:p w14:paraId="57786D50" w14:textId="77777777" w:rsidR="00B47D46" w:rsidRPr="006D3199" w:rsidRDefault="00B47D46" w:rsidP="00B47D46">
      <w:pPr>
        <w:numPr>
          <w:ilvl w:val="2"/>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 xml:space="preserve">demonstrem não possuir idoneidade para contratar com a Administração em virtude de atos ilícitos praticados. </w:t>
      </w:r>
    </w:p>
    <w:p w14:paraId="4206784B" w14:textId="77777777" w:rsidR="00B47D46" w:rsidRPr="006D3199"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0D41B41C" w14:textId="77777777" w:rsidR="00B47D46" w:rsidRPr="006D3199"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2CA74800" w14:textId="77777777" w:rsidR="00B47D46" w:rsidRPr="006D3199" w:rsidRDefault="00B47D46" w:rsidP="00B47D46">
      <w:pPr>
        <w:numPr>
          <w:ilvl w:val="2"/>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Caso a Contratante determine, a multa deverá ser recolhida no prazo máximo de 15 (quinze) dias, a contar da data do recebimento da comunicação enviada pela autoridade competente.</w:t>
      </w:r>
    </w:p>
    <w:p w14:paraId="2881F9D3" w14:textId="77777777" w:rsidR="00B47D46" w:rsidRPr="006D3199"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14:paraId="1D59D49E" w14:textId="77777777" w:rsidR="00B47D46" w:rsidRPr="006D3199" w:rsidRDefault="00B47D46" w:rsidP="00B47D46">
      <w:pPr>
        <w:pStyle w:val="Nivel2"/>
        <w:numPr>
          <w:ilvl w:val="1"/>
          <w:numId w:val="38"/>
        </w:numPr>
        <w:shd w:val="clear" w:color="auto" w:fill="FFFFFF"/>
        <w:ind w:left="0" w:firstLine="0"/>
        <w:rPr>
          <w:rFonts w:ascii="Arial" w:hAnsi="Arial" w:cs="Arial"/>
          <w:sz w:val="22"/>
          <w:szCs w:val="22"/>
        </w:rPr>
      </w:pPr>
      <w:r w:rsidRPr="006D3199">
        <w:rPr>
          <w:rFonts w:ascii="Arial" w:hAnsi="Arial" w:cs="Arial"/>
          <w:sz w:val="22"/>
          <w:szCs w:val="22"/>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A3E7762" w14:textId="77777777" w:rsidR="00B47D46" w:rsidRPr="006D3199" w:rsidRDefault="00B47D46" w:rsidP="00B47D46">
      <w:pPr>
        <w:pStyle w:val="Nivel2"/>
        <w:numPr>
          <w:ilvl w:val="1"/>
          <w:numId w:val="38"/>
        </w:numPr>
        <w:shd w:val="clear" w:color="auto" w:fill="FFFFFF"/>
        <w:ind w:left="0" w:firstLine="0"/>
        <w:rPr>
          <w:rFonts w:ascii="Arial" w:hAnsi="Arial" w:cs="Arial"/>
          <w:sz w:val="22"/>
          <w:szCs w:val="22"/>
        </w:rPr>
      </w:pPr>
      <w:r w:rsidRPr="006D3199">
        <w:rPr>
          <w:rFonts w:ascii="Arial" w:hAnsi="Arial" w:cs="Arial"/>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976B71A" w14:textId="77777777" w:rsidR="00B47D46" w:rsidRPr="006D3199" w:rsidRDefault="00B47D46" w:rsidP="00B47D46">
      <w:pPr>
        <w:pStyle w:val="Nivel2"/>
        <w:numPr>
          <w:ilvl w:val="1"/>
          <w:numId w:val="38"/>
        </w:numPr>
        <w:shd w:val="clear" w:color="auto" w:fill="FFFFFF"/>
        <w:ind w:left="0" w:firstLine="0"/>
        <w:rPr>
          <w:rFonts w:ascii="Arial" w:hAnsi="Arial" w:cs="Arial"/>
          <w:sz w:val="22"/>
          <w:szCs w:val="22"/>
        </w:rPr>
      </w:pPr>
      <w:r w:rsidRPr="006D3199">
        <w:rPr>
          <w:rFonts w:ascii="Arial" w:hAnsi="Arial" w:cs="Arial"/>
          <w:sz w:val="22"/>
          <w:szCs w:val="22"/>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0A5B4BBF" w14:textId="77777777" w:rsidR="00B47D46" w:rsidRPr="006D3199" w:rsidRDefault="00B47D46" w:rsidP="00B47D46">
      <w:pPr>
        <w:numPr>
          <w:ilvl w:val="1"/>
          <w:numId w:val="38"/>
        </w:numPr>
        <w:shd w:val="clear" w:color="auto" w:fill="FFFFFF"/>
        <w:spacing w:before="120" w:after="120" w:line="276" w:lineRule="auto"/>
        <w:ind w:right="-30"/>
        <w:jc w:val="both"/>
        <w:rPr>
          <w:rFonts w:ascii="Arial" w:hAnsi="Arial" w:cs="Arial"/>
        </w:rPr>
      </w:pPr>
      <w:r w:rsidRPr="006D3199">
        <w:rPr>
          <w:rFonts w:ascii="Arial" w:hAnsi="Arial" w:cs="Arial"/>
        </w:rPr>
        <w:t>As penalidades serão obrigatoriamente registradas no SICAF.</w:t>
      </w:r>
    </w:p>
    <w:p w14:paraId="6B75960E" w14:textId="77777777" w:rsidR="00B47D46" w:rsidRPr="006D3199" w:rsidRDefault="00B47D46" w:rsidP="00B47D46">
      <w:pPr>
        <w:pStyle w:val="PargrafodaLista"/>
        <w:numPr>
          <w:ilvl w:val="0"/>
          <w:numId w:val="38"/>
        </w:numPr>
        <w:shd w:val="clear" w:color="auto" w:fill="FFFFFF"/>
        <w:spacing w:before="120" w:after="120" w:line="276" w:lineRule="auto"/>
        <w:ind w:right="-30"/>
        <w:jc w:val="both"/>
        <w:rPr>
          <w:rFonts w:ascii="Arial" w:hAnsi="Arial" w:cs="Arial"/>
          <w:b/>
          <w:bCs/>
        </w:rPr>
      </w:pPr>
      <w:r w:rsidRPr="006D3199">
        <w:rPr>
          <w:rFonts w:ascii="Arial" w:hAnsi="Arial" w:cs="Arial"/>
          <w:b/>
          <w:bCs/>
        </w:rPr>
        <w:t>CRITÉRIOS DE SELEÇÃO DO FORNECEDOR</w:t>
      </w:r>
    </w:p>
    <w:p w14:paraId="190A95B8" w14:textId="77777777" w:rsidR="00B47D46" w:rsidRPr="006D3199"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As exigências de habilitação jurídica e de regularidade fiscal e trabalhista são as usuais para a generalidade dos objetos, conforme disciplinado no edital.</w:t>
      </w:r>
    </w:p>
    <w:p w14:paraId="461E666C" w14:textId="77777777" w:rsidR="00B47D46" w:rsidRPr="006D3199"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6D3199">
        <w:rPr>
          <w:rFonts w:ascii="Arial" w:hAnsi="Arial" w:cs="Arial"/>
        </w:rPr>
        <w:t>Os critérios de qualificação econômica a serem atendidos pelo fornecedor estão previstos no edital.</w:t>
      </w:r>
    </w:p>
    <w:p w14:paraId="174C0804" w14:textId="77777777" w:rsidR="00B47D46" w:rsidRPr="009B4AC5"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sidRPr="009B4AC5">
        <w:rPr>
          <w:rFonts w:ascii="Arial" w:hAnsi="Arial" w:cs="Arial"/>
        </w:rPr>
        <w:t>Os critérios de qualificação técnica a serem atendidos pelo fornecedor serão os descritos no item 5 deste termo de referência o qual será parte integrante do edital.</w:t>
      </w:r>
    </w:p>
    <w:p w14:paraId="5ADC3F91" w14:textId="77777777" w:rsidR="00B47D46" w:rsidRPr="006D3199" w:rsidRDefault="00B47D46" w:rsidP="00B47D46">
      <w:pPr>
        <w:numPr>
          <w:ilvl w:val="1"/>
          <w:numId w:val="38"/>
        </w:numPr>
        <w:shd w:val="clear" w:color="auto" w:fill="FFFFFF"/>
        <w:spacing w:before="120" w:after="120" w:line="276" w:lineRule="auto"/>
        <w:ind w:right="-30"/>
        <w:jc w:val="both"/>
        <w:rPr>
          <w:rFonts w:ascii="Arial" w:hAnsi="Arial" w:cs="Arial"/>
        </w:rPr>
      </w:pPr>
      <w:r w:rsidRPr="006D3199">
        <w:rPr>
          <w:rFonts w:ascii="Arial" w:hAnsi="Arial" w:cs="Arial"/>
        </w:rPr>
        <w:t>Os critérios de aceitabilidade de preços serão:</w:t>
      </w:r>
    </w:p>
    <w:p w14:paraId="4E7F8DC5" w14:textId="77777777" w:rsidR="00B47D46" w:rsidRPr="009B4AC5" w:rsidRDefault="00B47D46" w:rsidP="00B47D46">
      <w:pPr>
        <w:numPr>
          <w:ilvl w:val="2"/>
          <w:numId w:val="38"/>
        </w:numPr>
        <w:shd w:val="clear" w:color="auto" w:fill="FFFFFF"/>
        <w:spacing w:before="120" w:after="120" w:line="276" w:lineRule="auto"/>
        <w:ind w:right="-30"/>
        <w:jc w:val="both"/>
        <w:rPr>
          <w:rFonts w:ascii="Arial" w:hAnsi="Arial" w:cs="Arial"/>
        </w:rPr>
      </w:pPr>
      <w:r w:rsidRPr="009B4AC5">
        <w:rPr>
          <w:rFonts w:ascii="Arial" w:hAnsi="Arial" w:cs="Arial"/>
        </w:rPr>
        <w:t>Valor Global: A ser obtido após consulta de preço do mercado.</w:t>
      </w:r>
    </w:p>
    <w:p w14:paraId="0E6E8E38" w14:textId="77777777" w:rsidR="00B47D46" w:rsidRPr="006D3199" w:rsidRDefault="00B47D46" w:rsidP="00B47D46">
      <w:pPr>
        <w:numPr>
          <w:ilvl w:val="2"/>
          <w:numId w:val="38"/>
        </w:numPr>
        <w:shd w:val="clear" w:color="auto" w:fill="FFFFFF"/>
        <w:spacing w:before="120" w:after="120" w:line="276" w:lineRule="auto"/>
        <w:ind w:right="-30"/>
        <w:jc w:val="both"/>
        <w:rPr>
          <w:rFonts w:ascii="Arial" w:hAnsi="Arial" w:cs="Arial"/>
        </w:rPr>
      </w:pPr>
      <w:r w:rsidRPr="006D3199">
        <w:rPr>
          <w:rFonts w:ascii="Arial" w:hAnsi="Arial" w:cs="Arial"/>
        </w:rPr>
        <w:t>Valores unitários: conforme planilha de composição de preços anexa ao edital.</w:t>
      </w:r>
    </w:p>
    <w:p w14:paraId="4252B10B" w14:textId="77777777" w:rsidR="00B47D46" w:rsidRPr="006D3199" w:rsidRDefault="00B47D46" w:rsidP="00B47D46">
      <w:pPr>
        <w:numPr>
          <w:ilvl w:val="1"/>
          <w:numId w:val="38"/>
        </w:numPr>
        <w:shd w:val="clear" w:color="auto" w:fill="FFFFFF"/>
        <w:spacing w:before="120" w:after="120" w:line="276" w:lineRule="auto"/>
        <w:ind w:right="-30"/>
        <w:jc w:val="both"/>
        <w:rPr>
          <w:rFonts w:ascii="Arial" w:hAnsi="Arial" w:cs="Arial"/>
        </w:rPr>
      </w:pPr>
      <w:r w:rsidRPr="006D3199">
        <w:rPr>
          <w:rFonts w:ascii="Arial" w:hAnsi="Arial" w:cs="Arial"/>
        </w:rPr>
        <w:t>O critério de julgamento da proposta é o m</w:t>
      </w:r>
      <w:r>
        <w:rPr>
          <w:rFonts w:ascii="Arial" w:hAnsi="Arial" w:cs="Arial"/>
        </w:rPr>
        <w:t>aior</w:t>
      </w:r>
      <w:r w:rsidRPr="006D3199">
        <w:rPr>
          <w:rFonts w:ascii="Arial" w:hAnsi="Arial" w:cs="Arial"/>
        </w:rPr>
        <w:t xml:space="preserve"> </w:t>
      </w:r>
      <w:r>
        <w:rPr>
          <w:rFonts w:ascii="Arial" w:hAnsi="Arial" w:cs="Arial"/>
        </w:rPr>
        <w:t>percentual de desconto do grupo</w:t>
      </w:r>
      <w:r w:rsidRPr="006D3199">
        <w:rPr>
          <w:rFonts w:ascii="Arial" w:hAnsi="Arial" w:cs="Arial"/>
        </w:rPr>
        <w:t>.</w:t>
      </w:r>
    </w:p>
    <w:p w14:paraId="795EBD66" w14:textId="77777777" w:rsidR="00B47D46" w:rsidRPr="006D3199" w:rsidRDefault="00B47D46" w:rsidP="00B47D46">
      <w:pPr>
        <w:numPr>
          <w:ilvl w:val="1"/>
          <w:numId w:val="38"/>
        </w:numPr>
        <w:shd w:val="clear" w:color="auto" w:fill="FFFFFF"/>
        <w:spacing w:before="120" w:after="120" w:line="276" w:lineRule="auto"/>
        <w:ind w:right="-30"/>
        <w:jc w:val="both"/>
        <w:rPr>
          <w:rFonts w:ascii="Arial" w:hAnsi="Arial" w:cs="Arial"/>
        </w:rPr>
      </w:pPr>
      <w:r w:rsidRPr="006D3199">
        <w:rPr>
          <w:rFonts w:ascii="Arial" w:hAnsi="Arial" w:cs="Arial"/>
        </w:rPr>
        <w:t>As regras de desempate entre propostas são as discriminadas no edital.</w:t>
      </w:r>
    </w:p>
    <w:p w14:paraId="4294DA0E" w14:textId="77777777" w:rsidR="00B47D46" w:rsidRPr="006D3199" w:rsidRDefault="00B47D46" w:rsidP="00B47D46">
      <w:pPr>
        <w:pStyle w:val="PargrafodaLista"/>
        <w:numPr>
          <w:ilvl w:val="0"/>
          <w:numId w:val="38"/>
        </w:numPr>
        <w:shd w:val="clear" w:color="auto" w:fill="FFFFFF"/>
        <w:spacing w:before="120" w:after="120" w:line="276" w:lineRule="auto"/>
        <w:ind w:right="-30"/>
        <w:jc w:val="both"/>
        <w:rPr>
          <w:rFonts w:ascii="Arial" w:hAnsi="Arial" w:cs="Arial"/>
          <w:b/>
          <w:bCs/>
        </w:rPr>
      </w:pPr>
      <w:r w:rsidRPr="006D3199">
        <w:rPr>
          <w:rFonts w:ascii="Arial" w:hAnsi="Arial" w:cs="Arial"/>
          <w:b/>
          <w:bCs/>
        </w:rPr>
        <w:t>ESTIMATIVA DE PREÇOS E PREÇOS REFERENCIAIS.</w:t>
      </w:r>
    </w:p>
    <w:p w14:paraId="637E296B" w14:textId="77777777" w:rsidR="00B47D46" w:rsidRPr="006D3199" w:rsidRDefault="00B47D46" w:rsidP="00B47D46">
      <w:pPr>
        <w:numPr>
          <w:ilvl w:val="1"/>
          <w:numId w:val="38"/>
        </w:numPr>
        <w:shd w:val="clear" w:color="auto" w:fill="FFFFFF"/>
        <w:spacing w:before="120" w:after="120" w:line="276" w:lineRule="auto"/>
        <w:ind w:right="-30"/>
        <w:jc w:val="both"/>
        <w:rPr>
          <w:rFonts w:ascii="Arial" w:hAnsi="Arial" w:cs="Arial"/>
        </w:rPr>
      </w:pPr>
      <w:r w:rsidRPr="006D3199">
        <w:rPr>
          <w:rFonts w:ascii="Arial" w:hAnsi="Arial" w:cs="Arial"/>
        </w:rPr>
        <w:t>O custo estimado da contratação é o previsto no valor global máximo.</w:t>
      </w:r>
    </w:p>
    <w:p w14:paraId="7A07E202" w14:textId="77777777" w:rsidR="00B47D46" w:rsidRPr="009B4AC5" w:rsidRDefault="00B47D46" w:rsidP="00B47D46">
      <w:pPr>
        <w:numPr>
          <w:ilvl w:val="1"/>
          <w:numId w:val="38"/>
        </w:numPr>
        <w:shd w:val="clear" w:color="auto" w:fill="FFFFFF"/>
        <w:spacing w:before="120" w:after="120" w:line="276" w:lineRule="auto"/>
        <w:ind w:left="0" w:right="-30" w:firstLine="0"/>
        <w:jc w:val="both"/>
        <w:rPr>
          <w:rFonts w:ascii="Arial" w:hAnsi="Arial" w:cs="Arial"/>
        </w:rPr>
      </w:pPr>
      <w:r>
        <w:rPr>
          <w:rFonts w:ascii="Arial" w:hAnsi="Arial" w:cs="Arial"/>
        </w:rPr>
        <w:t xml:space="preserve">O valor do litro dos combustíveis </w:t>
      </w:r>
      <w:r w:rsidRPr="009B4AC5">
        <w:rPr>
          <w:rFonts w:ascii="Arial" w:hAnsi="Arial" w:cs="Arial"/>
        </w:rPr>
        <w:t xml:space="preserve">foi obtido a partir dos valores dos combustíveis apresentados pela Agência Nacional de Petróleo – ANP (tabela de janeiro/2019), e consulta de preço pela internet e postos de gasolina para o </w:t>
      </w:r>
      <w:proofErr w:type="spellStart"/>
      <w:r w:rsidRPr="009B4AC5">
        <w:rPr>
          <w:rFonts w:ascii="Arial" w:hAnsi="Arial" w:cs="Arial"/>
        </w:rPr>
        <w:t>Arla</w:t>
      </w:r>
      <w:proofErr w:type="spellEnd"/>
      <w:r w:rsidRPr="009B4AC5">
        <w:rPr>
          <w:rFonts w:ascii="Arial" w:hAnsi="Arial" w:cs="Arial"/>
        </w:rPr>
        <w:t xml:space="preserve"> 32.</w:t>
      </w:r>
    </w:p>
    <w:p w14:paraId="1B765566" w14:textId="77777777" w:rsidR="00B47D46" w:rsidRDefault="00B47D46" w:rsidP="00B47D46">
      <w:pPr>
        <w:pStyle w:val="PargrafodaLista"/>
        <w:numPr>
          <w:ilvl w:val="0"/>
          <w:numId w:val="38"/>
        </w:numPr>
        <w:shd w:val="clear" w:color="auto" w:fill="FFFFFF"/>
        <w:spacing w:before="120" w:after="120" w:line="276" w:lineRule="auto"/>
        <w:ind w:right="-30"/>
        <w:jc w:val="both"/>
        <w:rPr>
          <w:rFonts w:ascii="Arial" w:hAnsi="Arial" w:cs="Arial"/>
          <w:b/>
          <w:bCs/>
        </w:rPr>
      </w:pPr>
      <w:r w:rsidRPr="006D3199">
        <w:rPr>
          <w:rFonts w:ascii="Arial" w:hAnsi="Arial" w:cs="Arial"/>
          <w:b/>
          <w:bCs/>
        </w:rPr>
        <w:t>DOS RECURSOS ORÇAMENTÁRIOS.</w:t>
      </w:r>
    </w:p>
    <w:p w14:paraId="25B6E879" w14:textId="77777777" w:rsidR="00B47D46" w:rsidRPr="00D543EE" w:rsidRDefault="00B47D46" w:rsidP="00B47D46">
      <w:pPr>
        <w:pStyle w:val="PargrafodaLista"/>
        <w:numPr>
          <w:ilvl w:val="1"/>
          <w:numId w:val="38"/>
        </w:numPr>
        <w:shd w:val="clear" w:color="auto" w:fill="FFFFFF"/>
        <w:spacing w:before="120" w:after="120" w:line="276" w:lineRule="auto"/>
        <w:ind w:right="-30"/>
        <w:jc w:val="both"/>
        <w:rPr>
          <w:rFonts w:ascii="Arial" w:hAnsi="Arial" w:cs="Arial"/>
          <w:bCs/>
        </w:rPr>
      </w:pPr>
      <w:r w:rsidRPr="00D543EE">
        <w:rPr>
          <w:rFonts w:ascii="Arial" w:hAnsi="Arial" w:cs="Arial"/>
          <w:bCs/>
        </w:rPr>
        <w:t>Projeto nº 003.7674.054.16373</w:t>
      </w:r>
    </w:p>
    <w:p w14:paraId="75012932" w14:textId="77777777" w:rsidR="00B47D46" w:rsidRDefault="00B47D46" w:rsidP="00B47D46">
      <w:pPr>
        <w:pStyle w:val="PargrafodaLista"/>
        <w:numPr>
          <w:ilvl w:val="1"/>
          <w:numId w:val="38"/>
        </w:numPr>
        <w:shd w:val="clear" w:color="auto" w:fill="FFFFFF"/>
        <w:spacing w:before="120" w:after="120" w:line="276" w:lineRule="auto"/>
        <w:ind w:right="-30"/>
        <w:jc w:val="both"/>
        <w:rPr>
          <w:rFonts w:ascii="Arial" w:hAnsi="Arial" w:cs="Arial"/>
          <w:bCs/>
        </w:rPr>
      </w:pPr>
      <w:r w:rsidRPr="00D543EE">
        <w:rPr>
          <w:rFonts w:ascii="Arial" w:hAnsi="Arial" w:cs="Arial"/>
          <w:bCs/>
        </w:rPr>
        <w:t>Elemento de Despesa: 33.90.3</w:t>
      </w:r>
      <w:r>
        <w:rPr>
          <w:rFonts w:ascii="Arial" w:hAnsi="Arial" w:cs="Arial"/>
          <w:bCs/>
        </w:rPr>
        <w:t>9</w:t>
      </w:r>
    </w:p>
    <w:p w14:paraId="489648B1" w14:textId="77777777" w:rsidR="00B47D46" w:rsidRDefault="00B47D46" w:rsidP="00B47D46">
      <w:pPr>
        <w:pStyle w:val="PargrafodaLista"/>
        <w:shd w:val="clear" w:color="auto" w:fill="FFFFFF"/>
        <w:spacing w:before="120" w:after="120" w:line="276" w:lineRule="auto"/>
        <w:ind w:left="600" w:right="-30"/>
        <w:jc w:val="both"/>
        <w:rPr>
          <w:rFonts w:ascii="Arial" w:hAnsi="Arial" w:cs="Arial"/>
          <w:bCs/>
        </w:rPr>
      </w:pPr>
      <w:r w:rsidRPr="00D543EE">
        <w:rPr>
          <w:rFonts w:ascii="Arial" w:hAnsi="Arial" w:cs="Arial"/>
          <w:bCs/>
        </w:rPr>
        <w:t xml:space="preserve"> </w:t>
      </w:r>
    </w:p>
    <w:p w14:paraId="486F8CEF" w14:textId="77777777" w:rsidR="00B47D46" w:rsidRDefault="00B47D46" w:rsidP="00B47D46">
      <w:pPr>
        <w:pStyle w:val="PargrafodaLista"/>
        <w:numPr>
          <w:ilvl w:val="0"/>
          <w:numId w:val="38"/>
        </w:numPr>
        <w:shd w:val="clear" w:color="auto" w:fill="FFFFFF"/>
        <w:spacing w:before="120" w:after="120" w:line="276" w:lineRule="auto"/>
        <w:ind w:right="-30"/>
        <w:jc w:val="both"/>
        <w:rPr>
          <w:rFonts w:ascii="Arial" w:hAnsi="Arial" w:cs="Arial"/>
          <w:b/>
          <w:bCs/>
        </w:rPr>
      </w:pPr>
      <w:r w:rsidRPr="006D3199">
        <w:rPr>
          <w:rFonts w:ascii="Arial" w:hAnsi="Arial" w:cs="Arial"/>
          <w:b/>
          <w:bCs/>
        </w:rPr>
        <w:t xml:space="preserve">DOS </w:t>
      </w:r>
      <w:r>
        <w:rPr>
          <w:rFonts w:ascii="Arial" w:hAnsi="Arial" w:cs="Arial"/>
          <w:b/>
          <w:bCs/>
        </w:rPr>
        <w:t>ANEXOS DO TERMO DE REFERÊNCIA</w:t>
      </w:r>
      <w:r w:rsidRPr="006D3199">
        <w:rPr>
          <w:rFonts w:ascii="Arial" w:hAnsi="Arial" w:cs="Arial"/>
          <w:b/>
          <w:bCs/>
        </w:rPr>
        <w:t>.</w:t>
      </w:r>
    </w:p>
    <w:p w14:paraId="7A7E9678" w14:textId="77777777" w:rsidR="00B47D46" w:rsidRDefault="00B47D46" w:rsidP="00B47D46">
      <w:pPr>
        <w:numPr>
          <w:ilvl w:val="1"/>
          <w:numId w:val="46"/>
        </w:numPr>
        <w:shd w:val="clear" w:color="auto" w:fill="FFFFFF"/>
        <w:tabs>
          <w:tab w:val="left" w:pos="567"/>
          <w:tab w:val="left" w:pos="2798"/>
        </w:tabs>
        <w:spacing w:after="360"/>
        <w:jc w:val="both"/>
        <w:rPr>
          <w:rFonts w:ascii="Arial" w:hAnsi="Arial" w:cs="Arial"/>
          <w:b/>
          <w:color w:val="000000"/>
          <w:u w:val="single"/>
        </w:rPr>
      </w:pPr>
      <w:r>
        <w:rPr>
          <w:rFonts w:ascii="Arial" w:eastAsia="Times New Roman" w:hAnsi="Arial" w:cs="Arial"/>
          <w:b/>
        </w:rPr>
        <w:t xml:space="preserve">- </w:t>
      </w:r>
      <w:r w:rsidRPr="00922EF6">
        <w:rPr>
          <w:rFonts w:ascii="Arial" w:eastAsia="Times New Roman" w:hAnsi="Arial" w:cs="Arial"/>
          <w:b/>
        </w:rPr>
        <w:t xml:space="preserve">ANEXO 1 - </w:t>
      </w:r>
      <w:r w:rsidRPr="00922EF6">
        <w:rPr>
          <w:rFonts w:ascii="Arial" w:hAnsi="Arial" w:cs="Arial"/>
          <w:b/>
          <w:color w:val="000000"/>
          <w:u w:val="single"/>
        </w:rPr>
        <w:t xml:space="preserve">A contratada deverá possuir postos de abastecimento credenciados, sendo obrigatório nos estados e municípios listados </w:t>
      </w:r>
      <w:r>
        <w:rPr>
          <w:rFonts w:ascii="Arial" w:hAnsi="Arial" w:cs="Arial"/>
          <w:b/>
          <w:color w:val="000000"/>
          <w:u w:val="single"/>
        </w:rPr>
        <w:t>NO ANEXO.</w:t>
      </w:r>
    </w:p>
    <w:p w14:paraId="655F7E24" w14:textId="77777777" w:rsidR="00B47D46" w:rsidRDefault="00B47D46" w:rsidP="00B47D46">
      <w:pPr>
        <w:numPr>
          <w:ilvl w:val="1"/>
          <w:numId w:val="46"/>
        </w:numPr>
        <w:shd w:val="clear" w:color="auto" w:fill="FFFFFF"/>
        <w:tabs>
          <w:tab w:val="left" w:pos="567"/>
          <w:tab w:val="left" w:pos="2798"/>
        </w:tabs>
        <w:spacing w:after="360"/>
        <w:jc w:val="both"/>
        <w:rPr>
          <w:rFonts w:ascii="Arial" w:hAnsi="Arial" w:cs="Arial"/>
          <w:b/>
          <w:color w:val="000000"/>
          <w:u w:val="single"/>
        </w:rPr>
      </w:pPr>
      <w:r w:rsidRPr="00922EF6">
        <w:rPr>
          <w:rFonts w:ascii="Arial" w:hAnsi="Arial" w:cs="Arial"/>
          <w:b/>
          <w:color w:val="000000"/>
          <w:u w:val="single"/>
        </w:rPr>
        <w:lastRenderedPageBreak/>
        <w:t>- ANEXO 2</w:t>
      </w:r>
      <w:r>
        <w:rPr>
          <w:rFonts w:ascii="Arial" w:hAnsi="Arial" w:cs="Arial"/>
          <w:b/>
          <w:color w:val="000000"/>
          <w:u w:val="single"/>
        </w:rPr>
        <w:t xml:space="preserve"> - </w:t>
      </w:r>
      <w:r w:rsidRPr="00922EF6">
        <w:rPr>
          <w:rFonts w:ascii="Arial" w:hAnsi="Arial" w:cs="Arial"/>
          <w:b/>
          <w:color w:val="000000"/>
          <w:u w:val="single"/>
        </w:rPr>
        <w:t>Relação das Unidades da Fiocruz que terão acesso ao sistema de gerenciamento de combustível, disponibilizado via Web para a Fiscalização Técnica e Fiscalização Setorial.</w:t>
      </w:r>
    </w:p>
    <w:p w14:paraId="1B77115C" w14:textId="77777777" w:rsidR="00B47D46" w:rsidRDefault="00B47D46" w:rsidP="00B47D46">
      <w:pPr>
        <w:numPr>
          <w:ilvl w:val="1"/>
          <w:numId w:val="46"/>
        </w:numPr>
        <w:rPr>
          <w:rFonts w:ascii="Arial" w:hAnsi="Arial" w:cs="Arial"/>
          <w:b/>
          <w:bCs/>
          <w:u w:val="single"/>
        </w:rPr>
      </w:pPr>
      <w:r w:rsidRPr="00D63C39">
        <w:rPr>
          <w:rFonts w:ascii="Arial" w:hAnsi="Arial" w:cs="Arial"/>
          <w:b/>
          <w:bCs/>
        </w:rPr>
        <w:t>ANEXO 3</w:t>
      </w:r>
      <w:r>
        <w:rPr>
          <w:rFonts w:ascii="Arial" w:hAnsi="Arial" w:cs="Arial"/>
          <w:b/>
          <w:bCs/>
        </w:rPr>
        <w:t xml:space="preserve"> - </w:t>
      </w:r>
      <w:r w:rsidRPr="00BA29BC">
        <w:rPr>
          <w:rFonts w:ascii="Arial" w:hAnsi="Arial" w:cs="Arial"/>
          <w:b/>
          <w:bCs/>
          <w:u w:val="single"/>
        </w:rPr>
        <w:t xml:space="preserve">INSTRUMENTO DE MEDIÇÃO DE RESULTADO </w:t>
      </w:r>
      <w:r>
        <w:rPr>
          <w:rFonts w:ascii="Arial" w:hAnsi="Arial" w:cs="Arial"/>
          <w:b/>
          <w:bCs/>
          <w:u w:val="single"/>
        </w:rPr>
        <w:t>–</w:t>
      </w:r>
      <w:r w:rsidRPr="00BA29BC">
        <w:rPr>
          <w:rFonts w:ascii="Arial" w:hAnsi="Arial" w:cs="Arial"/>
          <w:b/>
          <w:bCs/>
          <w:u w:val="single"/>
        </w:rPr>
        <w:t xml:space="preserve"> IMR</w:t>
      </w:r>
    </w:p>
    <w:p w14:paraId="41E1A793" w14:textId="77777777" w:rsidR="00B47D46" w:rsidRDefault="00B47D46" w:rsidP="00B47D46">
      <w:pPr>
        <w:ind w:left="420"/>
        <w:rPr>
          <w:rFonts w:ascii="Arial" w:hAnsi="Arial" w:cs="Arial"/>
          <w:b/>
          <w:bCs/>
          <w:u w:val="single"/>
        </w:rPr>
      </w:pPr>
    </w:p>
    <w:p w14:paraId="08E6923D" w14:textId="77777777" w:rsidR="00B47D46" w:rsidRPr="00922EF6" w:rsidRDefault="00B47D46" w:rsidP="00B47D46">
      <w:pPr>
        <w:numPr>
          <w:ilvl w:val="1"/>
          <w:numId w:val="47"/>
        </w:numPr>
        <w:rPr>
          <w:rFonts w:ascii="Arial" w:hAnsi="Arial" w:cs="Arial"/>
          <w:b/>
          <w:bCs/>
          <w:u w:val="single"/>
        </w:rPr>
      </w:pPr>
      <w:r w:rsidRPr="00922EF6">
        <w:rPr>
          <w:rFonts w:ascii="Arial" w:hAnsi="Arial" w:cs="Arial"/>
          <w:b/>
          <w:bCs/>
        </w:rPr>
        <w:t xml:space="preserve">ANEXO 4 - </w:t>
      </w:r>
      <w:r w:rsidRPr="00922EF6">
        <w:rPr>
          <w:rFonts w:ascii="Arial" w:hAnsi="Arial" w:cs="Arial"/>
          <w:b/>
          <w:bCs/>
          <w:u w:val="single"/>
        </w:rPr>
        <w:t xml:space="preserve">ESTUDO PRELIMINAR DA CONTRATAÇÃO, CONFORME ESTABELECIDO PELA INSTRUÇÃO NORMATIVA Nº 05/2017. </w:t>
      </w:r>
    </w:p>
    <w:p w14:paraId="1084EDDA" w14:textId="77777777" w:rsidR="00B47D46" w:rsidRPr="00922EF6" w:rsidRDefault="00B47D46" w:rsidP="00B47D46">
      <w:pPr>
        <w:ind w:left="420"/>
        <w:rPr>
          <w:rFonts w:ascii="Arial" w:hAnsi="Arial" w:cs="Arial"/>
          <w:b/>
          <w:bCs/>
        </w:rPr>
      </w:pPr>
    </w:p>
    <w:p w14:paraId="56A586CE" w14:textId="77777777" w:rsidR="00B47D46" w:rsidRDefault="00B47D46" w:rsidP="00B47D46">
      <w:pPr>
        <w:pStyle w:val="PargrafodaLista"/>
        <w:shd w:val="clear" w:color="auto" w:fill="FFFFFF"/>
        <w:spacing w:before="120" w:after="120" w:line="276" w:lineRule="auto"/>
        <w:ind w:left="600" w:right="-30"/>
        <w:jc w:val="both"/>
        <w:rPr>
          <w:rFonts w:ascii="Arial" w:hAnsi="Arial" w:cs="Arial"/>
          <w:b/>
          <w:bCs/>
        </w:rPr>
      </w:pPr>
    </w:p>
    <w:p w14:paraId="27317909" w14:textId="77777777" w:rsidR="00B47D46" w:rsidRDefault="00B47D46" w:rsidP="00B47D46">
      <w:pPr>
        <w:shd w:val="clear" w:color="auto" w:fill="FFFFFF"/>
        <w:spacing w:after="360"/>
        <w:ind w:left="360"/>
        <w:jc w:val="right"/>
        <w:rPr>
          <w:rFonts w:ascii="Arial" w:hAnsi="Arial" w:cs="Arial"/>
        </w:rPr>
      </w:pPr>
      <w:r w:rsidRPr="006D3199">
        <w:rPr>
          <w:rFonts w:ascii="Arial" w:hAnsi="Arial" w:cs="Arial"/>
        </w:rPr>
        <w:t xml:space="preserve">Rio de Janeiro, </w:t>
      </w:r>
      <w:r>
        <w:rPr>
          <w:rFonts w:ascii="Arial" w:hAnsi="Arial" w:cs="Arial"/>
        </w:rPr>
        <w:t>04</w:t>
      </w:r>
      <w:r w:rsidRPr="006D3199">
        <w:rPr>
          <w:rFonts w:ascii="Arial" w:hAnsi="Arial" w:cs="Arial"/>
        </w:rPr>
        <w:t xml:space="preserve"> de </w:t>
      </w:r>
      <w:r>
        <w:rPr>
          <w:rFonts w:ascii="Arial" w:hAnsi="Arial" w:cs="Arial"/>
        </w:rPr>
        <w:t>abril</w:t>
      </w:r>
      <w:r w:rsidRPr="006D3199">
        <w:rPr>
          <w:rFonts w:ascii="Arial" w:hAnsi="Arial" w:cs="Arial"/>
        </w:rPr>
        <w:t xml:space="preserve"> de 2019. </w:t>
      </w:r>
    </w:p>
    <w:p w14:paraId="2FFD0CD6" w14:textId="77777777" w:rsidR="00B47D46" w:rsidRPr="006D3199" w:rsidRDefault="00B47D46" w:rsidP="00B47D46">
      <w:pPr>
        <w:shd w:val="clear" w:color="auto" w:fill="FFFFFF"/>
        <w:jc w:val="center"/>
        <w:rPr>
          <w:rFonts w:ascii="Arial" w:eastAsia="Arial Unicode MS" w:hAnsi="Arial" w:cs="Arial"/>
        </w:rPr>
      </w:pPr>
      <w:r w:rsidRPr="006D3199">
        <w:rPr>
          <w:rFonts w:ascii="Arial" w:eastAsia="Arial Unicode MS" w:hAnsi="Arial" w:cs="Arial"/>
        </w:rPr>
        <w:t>____________________________________</w:t>
      </w:r>
    </w:p>
    <w:p w14:paraId="19E23AEC" w14:textId="77777777" w:rsidR="00B47D46" w:rsidRPr="006D3199" w:rsidRDefault="00B47D46" w:rsidP="00B47D46">
      <w:pPr>
        <w:shd w:val="clear" w:color="auto" w:fill="FFFFFF"/>
        <w:jc w:val="center"/>
        <w:rPr>
          <w:rFonts w:ascii="Arial" w:eastAsia="Arial Unicode MS" w:hAnsi="Arial" w:cs="Arial"/>
        </w:rPr>
      </w:pPr>
      <w:r>
        <w:rPr>
          <w:rFonts w:ascii="Arial" w:eastAsia="Arial Unicode MS" w:hAnsi="Arial" w:cs="Arial"/>
        </w:rPr>
        <w:t>João Batista Figueiredo</w:t>
      </w:r>
    </w:p>
    <w:p w14:paraId="16FB26A9" w14:textId="77777777" w:rsidR="00B47D46" w:rsidRDefault="00B47D46" w:rsidP="00B47D46">
      <w:pPr>
        <w:shd w:val="clear" w:color="auto" w:fill="FFFFFF"/>
        <w:jc w:val="center"/>
        <w:rPr>
          <w:rFonts w:ascii="Arial" w:eastAsia="Arial Unicode MS" w:hAnsi="Arial" w:cs="Arial"/>
        </w:rPr>
      </w:pPr>
      <w:r>
        <w:rPr>
          <w:rFonts w:ascii="Arial" w:eastAsia="Arial Unicode MS" w:hAnsi="Arial" w:cs="Arial"/>
        </w:rPr>
        <w:t>Departamento de Serviços Gerais</w:t>
      </w:r>
    </w:p>
    <w:p w14:paraId="3C06DA57" w14:textId="77777777" w:rsidR="00B47D46" w:rsidRDefault="00B47D46" w:rsidP="00B47D46">
      <w:pPr>
        <w:shd w:val="clear" w:color="auto" w:fill="FFFFFF"/>
        <w:jc w:val="center"/>
        <w:rPr>
          <w:rFonts w:ascii="Arial" w:eastAsia="Arial Unicode MS" w:hAnsi="Arial" w:cs="Arial"/>
        </w:rPr>
      </w:pPr>
      <w:r w:rsidRPr="006D3199">
        <w:rPr>
          <w:rFonts w:ascii="Arial" w:eastAsia="Arial Unicode MS" w:hAnsi="Arial" w:cs="Arial"/>
        </w:rPr>
        <w:t>Serviço de Gestão de</w:t>
      </w:r>
      <w:r>
        <w:rPr>
          <w:rFonts w:ascii="Arial" w:eastAsia="Arial Unicode MS" w:hAnsi="Arial" w:cs="Arial"/>
        </w:rPr>
        <w:t xml:space="preserve"> </w:t>
      </w:r>
      <w:r w:rsidRPr="006D3199">
        <w:rPr>
          <w:rFonts w:ascii="Arial" w:eastAsia="Arial Unicode MS" w:hAnsi="Arial" w:cs="Arial"/>
        </w:rPr>
        <w:t>Transporte</w:t>
      </w:r>
    </w:p>
    <w:p w14:paraId="6DF3173E" w14:textId="77777777" w:rsidR="00B47D46" w:rsidRDefault="00B47D46" w:rsidP="00B47D46">
      <w:pPr>
        <w:shd w:val="clear" w:color="auto" w:fill="FFFFFF"/>
        <w:jc w:val="center"/>
        <w:rPr>
          <w:rFonts w:ascii="Arial" w:eastAsia="Arial Unicode MS" w:hAnsi="Arial" w:cs="Arial"/>
        </w:rPr>
      </w:pPr>
    </w:p>
    <w:p w14:paraId="21CF84FC"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312D7AE9"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38D0FB6F"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444AB368"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00D16DB5"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7D6A72D2"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77C3D9B9"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2F84881E"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0A66AEC2"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204B035F"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78CD2482"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70FE76A0"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6D19CB70"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119E7682"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07352595" w14:textId="77777777" w:rsidR="00B47D46" w:rsidRDefault="00B47D46" w:rsidP="00B47D46">
      <w:pPr>
        <w:shd w:val="clear" w:color="auto" w:fill="FFFFFF"/>
        <w:tabs>
          <w:tab w:val="left" w:pos="2798"/>
        </w:tabs>
        <w:spacing w:after="360"/>
        <w:jc w:val="center"/>
        <w:rPr>
          <w:rFonts w:ascii="Arial" w:eastAsia="Times New Roman" w:hAnsi="Arial" w:cs="Arial"/>
          <w:b/>
        </w:rPr>
      </w:pPr>
    </w:p>
    <w:p w14:paraId="1CEF7C21" w14:textId="77777777" w:rsidR="00B47D46" w:rsidRPr="00754B56" w:rsidRDefault="00B47D46" w:rsidP="00B47D46">
      <w:pPr>
        <w:shd w:val="clear" w:color="auto" w:fill="FFFFFF"/>
        <w:tabs>
          <w:tab w:val="left" w:pos="2798"/>
        </w:tabs>
        <w:spacing w:after="360"/>
        <w:jc w:val="center"/>
        <w:rPr>
          <w:rFonts w:ascii="Arial" w:eastAsia="Times New Roman" w:hAnsi="Arial" w:cs="Arial"/>
          <w:b/>
        </w:rPr>
      </w:pPr>
      <w:r w:rsidRPr="00754B56">
        <w:rPr>
          <w:rFonts w:ascii="Arial" w:eastAsia="Times New Roman" w:hAnsi="Arial" w:cs="Arial"/>
          <w:b/>
        </w:rPr>
        <w:t>ANEXO 1</w:t>
      </w:r>
      <w:r>
        <w:rPr>
          <w:rFonts w:ascii="Arial" w:eastAsia="Times New Roman" w:hAnsi="Arial" w:cs="Arial"/>
          <w:b/>
        </w:rPr>
        <w:t xml:space="preserve"> - TR</w:t>
      </w:r>
    </w:p>
    <w:p w14:paraId="2A79BDE7" w14:textId="77777777" w:rsidR="00B47D46" w:rsidRPr="001A2947" w:rsidRDefault="00B47D46" w:rsidP="00B47D46">
      <w:pPr>
        <w:shd w:val="clear" w:color="auto" w:fill="FFFFFF"/>
        <w:ind w:left="60"/>
        <w:jc w:val="both"/>
        <w:rPr>
          <w:rFonts w:ascii="Arial" w:hAnsi="Arial" w:cs="Arial"/>
          <w:b/>
          <w:color w:val="000000"/>
          <w:u w:val="single"/>
        </w:rPr>
      </w:pPr>
      <w:r w:rsidRPr="001A2947">
        <w:rPr>
          <w:rFonts w:ascii="Arial" w:hAnsi="Arial" w:cs="Arial"/>
          <w:b/>
          <w:color w:val="000000"/>
          <w:u w:val="single"/>
        </w:rPr>
        <w:t>A contratada deverá possuir postos de abastecimento credenciados, sendo obrigatório nos estados e municípios listados abaixo:</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1177"/>
        <w:gridCol w:w="1444"/>
        <w:gridCol w:w="1144"/>
        <w:gridCol w:w="1144"/>
        <w:gridCol w:w="1031"/>
      </w:tblGrid>
      <w:tr w:rsidR="00B47D46" w:rsidRPr="006D3199" w14:paraId="5A599667" w14:textId="77777777" w:rsidTr="00942A42">
        <w:tc>
          <w:tcPr>
            <w:tcW w:w="2811" w:type="dxa"/>
            <w:shd w:val="clear" w:color="auto" w:fill="auto"/>
          </w:tcPr>
          <w:p w14:paraId="1B771E70" w14:textId="77777777" w:rsidR="00B47D46" w:rsidRPr="006D3199" w:rsidRDefault="00B47D46" w:rsidP="00942A42">
            <w:pPr>
              <w:shd w:val="clear" w:color="auto" w:fill="FFFFFF"/>
              <w:jc w:val="center"/>
              <w:rPr>
                <w:rFonts w:ascii="Arial" w:hAnsi="Arial" w:cs="Arial"/>
                <w:color w:val="000000"/>
              </w:rPr>
            </w:pPr>
            <w:r w:rsidRPr="006D3199">
              <w:rPr>
                <w:rFonts w:ascii="Arial" w:hAnsi="Arial" w:cs="Arial"/>
                <w:color w:val="000000"/>
              </w:rPr>
              <w:t>CIDADE</w:t>
            </w:r>
          </w:p>
        </w:tc>
        <w:tc>
          <w:tcPr>
            <w:tcW w:w="1128" w:type="dxa"/>
          </w:tcPr>
          <w:p w14:paraId="43D76828" w14:textId="77777777" w:rsidR="00B47D46" w:rsidRPr="006D3199" w:rsidRDefault="00B47D46" w:rsidP="00942A42">
            <w:pPr>
              <w:shd w:val="clear" w:color="auto" w:fill="FFFFFF"/>
              <w:jc w:val="center"/>
              <w:rPr>
                <w:rFonts w:ascii="Arial" w:hAnsi="Arial" w:cs="Arial"/>
                <w:color w:val="000000"/>
              </w:rPr>
            </w:pPr>
            <w:r w:rsidRPr="006D3199">
              <w:rPr>
                <w:rFonts w:ascii="Arial" w:hAnsi="Arial" w:cs="Arial"/>
                <w:color w:val="000000"/>
              </w:rPr>
              <w:t>ETANOL</w:t>
            </w:r>
          </w:p>
        </w:tc>
        <w:tc>
          <w:tcPr>
            <w:tcW w:w="1341" w:type="dxa"/>
          </w:tcPr>
          <w:p w14:paraId="39C3AC96" w14:textId="77777777" w:rsidR="00B47D46" w:rsidRPr="006D3199" w:rsidRDefault="00B47D46" w:rsidP="00942A42">
            <w:pPr>
              <w:shd w:val="clear" w:color="auto" w:fill="FFFFFF"/>
              <w:jc w:val="center"/>
              <w:rPr>
                <w:rFonts w:ascii="Arial" w:hAnsi="Arial" w:cs="Arial"/>
                <w:color w:val="000000"/>
              </w:rPr>
            </w:pPr>
            <w:r w:rsidRPr="006D3199">
              <w:rPr>
                <w:rFonts w:ascii="Arial" w:hAnsi="Arial" w:cs="Arial"/>
                <w:color w:val="000000"/>
              </w:rPr>
              <w:t>GASOLINA</w:t>
            </w:r>
          </w:p>
        </w:tc>
        <w:tc>
          <w:tcPr>
            <w:tcW w:w="1219" w:type="dxa"/>
            <w:shd w:val="clear" w:color="auto" w:fill="auto"/>
          </w:tcPr>
          <w:p w14:paraId="22C0B91B" w14:textId="77777777" w:rsidR="00B47D46" w:rsidRPr="006D3199" w:rsidRDefault="00B47D46" w:rsidP="00942A42">
            <w:pPr>
              <w:shd w:val="clear" w:color="auto" w:fill="FFFFFF"/>
              <w:jc w:val="center"/>
              <w:rPr>
                <w:rFonts w:ascii="Arial" w:hAnsi="Arial" w:cs="Arial"/>
                <w:color w:val="000000"/>
              </w:rPr>
            </w:pPr>
            <w:r w:rsidRPr="006D3199">
              <w:rPr>
                <w:rFonts w:ascii="Arial" w:hAnsi="Arial" w:cs="Arial"/>
                <w:color w:val="000000"/>
              </w:rPr>
              <w:t>DIESEL</w:t>
            </w:r>
          </w:p>
        </w:tc>
        <w:tc>
          <w:tcPr>
            <w:tcW w:w="1219" w:type="dxa"/>
          </w:tcPr>
          <w:p w14:paraId="568A06A4" w14:textId="77777777" w:rsidR="00B47D46" w:rsidRPr="006D3199" w:rsidRDefault="00B47D46" w:rsidP="00942A42">
            <w:pPr>
              <w:shd w:val="clear" w:color="auto" w:fill="FFFFFF"/>
              <w:jc w:val="center"/>
              <w:rPr>
                <w:rFonts w:ascii="Arial" w:hAnsi="Arial" w:cs="Arial"/>
                <w:color w:val="000000"/>
              </w:rPr>
            </w:pPr>
            <w:r w:rsidRPr="006D3199">
              <w:rPr>
                <w:rFonts w:ascii="Arial" w:hAnsi="Arial" w:cs="Arial"/>
                <w:color w:val="000000"/>
              </w:rPr>
              <w:t>DIESEL S10</w:t>
            </w:r>
          </w:p>
        </w:tc>
        <w:tc>
          <w:tcPr>
            <w:tcW w:w="1225" w:type="dxa"/>
            <w:shd w:val="clear" w:color="auto" w:fill="auto"/>
          </w:tcPr>
          <w:p w14:paraId="082DA683" w14:textId="77777777" w:rsidR="00B47D46" w:rsidRPr="006D3199" w:rsidRDefault="00B47D46" w:rsidP="00942A42">
            <w:pPr>
              <w:shd w:val="clear" w:color="auto" w:fill="FFFFFF"/>
              <w:jc w:val="center"/>
              <w:rPr>
                <w:rFonts w:ascii="Arial" w:hAnsi="Arial" w:cs="Arial"/>
                <w:color w:val="000000"/>
              </w:rPr>
            </w:pPr>
            <w:r w:rsidRPr="006D3199">
              <w:rPr>
                <w:rFonts w:ascii="Arial" w:hAnsi="Arial" w:cs="Arial"/>
                <w:color w:val="000000"/>
              </w:rPr>
              <w:t>ARLA 32</w:t>
            </w:r>
          </w:p>
        </w:tc>
      </w:tr>
      <w:tr w:rsidR="00B47D46" w:rsidRPr="006D3199" w14:paraId="20C3A4CC" w14:textId="77777777" w:rsidTr="00942A42">
        <w:tc>
          <w:tcPr>
            <w:tcW w:w="2811" w:type="dxa"/>
            <w:shd w:val="clear" w:color="auto" w:fill="auto"/>
          </w:tcPr>
          <w:p w14:paraId="39EBCAB4"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RIO DE JANEIRO</w:t>
            </w:r>
          </w:p>
        </w:tc>
        <w:tc>
          <w:tcPr>
            <w:tcW w:w="1128" w:type="dxa"/>
          </w:tcPr>
          <w:p w14:paraId="25CC3AB4" w14:textId="77777777" w:rsidR="00B47D46" w:rsidRPr="006D3199" w:rsidRDefault="00B47D46" w:rsidP="00942A42">
            <w:pPr>
              <w:shd w:val="clear" w:color="auto" w:fill="FFFFFF"/>
              <w:jc w:val="both"/>
              <w:rPr>
                <w:rFonts w:ascii="Arial" w:hAnsi="Arial" w:cs="Arial"/>
                <w:color w:val="000000"/>
              </w:rPr>
            </w:pPr>
          </w:p>
        </w:tc>
        <w:tc>
          <w:tcPr>
            <w:tcW w:w="1341" w:type="dxa"/>
          </w:tcPr>
          <w:p w14:paraId="26F4C0AB"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16901938" w14:textId="77777777" w:rsidR="00B47D46" w:rsidRPr="006D3199" w:rsidRDefault="00B47D46" w:rsidP="00942A42">
            <w:pPr>
              <w:shd w:val="clear" w:color="auto" w:fill="FFFFFF"/>
              <w:jc w:val="both"/>
              <w:rPr>
                <w:rFonts w:ascii="Arial" w:hAnsi="Arial" w:cs="Arial"/>
                <w:color w:val="000000"/>
              </w:rPr>
            </w:pPr>
          </w:p>
        </w:tc>
        <w:tc>
          <w:tcPr>
            <w:tcW w:w="1219" w:type="dxa"/>
          </w:tcPr>
          <w:p w14:paraId="31243C8E"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5633EACD" w14:textId="77777777" w:rsidR="00B47D46" w:rsidRPr="006D3199" w:rsidRDefault="00B47D46" w:rsidP="00942A42">
            <w:pPr>
              <w:shd w:val="clear" w:color="auto" w:fill="FFFFFF"/>
              <w:jc w:val="both"/>
              <w:rPr>
                <w:rFonts w:ascii="Arial" w:hAnsi="Arial" w:cs="Arial"/>
                <w:color w:val="000000"/>
              </w:rPr>
            </w:pPr>
          </w:p>
        </w:tc>
      </w:tr>
      <w:tr w:rsidR="00B47D46" w:rsidRPr="006D3199" w14:paraId="5E3E62CA" w14:textId="77777777" w:rsidTr="00942A42">
        <w:tc>
          <w:tcPr>
            <w:tcW w:w="2811" w:type="dxa"/>
            <w:shd w:val="clear" w:color="auto" w:fill="auto"/>
          </w:tcPr>
          <w:p w14:paraId="0C95F649"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ANGRA DOS REIS</w:t>
            </w:r>
          </w:p>
        </w:tc>
        <w:tc>
          <w:tcPr>
            <w:tcW w:w="1128" w:type="dxa"/>
          </w:tcPr>
          <w:p w14:paraId="70160FA1" w14:textId="77777777" w:rsidR="00B47D46" w:rsidRPr="006D3199" w:rsidRDefault="00B47D46" w:rsidP="00942A42">
            <w:pPr>
              <w:shd w:val="clear" w:color="auto" w:fill="FFFFFF"/>
              <w:jc w:val="both"/>
              <w:rPr>
                <w:rFonts w:ascii="Arial" w:hAnsi="Arial" w:cs="Arial"/>
                <w:color w:val="000000"/>
              </w:rPr>
            </w:pPr>
          </w:p>
        </w:tc>
        <w:tc>
          <w:tcPr>
            <w:tcW w:w="1341" w:type="dxa"/>
          </w:tcPr>
          <w:p w14:paraId="19628DC6"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74E5A930" w14:textId="77777777" w:rsidR="00B47D46" w:rsidRPr="006D3199" w:rsidRDefault="00B47D46" w:rsidP="00942A42">
            <w:pPr>
              <w:shd w:val="clear" w:color="auto" w:fill="FFFFFF"/>
              <w:jc w:val="both"/>
              <w:rPr>
                <w:rFonts w:ascii="Arial" w:hAnsi="Arial" w:cs="Arial"/>
                <w:color w:val="000000"/>
              </w:rPr>
            </w:pPr>
          </w:p>
        </w:tc>
        <w:tc>
          <w:tcPr>
            <w:tcW w:w="1219" w:type="dxa"/>
          </w:tcPr>
          <w:p w14:paraId="2998827C"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5AD2A630" w14:textId="77777777" w:rsidR="00B47D46" w:rsidRPr="006D3199" w:rsidRDefault="00B47D46" w:rsidP="00942A42">
            <w:pPr>
              <w:shd w:val="clear" w:color="auto" w:fill="FFFFFF"/>
              <w:jc w:val="both"/>
              <w:rPr>
                <w:rFonts w:ascii="Arial" w:hAnsi="Arial" w:cs="Arial"/>
                <w:color w:val="000000"/>
              </w:rPr>
            </w:pPr>
          </w:p>
        </w:tc>
      </w:tr>
      <w:tr w:rsidR="00B47D46" w:rsidRPr="006D3199" w14:paraId="6E6E063E" w14:textId="77777777" w:rsidTr="00942A42">
        <w:tc>
          <w:tcPr>
            <w:tcW w:w="2811" w:type="dxa"/>
            <w:shd w:val="clear" w:color="auto" w:fill="auto"/>
          </w:tcPr>
          <w:p w14:paraId="1A60DA0B"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ARARUAMA</w:t>
            </w:r>
          </w:p>
        </w:tc>
        <w:tc>
          <w:tcPr>
            <w:tcW w:w="1128" w:type="dxa"/>
          </w:tcPr>
          <w:p w14:paraId="109998BD" w14:textId="77777777" w:rsidR="00B47D46" w:rsidRPr="006D3199" w:rsidRDefault="00B47D46" w:rsidP="00942A42">
            <w:pPr>
              <w:shd w:val="clear" w:color="auto" w:fill="FFFFFF"/>
              <w:jc w:val="both"/>
              <w:rPr>
                <w:rFonts w:ascii="Arial" w:hAnsi="Arial" w:cs="Arial"/>
                <w:color w:val="000000"/>
              </w:rPr>
            </w:pPr>
          </w:p>
        </w:tc>
        <w:tc>
          <w:tcPr>
            <w:tcW w:w="1341" w:type="dxa"/>
          </w:tcPr>
          <w:p w14:paraId="6F853BBC"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5519A86" w14:textId="77777777" w:rsidR="00B47D46" w:rsidRPr="006D3199" w:rsidRDefault="00B47D46" w:rsidP="00942A42">
            <w:pPr>
              <w:shd w:val="clear" w:color="auto" w:fill="FFFFFF"/>
              <w:jc w:val="both"/>
              <w:rPr>
                <w:rFonts w:ascii="Arial" w:hAnsi="Arial" w:cs="Arial"/>
                <w:color w:val="000000"/>
              </w:rPr>
            </w:pPr>
          </w:p>
        </w:tc>
        <w:tc>
          <w:tcPr>
            <w:tcW w:w="1219" w:type="dxa"/>
          </w:tcPr>
          <w:p w14:paraId="06A1F102"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0DA7838A" w14:textId="77777777" w:rsidR="00B47D46" w:rsidRPr="006D3199" w:rsidRDefault="00B47D46" w:rsidP="00942A42">
            <w:pPr>
              <w:shd w:val="clear" w:color="auto" w:fill="FFFFFF"/>
              <w:jc w:val="both"/>
              <w:rPr>
                <w:rFonts w:ascii="Arial" w:hAnsi="Arial" w:cs="Arial"/>
                <w:color w:val="000000"/>
              </w:rPr>
            </w:pPr>
          </w:p>
        </w:tc>
      </w:tr>
      <w:tr w:rsidR="00B47D46" w:rsidRPr="006D3199" w14:paraId="6E191018" w14:textId="77777777" w:rsidTr="00942A42">
        <w:tc>
          <w:tcPr>
            <w:tcW w:w="2811" w:type="dxa"/>
            <w:shd w:val="clear" w:color="auto" w:fill="auto"/>
          </w:tcPr>
          <w:p w14:paraId="0DF272CF" w14:textId="77777777" w:rsidR="00B47D46" w:rsidRPr="006D3199" w:rsidRDefault="00B47D46" w:rsidP="00942A42">
            <w:pPr>
              <w:shd w:val="clear" w:color="auto" w:fill="FFFFFF"/>
              <w:jc w:val="both"/>
              <w:rPr>
                <w:rFonts w:ascii="Arial" w:hAnsi="Arial" w:cs="Arial"/>
                <w:color w:val="000000"/>
              </w:rPr>
            </w:pPr>
            <w:r>
              <w:rPr>
                <w:rFonts w:ascii="Arial" w:hAnsi="Arial" w:cs="Arial"/>
                <w:color w:val="000000"/>
              </w:rPr>
              <w:t>BELFORD ROXO</w:t>
            </w:r>
          </w:p>
        </w:tc>
        <w:tc>
          <w:tcPr>
            <w:tcW w:w="1128" w:type="dxa"/>
          </w:tcPr>
          <w:p w14:paraId="292B3376" w14:textId="77777777" w:rsidR="00B47D46" w:rsidRPr="006D3199" w:rsidRDefault="00B47D46" w:rsidP="00942A42">
            <w:pPr>
              <w:shd w:val="clear" w:color="auto" w:fill="FFFFFF"/>
              <w:jc w:val="both"/>
              <w:rPr>
                <w:rFonts w:ascii="Arial" w:hAnsi="Arial" w:cs="Arial"/>
                <w:color w:val="000000"/>
              </w:rPr>
            </w:pPr>
          </w:p>
        </w:tc>
        <w:tc>
          <w:tcPr>
            <w:tcW w:w="1341" w:type="dxa"/>
          </w:tcPr>
          <w:p w14:paraId="7961FB8C"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3EFC2737" w14:textId="77777777" w:rsidR="00B47D46" w:rsidRPr="006D3199" w:rsidRDefault="00B47D46" w:rsidP="00942A42">
            <w:pPr>
              <w:shd w:val="clear" w:color="auto" w:fill="FFFFFF"/>
              <w:jc w:val="both"/>
              <w:rPr>
                <w:rFonts w:ascii="Arial" w:hAnsi="Arial" w:cs="Arial"/>
                <w:color w:val="000000"/>
              </w:rPr>
            </w:pPr>
          </w:p>
        </w:tc>
        <w:tc>
          <w:tcPr>
            <w:tcW w:w="1219" w:type="dxa"/>
          </w:tcPr>
          <w:p w14:paraId="6A793E79"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485E8B76" w14:textId="77777777" w:rsidR="00B47D46" w:rsidRPr="006D3199" w:rsidRDefault="00B47D46" w:rsidP="00942A42">
            <w:pPr>
              <w:shd w:val="clear" w:color="auto" w:fill="FFFFFF"/>
              <w:jc w:val="both"/>
              <w:rPr>
                <w:rFonts w:ascii="Arial" w:hAnsi="Arial" w:cs="Arial"/>
                <w:color w:val="000000"/>
              </w:rPr>
            </w:pPr>
          </w:p>
        </w:tc>
      </w:tr>
      <w:tr w:rsidR="00B47D46" w:rsidRPr="006D3199" w14:paraId="5A86D774" w14:textId="77777777" w:rsidTr="00942A42">
        <w:tc>
          <w:tcPr>
            <w:tcW w:w="2811" w:type="dxa"/>
            <w:shd w:val="clear" w:color="auto" w:fill="auto"/>
          </w:tcPr>
          <w:p w14:paraId="528B6DF1"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CABO FRIO</w:t>
            </w:r>
          </w:p>
        </w:tc>
        <w:tc>
          <w:tcPr>
            <w:tcW w:w="1128" w:type="dxa"/>
          </w:tcPr>
          <w:p w14:paraId="4A058EE4" w14:textId="77777777" w:rsidR="00B47D46" w:rsidRPr="006D3199" w:rsidRDefault="00B47D46" w:rsidP="00942A42">
            <w:pPr>
              <w:shd w:val="clear" w:color="auto" w:fill="FFFFFF"/>
              <w:jc w:val="both"/>
              <w:rPr>
                <w:rFonts w:ascii="Arial" w:hAnsi="Arial" w:cs="Arial"/>
                <w:color w:val="000000"/>
              </w:rPr>
            </w:pPr>
          </w:p>
        </w:tc>
        <w:tc>
          <w:tcPr>
            <w:tcW w:w="1341" w:type="dxa"/>
          </w:tcPr>
          <w:p w14:paraId="5247A096"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0E87994" w14:textId="77777777" w:rsidR="00B47D46" w:rsidRPr="006D3199" w:rsidRDefault="00B47D46" w:rsidP="00942A42">
            <w:pPr>
              <w:shd w:val="clear" w:color="auto" w:fill="FFFFFF"/>
              <w:jc w:val="both"/>
              <w:rPr>
                <w:rFonts w:ascii="Arial" w:hAnsi="Arial" w:cs="Arial"/>
                <w:color w:val="000000"/>
              </w:rPr>
            </w:pPr>
          </w:p>
        </w:tc>
        <w:tc>
          <w:tcPr>
            <w:tcW w:w="1219" w:type="dxa"/>
          </w:tcPr>
          <w:p w14:paraId="118CE980"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5E698F5" w14:textId="77777777" w:rsidR="00B47D46" w:rsidRPr="006D3199" w:rsidRDefault="00B47D46" w:rsidP="00942A42">
            <w:pPr>
              <w:shd w:val="clear" w:color="auto" w:fill="FFFFFF"/>
              <w:jc w:val="both"/>
              <w:rPr>
                <w:rFonts w:ascii="Arial" w:hAnsi="Arial" w:cs="Arial"/>
                <w:color w:val="000000"/>
              </w:rPr>
            </w:pPr>
          </w:p>
        </w:tc>
      </w:tr>
      <w:tr w:rsidR="00B47D46" w:rsidRPr="006D3199" w14:paraId="046E3562" w14:textId="77777777" w:rsidTr="00942A42">
        <w:tc>
          <w:tcPr>
            <w:tcW w:w="2811" w:type="dxa"/>
            <w:shd w:val="clear" w:color="auto" w:fill="auto"/>
          </w:tcPr>
          <w:p w14:paraId="02045EED"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CACHOEIRA DE MACACU</w:t>
            </w:r>
          </w:p>
        </w:tc>
        <w:tc>
          <w:tcPr>
            <w:tcW w:w="1128" w:type="dxa"/>
          </w:tcPr>
          <w:p w14:paraId="7CBA5F25" w14:textId="77777777" w:rsidR="00B47D46" w:rsidRPr="006D3199" w:rsidRDefault="00B47D46" w:rsidP="00942A42">
            <w:pPr>
              <w:shd w:val="clear" w:color="auto" w:fill="FFFFFF"/>
              <w:jc w:val="both"/>
              <w:rPr>
                <w:rFonts w:ascii="Arial" w:hAnsi="Arial" w:cs="Arial"/>
                <w:color w:val="000000"/>
              </w:rPr>
            </w:pPr>
          </w:p>
        </w:tc>
        <w:tc>
          <w:tcPr>
            <w:tcW w:w="1341" w:type="dxa"/>
          </w:tcPr>
          <w:p w14:paraId="14E0FF5D"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16B15300" w14:textId="77777777" w:rsidR="00B47D46" w:rsidRPr="006D3199" w:rsidRDefault="00B47D46" w:rsidP="00942A42">
            <w:pPr>
              <w:shd w:val="clear" w:color="auto" w:fill="FFFFFF"/>
              <w:jc w:val="both"/>
              <w:rPr>
                <w:rFonts w:ascii="Arial" w:hAnsi="Arial" w:cs="Arial"/>
                <w:color w:val="000000"/>
              </w:rPr>
            </w:pPr>
          </w:p>
        </w:tc>
        <w:tc>
          <w:tcPr>
            <w:tcW w:w="1219" w:type="dxa"/>
          </w:tcPr>
          <w:p w14:paraId="2BC9F407"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7DA37FE3" w14:textId="77777777" w:rsidR="00B47D46" w:rsidRPr="006D3199" w:rsidRDefault="00B47D46" w:rsidP="00942A42">
            <w:pPr>
              <w:shd w:val="clear" w:color="auto" w:fill="FFFFFF"/>
              <w:jc w:val="both"/>
              <w:rPr>
                <w:rFonts w:ascii="Arial" w:hAnsi="Arial" w:cs="Arial"/>
                <w:color w:val="000000"/>
              </w:rPr>
            </w:pPr>
          </w:p>
        </w:tc>
      </w:tr>
      <w:tr w:rsidR="00B47D46" w:rsidRPr="006D3199" w14:paraId="0C1550AC" w14:textId="77777777" w:rsidTr="00942A42">
        <w:tc>
          <w:tcPr>
            <w:tcW w:w="2811" w:type="dxa"/>
            <w:shd w:val="clear" w:color="auto" w:fill="auto"/>
          </w:tcPr>
          <w:p w14:paraId="1302A547"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CAMPOS DOS GOYTACAZES</w:t>
            </w:r>
          </w:p>
        </w:tc>
        <w:tc>
          <w:tcPr>
            <w:tcW w:w="1128" w:type="dxa"/>
          </w:tcPr>
          <w:p w14:paraId="678B62DE" w14:textId="77777777" w:rsidR="00B47D46" w:rsidRPr="006D3199" w:rsidRDefault="00B47D46" w:rsidP="00942A42">
            <w:pPr>
              <w:shd w:val="clear" w:color="auto" w:fill="FFFFFF"/>
              <w:jc w:val="both"/>
              <w:rPr>
                <w:rFonts w:ascii="Arial" w:hAnsi="Arial" w:cs="Arial"/>
                <w:color w:val="000000"/>
              </w:rPr>
            </w:pPr>
          </w:p>
        </w:tc>
        <w:tc>
          <w:tcPr>
            <w:tcW w:w="1341" w:type="dxa"/>
          </w:tcPr>
          <w:p w14:paraId="695CC2D3"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6AB133D" w14:textId="77777777" w:rsidR="00B47D46" w:rsidRPr="006D3199" w:rsidRDefault="00B47D46" w:rsidP="00942A42">
            <w:pPr>
              <w:shd w:val="clear" w:color="auto" w:fill="FFFFFF"/>
              <w:jc w:val="both"/>
              <w:rPr>
                <w:rFonts w:ascii="Arial" w:hAnsi="Arial" w:cs="Arial"/>
                <w:color w:val="000000"/>
              </w:rPr>
            </w:pPr>
          </w:p>
        </w:tc>
        <w:tc>
          <w:tcPr>
            <w:tcW w:w="1219" w:type="dxa"/>
          </w:tcPr>
          <w:p w14:paraId="0C0DC4EF"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0748BA07" w14:textId="77777777" w:rsidR="00B47D46" w:rsidRPr="006D3199" w:rsidRDefault="00B47D46" w:rsidP="00942A42">
            <w:pPr>
              <w:shd w:val="clear" w:color="auto" w:fill="FFFFFF"/>
              <w:jc w:val="both"/>
              <w:rPr>
                <w:rFonts w:ascii="Arial" w:hAnsi="Arial" w:cs="Arial"/>
                <w:color w:val="000000"/>
              </w:rPr>
            </w:pPr>
          </w:p>
        </w:tc>
      </w:tr>
      <w:tr w:rsidR="00B47D46" w:rsidRPr="006D3199" w14:paraId="74654A32" w14:textId="77777777" w:rsidTr="00942A42">
        <w:tc>
          <w:tcPr>
            <w:tcW w:w="2811" w:type="dxa"/>
            <w:shd w:val="clear" w:color="auto" w:fill="auto"/>
          </w:tcPr>
          <w:p w14:paraId="28C49DD1"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CASSIMIRO DE ABREU</w:t>
            </w:r>
          </w:p>
        </w:tc>
        <w:tc>
          <w:tcPr>
            <w:tcW w:w="1128" w:type="dxa"/>
          </w:tcPr>
          <w:p w14:paraId="19E731C5" w14:textId="77777777" w:rsidR="00B47D46" w:rsidRPr="006D3199" w:rsidRDefault="00B47D46" w:rsidP="00942A42">
            <w:pPr>
              <w:shd w:val="clear" w:color="auto" w:fill="FFFFFF"/>
              <w:jc w:val="both"/>
              <w:rPr>
                <w:rFonts w:ascii="Arial" w:hAnsi="Arial" w:cs="Arial"/>
                <w:color w:val="000000"/>
              </w:rPr>
            </w:pPr>
          </w:p>
        </w:tc>
        <w:tc>
          <w:tcPr>
            <w:tcW w:w="1341" w:type="dxa"/>
          </w:tcPr>
          <w:p w14:paraId="556D1A0C"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558D2323" w14:textId="77777777" w:rsidR="00B47D46" w:rsidRPr="006D3199" w:rsidRDefault="00B47D46" w:rsidP="00942A42">
            <w:pPr>
              <w:shd w:val="clear" w:color="auto" w:fill="FFFFFF"/>
              <w:jc w:val="both"/>
              <w:rPr>
                <w:rFonts w:ascii="Arial" w:hAnsi="Arial" w:cs="Arial"/>
                <w:color w:val="000000"/>
              </w:rPr>
            </w:pPr>
          </w:p>
        </w:tc>
        <w:tc>
          <w:tcPr>
            <w:tcW w:w="1219" w:type="dxa"/>
          </w:tcPr>
          <w:p w14:paraId="2289DB52"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1DAF97F5" w14:textId="77777777" w:rsidR="00B47D46" w:rsidRPr="006D3199" w:rsidRDefault="00B47D46" w:rsidP="00942A42">
            <w:pPr>
              <w:shd w:val="clear" w:color="auto" w:fill="FFFFFF"/>
              <w:jc w:val="both"/>
              <w:rPr>
                <w:rFonts w:ascii="Arial" w:hAnsi="Arial" w:cs="Arial"/>
                <w:color w:val="000000"/>
              </w:rPr>
            </w:pPr>
          </w:p>
        </w:tc>
      </w:tr>
      <w:tr w:rsidR="00B47D46" w:rsidRPr="006D3199" w14:paraId="5F127DED" w14:textId="77777777" w:rsidTr="00942A42">
        <w:tc>
          <w:tcPr>
            <w:tcW w:w="2811" w:type="dxa"/>
            <w:shd w:val="clear" w:color="auto" w:fill="auto"/>
          </w:tcPr>
          <w:p w14:paraId="6CDC6935"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DUQUE DE CAXIAS</w:t>
            </w:r>
          </w:p>
        </w:tc>
        <w:tc>
          <w:tcPr>
            <w:tcW w:w="1128" w:type="dxa"/>
          </w:tcPr>
          <w:p w14:paraId="5EBCF8A2" w14:textId="77777777" w:rsidR="00B47D46" w:rsidRPr="006D3199" w:rsidRDefault="00B47D46" w:rsidP="00942A42">
            <w:pPr>
              <w:shd w:val="clear" w:color="auto" w:fill="FFFFFF"/>
              <w:jc w:val="both"/>
              <w:rPr>
                <w:rFonts w:ascii="Arial" w:hAnsi="Arial" w:cs="Arial"/>
                <w:color w:val="000000"/>
              </w:rPr>
            </w:pPr>
          </w:p>
        </w:tc>
        <w:tc>
          <w:tcPr>
            <w:tcW w:w="1341" w:type="dxa"/>
          </w:tcPr>
          <w:p w14:paraId="129B4BBA"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AB4CF1F" w14:textId="77777777" w:rsidR="00B47D46" w:rsidRPr="006D3199" w:rsidRDefault="00B47D46" w:rsidP="00942A42">
            <w:pPr>
              <w:shd w:val="clear" w:color="auto" w:fill="FFFFFF"/>
              <w:jc w:val="both"/>
              <w:rPr>
                <w:rFonts w:ascii="Arial" w:hAnsi="Arial" w:cs="Arial"/>
                <w:color w:val="000000"/>
              </w:rPr>
            </w:pPr>
          </w:p>
        </w:tc>
        <w:tc>
          <w:tcPr>
            <w:tcW w:w="1219" w:type="dxa"/>
          </w:tcPr>
          <w:p w14:paraId="357ACD13"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431A328F" w14:textId="77777777" w:rsidR="00B47D46" w:rsidRPr="006D3199" w:rsidRDefault="00B47D46" w:rsidP="00942A42">
            <w:pPr>
              <w:shd w:val="clear" w:color="auto" w:fill="FFFFFF"/>
              <w:jc w:val="both"/>
              <w:rPr>
                <w:rFonts w:ascii="Arial" w:hAnsi="Arial" w:cs="Arial"/>
                <w:color w:val="000000"/>
              </w:rPr>
            </w:pPr>
          </w:p>
        </w:tc>
      </w:tr>
      <w:tr w:rsidR="00B47D46" w:rsidRPr="006D3199" w14:paraId="04C2B06A" w14:textId="77777777" w:rsidTr="00942A42">
        <w:tc>
          <w:tcPr>
            <w:tcW w:w="2811" w:type="dxa"/>
            <w:shd w:val="clear" w:color="auto" w:fill="auto"/>
          </w:tcPr>
          <w:p w14:paraId="6375CF1A" w14:textId="77777777" w:rsidR="00B47D46" w:rsidRPr="006D3199" w:rsidRDefault="00B47D46" w:rsidP="00942A42">
            <w:pPr>
              <w:shd w:val="clear" w:color="auto" w:fill="FFFFFF"/>
              <w:jc w:val="both"/>
              <w:rPr>
                <w:rFonts w:ascii="Arial" w:hAnsi="Arial" w:cs="Arial"/>
                <w:color w:val="000000"/>
              </w:rPr>
            </w:pPr>
            <w:r>
              <w:rPr>
                <w:rFonts w:ascii="Arial" w:hAnsi="Arial" w:cs="Arial"/>
                <w:color w:val="000000"/>
              </w:rPr>
              <w:t>GUAPEMIRIM</w:t>
            </w:r>
          </w:p>
        </w:tc>
        <w:tc>
          <w:tcPr>
            <w:tcW w:w="1128" w:type="dxa"/>
          </w:tcPr>
          <w:p w14:paraId="399708C3" w14:textId="77777777" w:rsidR="00B47D46" w:rsidRPr="006D3199" w:rsidRDefault="00B47D46" w:rsidP="00942A42">
            <w:pPr>
              <w:shd w:val="clear" w:color="auto" w:fill="FFFFFF"/>
              <w:jc w:val="both"/>
              <w:rPr>
                <w:rFonts w:ascii="Arial" w:hAnsi="Arial" w:cs="Arial"/>
                <w:color w:val="000000"/>
              </w:rPr>
            </w:pPr>
          </w:p>
        </w:tc>
        <w:tc>
          <w:tcPr>
            <w:tcW w:w="1341" w:type="dxa"/>
          </w:tcPr>
          <w:p w14:paraId="72380564"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A33C463" w14:textId="77777777" w:rsidR="00B47D46" w:rsidRPr="006D3199" w:rsidRDefault="00B47D46" w:rsidP="00942A42">
            <w:pPr>
              <w:shd w:val="clear" w:color="auto" w:fill="FFFFFF"/>
              <w:jc w:val="both"/>
              <w:rPr>
                <w:rFonts w:ascii="Arial" w:hAnsi="Arial" w:cs="Arial"/>
                <w:color w:val="000000"/>
              </w:rPr>
            </w:pPr>
          </w:p>
        </w:tc>
        <w:tc>
          <w:tcPr>
            <w:tcW w:w="1219" w:type="dxa"/>
          </w:tcPr>
          <w:p w14:paraId="5F01FBEE"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A2ABDDD" w14:textId="77777777" w:rsidR="00B47D46" w:rsidRPr="006D3199" w:rsidRDefault="00B47D46" w:rsidP="00942A42">
            <w:pPr>
              <w:shd w:val="clear" w:color="auto" w:fill="FFFFFF"/>
              <w:jc w:val="both"/>
              <w:rPr>
                <w:rFonts w:ascii="Arial" w:hAnsi="Arial" w:cs="Arial"/>
                <w:color w:val="000000"/>
              </w:rPr>
            </w:pPr>
          </w:p>
        </w:tc>
      </w:tr>
      <w:tr w:rsidR="00B47D46" w:rsidRPr="006D3199" w14:paraId="4E1E1158" w14:textId="77777777" w:rsidTr="00942A42">
        <w:tc>
          <w:tcPr>
            <w:tcW w:w="2811" w:type="dxa"/>
            <w:shd w:val="clear" w:color="auto" w:fill="auto"/>
          </w:tcPr>
          <w:p w14:paraId="3BF67FEA" w14:textId="77777777" w:rsidR="00B47D46" w:rsidRDefault="00B47D46" w:rsidP="00942A42">
            <w:pPr>
              <w:shd w:val="clear" w:color="auto" w:fill="FFFFFF"/>
              <w:jc w:val="both"/>
              <w:rPr>
                <w:rFonts w:ascii="Arial" w:hAnsi="Arial" w:cs="Arial"/>
                <w:color w:val="000000"/>
              </w:rPr>
            </w:pPr>
            <w:r>
              <w:rPr>
                <w:rFonts w:ascii="Arial" w:hAnsi="Arial" w:cs="Arial"/>
                <w:color w:val="000000"/>
              </w:rPr>
              <w:t>ITABORAÍ</w:t>
            </w:r>
          </w:p>
        </w:tc>
        <w:tc>
          <w:tcPr>
            <w:tcW w:w="1128" w:type="dxa"/>
          </w:tcPr>
          <w:p w14:paraId="7A9610B1" w14:textId="77777777" w:rsidR="00B47D46" w:rsidRPr="006D3199" w:rsidRDefault="00B47D46" w:rsidP="00942A42">
            <w:pPr>
              <w:shd w:val="clear" w:color="auto" w:fill="FFFFFF"/>
              <w:jc w:val="both"/>
              <w:rPr>
                <w:rFonts w:ascii="Arial" w:hAnsi="Arial" w:cs="Arial"/>
                <w:color w:val="000000"/>
              </w:rPr>
            </w:pPr>
          </w:p>
        </w:tc>
        <w:tc>
          <w:tcPr>
            <w:tcW w:w="1341" w:type="dxa"/>
          </w:tcPr>
          <w:p w14:paraId="6A0B4A96"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E395919" w14:textId="77777777" w:rsidR="00B47D46" w:rsidRPr="006D3199" w:rsidRDefault="00B47D46" w:rsidP="00942A42">
            <w:pPr>
              <w:shd w:val="clear" w:color="auto" w:fill="FFFFFF"/>
              <w:jc w:val="both"/>
              <w:rPr>
                <w:rFonts w:ascii="Arial" w:hAnsi="Arial" w:cs="Arial"/>
                <w:color w:val="000000"/>
              </w:rPr>
            </w:pPr>
          </w:p>
        </w:tc>
        <w:tc>
          <w:tcPr>
            <w:tcW w:w="1219" w:type="dxa"/>
          </w:tcPr>
          <w:p w14:paraId="091BF08C"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0FE7E3E2" w14:textId="77777777" w:rsidR="00B47D46" w:rsidRPr="006D3199" w:rsidRDefault="00B47D46" w:rsidP="00942A42">
            <w:pPr>
              <w:shd w:val="clear" w:color="auto" w:fill="FFFFFF"/>
              <w:jc w:val="both"/>
              <w:rPr>
                <w:rFonts w:ascii="Arial" w:hAnsi="Arial" w:cs="Arial"/>
                <w:color w:val="000000"/>
              </w:rPr>
            </w:pPr>
          </w:p>
        </w:tc>
      </w:tr>
      <w:tr w:rsidR="00B47D46" w:rsidRPr="006D3199" w14:paraId="60784449" w14:textId="77777777" w:rsidTr="00942A42">
        <w:tc>
          <w:tcPr>
            <w:tcW w:w="2811" w:type="dxa"/>
            <w:shd w:val="clear" w:color="auto" w:fill="auto"/>
          </w:tcPr>
          <w:p w14:paraId="728C384E" w14:textId="77777777" w:rsidR="00B47D46" w:rsidRDefault="00B47D46" w:rsidP="00942A42">
            <w:pPr>
              <w:shd w:val="clear" w:color="auto" w:fill="FFFFFF"/>
              <w:jc w:val="both"/>
              <w:rPr>
                <w:rFonts w:ascii="Arial" w:hAnsi="Arial" w:cs="Arial"/>
                <w:color w:val="000000"/>
              </w:rPr>
            </w:pPr>
            <w:r>
              <w:rPr>
                <w:rFonts w:ascii="Arial" w:hAnsi="Arial" w:cs="Arial"/>
                <w:color w:val="000000"/>
              </w:rPr>
              <w:t>ITAGUAÍ</w:t>
            </w:r>
          </w:p>
        </w:tc>
        <w:tc>
          <w:tcPr>
            <w:tcW w:w="1128" w:type="dxa"/>
          </w:tcPr>
          <w:p w14:paraId="0858F24A" w14:textId="77777777" w:rsidR="00B47D46" w:rsidRPr="006D3199" w:rsidRDefault="00B47D46" w:rsidP="00942A42">
            <w:pPr>
              <w:shd w:val="clear" w:color="auto" w:fill="FFFFFF"/>
              <w:jc w:val="both"/>
              <w:rPr>
                <w:rFonts w:ascii="Arial" w:hAnsi="Arial" w:cs="Arial"/>
                <w:color w:val="000000"/>
              </w:rPr>
            </w:pPr>
          </w:p>
        </w:tc>
        <w:tc>
          <w:tcPr>
            <w:tcW w:w="1341" w:type="dxa"/>
          </w:tcPr>
          <w:p w14:paraId="5753AE5D"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0550971" w14:textId="77777777" w:rsidR="00B47D46" w:rsidRPr="006D3199" w:rsidRDefault="00B47D46" w:rsidP="00942A42">
            <w:pPr>
              <w:shd w:val="clear" w:color="auto" w:fill="FFFFFF"/>
              <w:jc w:val="both"/>
              <w:rPr>
                <w:rFonts w:ascii="Arial" w:hAnsi="Arial" w:cs="Arial"/>
                <w:color w:val="000000"/>
              </w:rPr>
            </w:pPr>
          </w:p>
        </w:tc>
        <w:tc>
          <w:tcPr>
            <w:tcW w:w="1219" w:type="dxa"/>
          </w:tcPr>
          <w:p w14:paraId="1957FDDC"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5FB2912D" w14:textId="77777777" w:rsidR="00B47D46" w:rsidRPr="006D3199" w:rsidRDefault="00B47D46" w:rsidP="00942A42">
            <w:pPr>
              <w:shd w:val="clear" w:color="auto" w:fill="FFFFFF"/>
              <w:jc w:val="both"/>
              <w:rPr>
                <w:rFonts w:ascii="Arial" w:hAnsi="Arial" w:cs="Arial"/>
                <w:color w:val="000000"/>
              </w:rPr>
            </w:pPr>
          </w:p>
        </w:tc>
      </w:tr>
      <w:tr w:rsidR="00B47D46" w:rsidRPr="006D3199" w14:paraId="1D077E4B" w14:textId="77777777" w:rsidTr="00942A42">
        <w:tc>
          <w:tcPr>
            <w:tcW w:w="2811" w:type="dxa"/>
            <w:shd w:val="clear" w:color="auto" w:fill="auto"/>
          </w:tcPr>
          <w:p w14:paraId="00E095AA"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ITAPERUNA</w:t>
            </w:r>
          </w:p>
        </w:tc>
        <w:tc>
          <w:tcPr>
            <w:tcW w:w="1128" w:type="dxa"/>
          </w:tcPr>
          <w:p w14:paraId="42DA58E0" w14:textId="77777777" w:rsidR="00B47D46" w:rsidRPr="006D3199" w:rsidRDefault="00B47D46" w:rsidP="00942A42">
            <w:pPr>
              <w:shd w:val="clear" w:color="auto" w:fill="FFFFFF"/>
              <w:jc w:val="both"/>
              <w:rPr>
                <w:rFonts w:ascii="Arial" w:hAnsi="Arial" w:cs="Arial"/>
                <w:color w:val="000000"/>
              </w:rPr>
            </w:pPr>
          </w:p>
        </w:tc>
        <w:tc>
          <w:tcPr>
            <w:tcW w:w="1341" w:type="dxa"/>
          </w:tcPr>
          <w:p w14:paraId="4D90531B"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34D10DEC" w14:textId="77777777" w:rsidR="00B47D46" w:rsidRPr="006D3199" w:rsidRDefault="00B47D46" w:rsidP="00942A42">
            <w:pPr>
              <w:shd w:val="clear" w:color="auto" w:fill="FFFFFF"/>
              <w:jc w:val="both"/>
              <w:rPr>
                <w:rFonts w:ascii="Arial" w:hAnsi="Arial" w:cs="Arial"/>
                <w:color w:val="000000"/>
              </w:rPr>
            </w:pPr>
          </w:p>
        </w:tc>
        <w:tc>
          <w:tcPr>
            <w:tcW w:w="1219" w:type="dxa"/>
          </w:tcPr>
          <w:p w14:paraId="530FEBC7"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4D5115A" w14:textId="77777777" w:rsidR="00B47D46" w:rsidRPr="006D3199" w:rsidRDefault="00B47D46" w:rsidP="00942A42">
            <w:pPr>
              <w:shd w:val="clear" w:color="auto" w:fill="FFFFFF"/>
              <w:jc w:val="both"/>
              <w:rPr>
                <w:rFonts w:ascii="Arial" w:hAnsi="Arial" w:cs="Arial"/>
                <w:color w:val="000000"/>
              </w:rPr>
            </w:pPr>
          </w:p>
        </w:tc>
      </w:tr>
      <w:tr w:rsidR="00B47D46" w:rsidRPr="006D3199" w14:paraId="3C5BF607" w14:textId="77777777" w:rsidTr="00942A42">
        <w:tc>
          <w:tcPr>
            <w:tcW w:w="2811" w:type="dxa"/>
            <w:shd w:val="clear" w:color="auto" w:fill="auto"/>
          </w:tcPr>
          <w:p w14:paraId="4384B97F" w14:textId="77777777" w:rsidR="00B47D46" w:rsidRPr="006D3199" w:rsidRDefault="00B47D46" w:rsidP="00942A42">
            <w:pPr>
              <w:shd w:val="clear" w:color="auto" w:fill="FFFFFF"/>
              <w:jc w:val="both"/>
              <w:rPr>
                <w:rFonts w:ascii="Arial" w:hAnsi="Arial" w:cs="Arial"/>
                <w:color w:val="000000"/>
              </w:rPr>
            </w:pPr>
            <w:r>
              <w:rPr>
                <w:rFonts w:ascii="Arial" w:hAnsi="Arial" w:cs="Arial"/>
                <w:color w:val="000000"/>
              </w:rPr>
              <w:t>JAPERI</w:t>
            </w:r>
          </w:p>
        </w:tc>
        <w:tc>
          <w:tcPr>
            <w:tcW w:w="1128" w:type="dxa"/>
          </w:tcPr>
          <w:p w14:paraId="55CD0418" w14:textId="77777777" w:rsidR="00B47D46" w:rsidRPr="006D3199" w:rsidRDefault="00B47D46" w:rsidP="00942A42">
            <w:pPr>
              <w:shd w:val="clear" w:color="auto" w:fill="FFFFFF"/>
              <w:jc w:val="both"/>
              <w:rPr>
                <w:rFonts w:ascii="Arial" w:hAnsi="Arial" w:cs="Arial"/>
                <w:color w:val="000000"/>
              </w:rPr>
            </w:pPr>
          </w:p>
        </w:tc>
        <w:tc>
          <w:tcPr>
            <w:tcW w:w="1341" w:type="dxa"/>
          </w:tcPr>
          <w:p w14:paraId="3522E715"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1707ECB8" w14:textId="77777777" w:rsidR="00B47D46" w:rsidRPr="006D3199" w:rsidRDefault="00B47D46" w:rsidP="00942A42">
            <w:pPr>
              <w:shd w:val="clear" w:color="auto" w:fill="FFFFFF"/>
              <w:jc w:val="both"/>
              <w:rPr>
                <w:rFonts w:ascii="Arial" w:hAnsi="Arial" w:cs="Arial"/>
                <w:color w:val="000000"/>
              </w:rPr>
            </w:pPr>
          </w:p>
        </w:tc>
        <w:tc>
          <w:tcPr>
            <w:tcW w:w="1219" w:type="dxa"/>
          </w:tcPr>
          <w:p w14:paraId="26110B63"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76EEA5CF" w14:textId="77777777" w:rsidR="00B47D46" w:rsidRPr="006D3199" w:rsidRDefault="00B47D46" w:rsidP="00942A42">
            <w:pPr>
              <w:shd w:val="clear" w:color="auto" w:fill="FFFFFF"/>
              <w:jc w:val="both"/>
              <w:rPr>
                <w:rFonts w:ascii="Arial" w:hAnsi="Arial" w:cs="Arial"/>
                <w:color w:val="000000"/>
              </w:rPr>
            </w:pPr>
          </w:p>
        </w:tc>
      </w:tr>
      <w:tr w:rsidR="00B47D46" w:rsidRPr="006D3199" w14:paraId="5FE32C6B" w14:textId="77777777" w:rsidTr="00942A42">
        <w:tc>
          <w:tcPr>
            <w:tcW w:w="2811" w:type="dxa"/>
            <w:shd w:val="clear" w:color="auto" w:fill="auto"/>
          </w:tcPr>
          <w:p w14:paraId="2EFA3FE3"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MACAÉ</w:t>
            </w:r>
          </w:p>
        </w:tc>
        <w:tc>
          <w:tcPr>
            <w:tcW w:w="1128" w:type="dxa"/>
          </w:tcPr>
          <w:p w14:paraId="5171BD08" w14:textId="77777777" w:rsidR="00B47D46" w:rsidRPr="006D3199" w:rsidRDefault="00B47D46" w:rsidP="00942A42">
            <w:pPr>
              <w:shd w:val="clear" w:color="auto" w:fill="FFFFFF"/>
              <w:jc w:val="both"/>
              <w:rPr>
                <w:rFonts w:ascii="Arial" w:hAnsi="Arial" w:cs="Arial"/>
                <w:color w:val="000000"/>
              </w:rPr>
            </w:pPr>
          </w:p>
        </w:tc>
        <w:tc>
          <w:tcPr>
            <w:tcW w:w="1341" w:type="dxa"/>
          </w:tcPr>
          <w:p w14:paraId="136DC662"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75605558" w14:textId="77777777" w:rsidR="00B47D46" w:rsidRPr="006D3199" w:rsidRDefault="00B47D46" w:rsidP="00942A42">
            <w:pPr>
              <w:shd w:val="clear" w:color="auto" w:fill="FFFFFF"/>
              <w:jc w:val="both"/>
              <w:rPr>
                <w:rFonts w:ascii="Arial" w:hAnsi="Arial" w:cs="Arial"/>
                <w:color w:val="000000"/>
              </w:rPr>
            </w:pPr>
          </w:p>
        </w:tc>
        <w:tc>
          <w:tcPr>
            <w:tcW w:w="1219" w:type="dxa"/>
          </w:tcPr>
          <w:p w14:paraId="0BB71692"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09E98D6C" w14:textId="77777777" w:rsidR="00B47D46" w:rsidRPr="006D3199" w:rsidRDefault="00B47D46" w:rsidP="00942A42">
            <w:pPr>
              <w:shd w:val="clear" w:color="auto" w:fill="FFFFFF"/>
              <w:jc w:val="both"/>
              <w:rPr>
                <w:rFonts w:ascii="Arial" w:hAnsi="Arial" w:cs="Arial"/>
                <w:color w:val="000000"/>
              </w:rPr>
            </w:pPr>
          </w:p>
        </w:tc>
      </w:tr>
      <w:tr w:rsidR="00B47D46" w:rsidRPr="006D3199" w14:paraId="30C91F0F" w14:textId="77777777" w:rsidTr="00942A42">
        <w:tc>
          <w:tcPr>
            <w:tcW w:w="2811" w:type="dxa"/>
            <w:shd w:val="clear" w:color="auto" w:fill="auto"/>
          </w:tcPr>
          <w:p w14:paraId="292BE9F3" w14:textId="77777777" w:rsidR="00B47D46" w:rsidRPr="006D3199" w:rsidRDefault="00B47D46" w:rsidP="00942A42">
            <w:pPr>
              <w:shd w:val="clear" w:color="auto" w:fill="FFFFFF"/>
              <w:jc w:val="both"/>
              <w:rPr>
                <w:rFonts w:ascii="Arial" w:hAnsi="Arial" w:cs="Arial"/>
                <w:color w:val="000000"/>
              </w:rPr>
            </w:pPr>
            <w:r>
              <w:rPr>
                <w:rFonts w:ascii="Arial" w:hAnsi="Arial" w:cs="Arial"/>
                <w:color w:val="000000"/>
              </w:rPr>
              <w:t>MAGÉ</w:t>
            </w:r>
          </w:p>
        </w:tc>
        <w:tc>
          <w:tcPr>
            <w:tcW w:w="1128" w:type="dxa"/>
          </w:tcPr>
          <w:p w14:paraId="14BAEA65" w14:textId="77777777" w:rsidR="00B47D46" w:rsidRPr="006D3199" w:rsidRDefault="00B47D46" w:rsidP="00942A42">
            <w:pPr>
              <w:shd w:val="clear" w:color="auto" w:fill="FFFFFF"/>
              <w:jc w:val="both"/>
              <w:rPr>
                <w:rFonts w:ascii="Arial" w:hAnsi="Arial" w:cs="Arial"/>
                <w:color w:val="000000"/>
              </w:rPr>
            </w:pPr>
          </w:p>
        </w:tc>
        <w:tc>
          <w:tcPr>
            <w:tcW w:w="1341" w:type="dxa"/>
          </w:tcPr>
          <w:p w14:paraId="61BED35F"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70BFC391" w14:textId="77777777" w:rsidR="00B47D46" w:rsidRPr="006D3199" w:rsidRDefault="00B47D46" w:rsidP="00942A42">
            <w:pPr>
              <w:shd w:val="clear" w:color="auto" w:fill="FFFFFF"/>
              <w:jc w:val="both"/>
              <w:rPr>
                <w:rFonts w:ascii="Arial" w:hAnsi="Arial" w:cs="Arial"/>
                <w:color w:val="000000"/>
              </w:rPr>
            </w:pPr>
          </w:p>
        </w:tc>
        <w:tc>
          <w:tcPr>
            <w:tcW w:w="1219" w:type="dxa"/>
          </w:tcPr>
          <w:p w14:paraId="07BE8CA3"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425FF8A" w14:textId="77777777" w:rsidR="00B47D46" w:rsidRPr="006D3199" w:rsidRDefault="00B47D46" w:rsidP="00942A42">
            <w:pPr>
              <w:shd w:val="clear" w:color="auto" w:fill="FFFFFF"/>
              <w:jc w:val="both"/>
              <w:rPr>
                <w:rFonts w:ascii="Arial" w:hAnsi="Arial" w:cs="Arial"/>
                <w:color w:val="000000"/>
              </w:rPr>
            </w:pPr>
          </w:p>
        </w:tc>
      </w:tr>
      <w:tr w:rsidR="00B47D46" w:rsidRPr="006D3199" w14:paraId="2D7A03EE" w14:textId="77777777" w:rsidTr="00942A42">
        <w:tc>
          <w:tcPr>
            <w:tcW w:w="2811" w:type="dxa"/>
            <w:shd w:val="clear" w:color="auto" w:fill="auto"/>
          </w:tcPr>
          <w:p w14:paraId="2EB958B1" w14:textId="77777777" w:rsidR="00B47D46" w:rsidRDefault="00B47D46" w:rsidP="00942A42">
            <w:pPr>
              <w:shd w:val="clear" w:color="auto" w:fill="FFFFFF"/>
              <w:jc w:val="both"/>
              <w:rPr>
                <w:rFonts w:ascii="Arial" w:hAnsi="Arial" w:cs="Arial"/>
                <w:color w:val="000000"/>
              </w:rPr>
            </w:pPr>
            <w:r>
              <w:rPr>
                <w:rFonts w:ascii="Arial" w:hAnsi="Arial" w:cs="Arial"/>
                <w:color w:val="000000"/>
              </w:rPr>
              <w:t>MARICÁ</w:t>
            </w:r>
          </w:p>
        </w:tc>
        <w:tc>
          <w:tcPr>
            <w:tcW w:w="1128" w:type="dxa"/>
          </w:tcPr>
          <w:p w14:paraId="178C5AC4" w14:textId="77777777" w:rsidR="00B47D46" w:rsidRPr="006D3199" w:rsidRDefault="00B47D46" w:rsidP="00942A42">
            <w:pPr>
              <w:shd w:val="clear" w:color="auto" w:fill="FFFFFF"/>
              <w:jc w:val="both"/>
              <w:rPr>
                <w:rFonts w:ascii="Arial" w:hAnsi="Arial" w:cs="Arial"/>
                <w:color w:val="000000"/>
              </w:rPr>
            </w:pPr>
          </w:p>
        </w:tc>
        <w:tc>
          <w:tcPr>
            <w:tcW w:w="1341" w:type="dxa"/>
          </w:tcPr>
          <w:p w14:paraId="7E82CA38"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7A94CF4F" w14:textId="77777777" w:rsidR="00B47D46" w:rsidRPr="006D3199" w:rsidRDefault="00B47D46" w:rsidP="00942A42">
            <w:pPr>
              <w:shd w:val="clear" w:color="auto" w:fill="FFFFFF"/>
              <w:jc w:val="both"/>
              <w:rPr>
                <w:rFonts w:ascii="Arial" w:hAnsi="Arial" w:cs="Arial"/>
                <w:color w:val="000000"/>
              </w:rPr>
            </w:pPr>
          </w:p>
        </w:tc>
        <w:tc>
          <w:tcPr>
            <w:tcW w:w="1219" w:type="dxa"/>
          </w:tcPr>
          <w:p w14:paraId="39E20B67"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FDC3214" w14:textId="77777777" w:rsidR="00B47D46" w:rsidRPr="006D3199" w:rsidRDefault="00B47D46" w:rsidP="00942A42">
            <w:pPr>
              <w:shd w:val="clear" w:color="auto" w:fill="FFFFFF"/>
              <w:jc w:val="both"/>
              <w:rPr>
                <w:rFonts w:ascii="Arial" w:hAnsi="Arial" w:cs="Arial"/>
                <w:color w:val="000000"/>
              </w:rPr>
            </w:pPr>
          </w:p>
        </w:tc>
      </w:tr>
      <w:tr w:rsidR="00B47D46" w:rsidRPr="006D3199" w14:paraId="561431C6" w14:textId="77777777" w:rsidTr="00942A42">
        <w:tc>
          <w:tcPr>
            <w:tcW w:w="2811" w:type="dxa"/>
            <w:shd w:val="clear" w:color="auto" w:fill="auto"/>
          </w:tcPr>
          <w:p w14:paraId="3CF5930F" w14:textId="77777777" w:rsidR="00B47D46" w:rsidRDefault="00B47D46" w:rsidP="00942A42">
            <w:pPr>
              <w:shd w:val="clear" w:color="auto" w:fill="FFFFFF"/>
              <w:jc w:val="both"/>
              <w:rPr>
                <w:rFonts w:ascii="Arial" w:hAnsi="Arial" w:cs="Arial"/>
                <w:color w:val="000000"/>
              </w:rPr>
            </w:pPr>
            <w:r>
              <w:rPr>
                <w:rFonts w:ascii="Arial" w:hAnsi="Arial" w:cs="Arial"/>
                <w:color w:val="000000"/>
              </w:rPr>
              <w:t>MESQUITA</w:t>
            </w:r>
          </w:p>
        </w:tc>
        <w:tc>
          <w:tcPr>
            <w:tcW w:w="1128" w:type="dxa"/>
          </w:tcPr>
          <w:p w14:paraId="341778DF" w14:textId="77777777" w:rsidR="00B47D46" w:rsidRPr="006D3199" w:rsidRDefault="00B47D46" w:rsidP="00942A42">
            <w:pPr>
              <w:shd w:val="clear" w:color="auto" w:fill="FFFFFF"/>
              <w:jc w:val="both"/>
              <w:rPr>
                <w:rFonts w:ascii="Arial" w:hAnsi="Arial" w:cs="Arial"/>
                <w:color w:val="000000"/>
              </w:rPr>
            </w:pPr>
          </w:p>
        </w:tc>
        <w:tc>
          <w:tcPr>
            <w:tcW w:w="1341" w:type="dxa"/>
          </w:tcPr>
          <w:p w14:paraId="0384D55D"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19F9F5CD" w14:textId="77777777" w:rsidR="00B47D46" w:rsidRPr="006D3199" w:rsidRDefault="00B47D46" w:rsidP="00942A42">
            <w:pPr>
              <w:shd w:val="clear" w:color="auto" w:fill="FFFFFF"/>
              <w:jc w:val="both"/>
              <w:rPr>
                <w:rFonts w:ascii="Arial" w:hAnsi="Arial" w:cs="Arial"/>
                <w:color w:val="000000"/>
              </w:rPr>
            </w:pPr>
          </w:p>
        </w:tc>
        <w:tc>
          <w:tcPr>
            <w:tcW w:w="1219" w:type="dxa"/>
          </w:tcPr>
          <w:p w14:paraId="255788F9"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A2E8795" w14:textId="77777777" w:rsidR="00B47D46" w:rsidRPr="006D3199" w:rsidRDefault="00B47D46" w:rsidP="00942A42">
            <w:pPr>
              <w:shd w:val="clear" w:color="auto" w:fill="FFFFFF"/>
              <w:jc w:val="both"/>
              <w:rPr>
                <w:rFonts w:ascii="Arial" w:hAnsi="Arial" w:cs="Arial"/>
                <w:color w:val="000000"/>
              </w:rPr>
            </w:pPr>
          </w:p>
        </w:tc>
      </w:tr>
      <w:tr w:rsidR="00B47D46" w:rsidRPr="006D3199" w14:paraId="354C8935" w14:textId="77777777" w:rsidTr="00942A42">
        <w:tc>
          <w:tcPr>
            <w:tcW w:w="2811" w:type="dxa"/>
            <w:shd w:val="clear" w:color="auto" w:fill="auto"/>
          </w:tcPr>
          <w:p w14:paraId="5FC6602E" w14:textId="77777777" w:rsidR="00B47D46" w:rsidRDefault="00B47D46" w:rsidP="00942A42">
            <w:pPr>
              <w:shd w:val="clear" w:color="auto" w:fill="FFFFFF"/>
              <w:jc w:val="both"/>
              <w:rPr>
                <w:rFonts w:ascii="Arial" w:hAnsi="Arial" w:cs="Arial"/>
                <w:color w:val="000000"/>
              </w:rPr>
            </w:pPr>
            <w:r>
              <w:rPr>
                <w:rFonts w:ascii="Arial" w:hAnsi="Arial" w:cs="Arial"/>
                <w:color w:val="000000"/>
              </w:rPr>
              <w:t>NILÓPOLIS</w:t>
            </w:r>
          </w:p>
        </w:tc>
        <w:tc>
          <w:tcPr>
            <w:tcW w:w="1128" w:type="dxa"/>
          </w:tcPr>
          <w:p w14:paraId="5864AA16" w14:textId="77777777" w:rsidR="00B47D46" w:rsidRPr="006D3199" w:rsidRDefault="00B47D46" w:rsidP="00942A42">
            <w:pPr>
              <w:shd w:val="clear" w:color="auto" w:fill="FFFFFF"/>
              <w:jc w:val="both"/>
              <w:rPr>
                <w:rFonts w:ascii="Arial" w:hAnsi="Arial" w:cs="Arial"/>
                <w:color w:val="000000"/>
              </w:rPr>
            </w:pPr>
          </w:p>
        </w:tc>
        <w:tc>
          <w:tcPr>
            <w:tcW w:w="1341" w:type="dxa"/>
          </w:tcPr>
          <w:p w14:paraId="28DE04FB"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871D5BE" w14:textId="77777777" w:rsidR="00B47D46" w:rsidRPr="006D3199" w:rsidRDefault="00B47D46" w:rsidP="00942A42">
            <w:pPr>
              <w:shd w:val="clear" w:color="auto" w:fill="FFFFFF"/>
              <w:jc w:val="both"/>
              <w:rPr>
                <w:rFonts w:ascii="Arial" w:hAnsi="Arial" w:cs="Arial"/>
                <w:color w:val="000000"/>
              </w:rPr>
            </w:pPr>
          </w:p>
        </w:tc>
        <w:tc>
          <w:tcPr>
            <w:tcW w:w="1219" w:type="dxa"/>
          </w:tcPr>
          <w:p w14:paraId="7221BB94"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132609A4" w14:textId="77777777" w:rsidR="00B47D46" w:rsidRPr="006D3199" w:rsidRDefault="00B47D46" w:rsidP="00942A42">
            <w:pPr>
              <w:shd w:val="clear" w:color="auto" w:fill="FFFFFF"/>
              <w:jc w:val="both"/>
              <w:rPr>
                <w:rFonts w:ascii="Arial" w:hAnsi="Arial" w:cs="Arial"/>
                <w:color w:val="000000"/>
              </w:rPr>
            </w:pPr>
          </w:p>
        </w:tc>
      </w:tr>
      <w:tr w:rsidR="00B47D46" w:rsidRPr="006D3199" w14:paraId="791C518C" w14:textId="77777777" w:rsidTr="00942A42">
        <w:tc>
          <w:tcPr>
            <w:tcW w:w="2811" w:type="dxa"/>
            <w:shd w:val="clear" w:color="auto" w:fill="auto"/>
          </w:tcPr>
          <w:p w14:paraId="54388BAC"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NITERÓI</w:t>
            </w:r>
          </w:p>
        </w:tc>
        <w:tc>
          <w:tcPr>
            <w:tcW w:w="1128" w:type="dxa"/>
          </w:tcPr>
          <w:p w14:paraId="18532206" w14:textId="77777777" w:rsidR="00B47D46" w:rsidRPr="006D3199" w:rsidRDefault="00B47D46" w:rsidP="00942A42">
            <w:pPr>
              <w:shd w:val="clear" w:color="auto" w:fill="FFFFFF"/>
              <w:jc w:val="both"/>
              <w:rPr>
                <w:rFonts w:ascii="Arial" w:hAnsi="Arial" w:cs="Arial"/>
                <w:color w:val="000000"/>
              </w:rPr>
            </w:pPr>
          </w:p>
        </w:tc>
        <w:tc>
          <w:tcPr>
            <w:tcW w:w="1341" w:type="dxa"/>
          </w:tcPr>
          <w:p w14:paraId="484D002B"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D0C501B" w14:textId="77777777" w:rsidR="00B47D46" w:rsidRPr="006D3199" w:rsidRDefault="00B47D46" w:rsidP="00942A42">
            <w:pPr>
              <w:shd w:val="clear" w:color="auto" w:fill="FFFFFF"/>
              <w:jc w:val="both"/>
              <w:rPr>
                <w:rFonts w:ascii="Arial" w:hAnsi="Arial" w:cs="Arial"/>
                <w:color w:val="000000"/>
              </w:rPr>
            </w:pPr>
          </w:p>
        </w:tc>
        <w:tc>
          <w:tcPr>
            <w:tcW w:w="1219" w:type="dxa"/>
          </w:tcPr>
          <w:p w14:paraId="6C69F785"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8498FBF" w14:textId="77777777" w:rsidR="00B47D46" w:rsidRPr="006D3199" w:rsidRDefault="00B47D46" w:rsidP="00942A42">
            <w:pPr>
              <w:shd w:val="clear" w:color="auto" w:fill="FFFFFF"/>
              <w:jc w:val="both"/>
              <w:rPr>
                <w:rFonts w:ascii="Arial" w:hAnsi="Arial" w:cs="Arial"/>
                <w:color w:val="000000"/>
              </w:rPr>
            </w:pPr>
          </w:p>
        </w:tc>
      </w:tr>
      <w:tr w:rsidR="00B47D46" w:rsidRPr="006D3199" w14:paraId="2B43A1D5" w14:textId="77777777" w:rsidTr="00942A42">
        <w:tc>
          <w:tcPr>
            <w:tcW w:w="2811" w:type="dxa"/>
            <w:shd w:val="clear" w:color="auto" w:fill="auto"/>
          </w:tcPr>
          <w:p w14:paraId="4E716CC8"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NOVA FRIBURGO</w:t>
            </w:r>
          </w:p>
        </w:tc>
        <w:tc>
          <w:tcPr>
            <w:tcW w:w="1128" w:type="dxa"/>
          </w:tcPr>
          <w:p w14:paraId="7067177C" w14:textId="77777777" w:rsidR="00B47D46" w:rsidRPr="006D3199" w:rsidRDefault="00B47D46" w:rsidP="00942A42">
            <w:pPr>
              <w:shd w:val="clear" w:color="auto" w:fill="FFFFFF"/>
              <w:jc w:val="both"/>
              <w:rPr>
                <w:rFonts w:ascii="Arial" w:hAnsi="Arial" w:cs="Arial"/>
                <w:color w:val="000000"/>
              </w:rPr>
            </w:pPr>
          </w:p>
        </w:tc>
        <w:tc>
          <w:tcPr>
            <w:tcW w:w="1341" w:type="dxa"/>
          </w:tcPr>
          <w:p w14:paraId="3DFCE04A"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935549F" w14:textId="77777777" w:rsidR="00B47D46" w:rsidRPr="006D3199" w:rsidRDefault="00B47D46" w:rsidP="00942A42">
            <w:pPr>
              <w:shd w:val="clear" w:color="auto" w:fill="FFFFFF"/>
              <w:jc w:val="both"/>
              <w:rPr>
                <w:rFonts w:ascii="Arial" w:hAnsi="Arial" w:cs="Arial"/>
                <w:color w:val="000000"/>
              </w:rPr>
            </w:pPr>
          </w:p>
        </w:tc>
        <w:tc>
          <w:tcPr>
            <w:tcW w:w="1219" w:type="dxa"/>
          </w:tcPr>
          <w:p w14:paraId="7DFC1427"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4A9E0571" w14:textId="77777777" w:rsidR="00B47D46" w:rsidRPr="006D3199" w:rsidRDefault="00B47D46" w:rsidP="00942A42">
            <w:pPr>
              <w:shd w:val="clear" w:color="auto" w:fill="FFFFFF"/>
              <w:jc w:val="both"/>
              <w:rPr>
                <w:rFonts w:ascii="Arial" w:hAnsi="Arial" w:cs="Arial"/>
                <w:color w:val="000000"/>
              </w:rPr>
            </w:pPr>
          </w:p>
        </w:tc>
      </w:tr>
      <w:tr w:rsidR="00B47D46" w:rsidRPr="006D3199" w14:paraId="4D76C2F5" w14:textId="77777777" w:rsidTr="00942A42">
        <w:tc>
          <w:tcPr>
            <w:tcW w:w="2811" w:type="dxa"/>
            <w:shd w:val="clear" w:color="auto" w:fill="auto"/>
          </w:tcPr>
          <w:p w14:paraId="5CA443CA"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NOVA IGUAÇÚ</w:t>
            </w:r>
          </w:p>
        </w:tc>
        <w:tc>
          <w:tcPr>
            <w:tcW w:w="1128" w:type="dxa"/>
          </w:tcPr>
          <w:p w14:paraId="24C98D4D" w14:textId="77777777" w:rsidR="00B47D46" w:rsidRPr="006D3199" w:rsidRDefault="00B47D46" w:rsidP="00942A42">
            <w:pPr>
              <w:shd w:val="clear" w:color="auto" w:fill="FFFFFF"/>
              <w:jc w:val="both"/>
              <w:rPr>
                <w:rFonts w:ascii="Arial" w:hAnsi="Arial" w:cs="Arial"/>
                <w:color w:val="000000"/>
              </w:rPr>
            </w:pPr>
          </w:p>
        </w:tc>
        <w:tc>
          <w:tcPr>
            <w:tcW w:w="1341" w:type="dxa"/>
          </w:tcPr>
          <w:p w14:paraId="633E928B"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7288DAF3" w14:textId="77777777" w:rsidR="00B47D46" w:rsidRPr="006D3199" w:rsidRDefault="00B47D46" w:rsidP="00942A42">
            <w:pPr>
              <w:shd w:val="clear" w:color="auto" w:fill="FFFFFF"/>
              <w:jc w:val="both"/>
              <w:rPr>
                <w:rFonts w:ascii="Arial" w:hAnsi="Arial" w:cs="Arial"/>
                <w:color w:val="000000"/>
              </w:rPr>
            </w:pPr>
          </w:p>
        </w:tc>
        <w:tc>
          <w:tcPr>
            <w:tcW w:w="1219" w:type="dxa"/>
          </w:tcPr>
          <w:p w14:paraId="0744912B"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C81DFE2" w14:textId="77777777" w:rsidR="00B47D46" w:rsidRPr="006D3199" w:rsidRDefault="00B47D46" w:rsidP="00942A42">
            <w:pPr>
              <w:shd w:val="clear" w:color="auto" w:fill="FFFFFF"/>
              <w:jc w:val="both"/>
              <w:rPr>
                <w:rFonts w:ascii="Arial" w:hAnsi="Arial" w:cs="Arial"/>
                <w:color w:val="000000"/>
              </w:rPr>
            </w:pPr>
          </w:p>
        </w:tc>
      </w:tr>
      <w:tr w:rsidR="00B47D46" w:rsidRPr="006D3199" w14:paraId="3F94A942" w14:textId="77777777" w:rsidTr="00942A42">
        <w:tc>
          <w:tcPr>
            <w:tcW w:w="2811" w:type="dxa"/>
            <w:shd w:val="clear" w:color="auto" w:fill="auto"/>
          </w:tcPr>
          <w:p w14:paraId="60221388" w14:textId="77777777" w:rsidR="00B47D46" w:rsidRPr="006D3199" w:rsidRDefault="00B47D46" w:rsidP="00942A42">
            <w:pPr>
              <w:shd w:val="clear" w:color="auto" w:fill="FFFFFF"/>
              <w:jc w:val="both"/>
              <w:rPr>
                <w:rFonts w:ascii="Arial" w:hAnsi="Arial" w:cs="Arial"/>
                <w:color w:val="000000"/>
              </w:rPr>
            </w:pPr>
            <w:r>
              <w:rPr>
                <w:rFonts w:ascii="Arial" w:hAnsi="Arial" w:cs="Arial"/>
                <w:color w:val="000000"/>
              </w:rPr>
              <w:t>PARACAMBÍ</w:t>
            </w:r>
          </w:p>
        </w:tc>
        <w:tc>
          <w:tcPr>
            <w:tcW w:w="1128" w:type="dxa"/>
          </w:tcPr>
          <w:p w14:paraId="16544324" w14:textId="77777777" w:rsidR="00B47D46" w:rsidRPr="006D3199" w:rsidRDefault="00B47D46" w:rsidP="00942A42">
            <w:pPr>
              <w:shd w:val="clear" w:color="auto" w:fill="FFFFFF"/>
              <w:jc w:val="both"/>
              <w:rPr>
                <w:rFonts w:ascii="Arial" w:hAnsi="Arial" w:cs="Arial"/>
                <w:color w:val="000000"/>
              </w:rPr>
            </w:pPr>
          </w:p>
        </w:tc>
        <w:tc>
          <w:tcPr>
            <w:tcW w:w="1341" w:type="dxa"/>
          </w:tcPr>
          <w:p w14:paraId="39A083C9"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5DEC8957" w14:textId="77777777" w:rsidR="00B47D46" w:rsidRPr="006D3199" w:rsidRDefault="00B47D46" w:rsidP="00942A42">
            <w:pPr>
              <w:shd w:val="clear" w:color="auto" w:fill="FFFFFF"/>
              <w:jc w:val="both"/>
              <w:rPr>
                <w:rFonts w:ascii="Arial" w:hAnsi="Arial" w:cs="Arial"/>
                <w:color w:val="000000"/>
              </w:rPr>
            </w:pPr>
          </w:p>
        </w:tc>
        <w:tc>
          <w:tcPr>
            <w:tcW w:w="1219" w:type="dxa"/>
          </w:tcPr>
          <w:p w14:paraId="565DA7D8"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1FCF01E" w14:textId="77777777" w:rsidR="00B47D46" w:rsidRPr="006D3199" w:rsidRDefault="00B47D46" w:rsidP="00942A42">
            <w:pPr>
              <w:shd w:val="clear" w:color="auto" w:fill="FFFFFF"/>
              <w:jc w:val="both"/>
              <w:rPr>
                <w:rFonts w:ascii="Arial" w:hAnsi="Arial" w:cs="Arial"/>
                <w:color w:val="000000"/>
              </w:rPr>
            </w:pPr>
          </w:p>
        </w:tc>
      </w:tr>
      <w:tr w:rsidR="00B47D46" w:rsidRPr="006D3199" w14:paraId="4B64E09C" w14:textId="77777777" w:rsidTr="00942A42">
        <w:tc>
          <w:tcPr>
            <w:tcW w:w="2811" w:type="dxa"/>
            <w:shd w:val="clear" w:color="auto" w:fill="auto"/>
          </w:tcPr>
          <w:p w14:paraId="452E1434"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PARATY</w:t>
            </w:r>
          </w:p>
        </w:tc>
        <w:tc>
          <w:tcPr>
            <w:tcW w:w="1128" w:type="dxa"/>
          </w:tcPr>
          <w:p w14:paraId="13C9F6D2" w14:textId="77777777" w:rsidR="00B47D46" w:rsidRPr="006D3199" w:rsidRDefault="00B47D46" w:rsidP="00942A42">
            <w:pPr>
              <w:shd w:val="clear" w:color="auto" w:fill="FFFFFF"/>
              <w:jc w:val="both"/>
              <w:rPr>
                <w:rFonts w:ascii="Arial" w:hAnsi="Arial" w:cs="Arial"/>
                <w:color w:val="000000"/>
              </w:rPr>
            </w:pPr>
          </w:p>
        </w:tc>
        <w:tc>
          <w:tcPr>
            <w:tcW w:w="1341" w:type="dxa"/>
          </w:tcPr>
          <w:p w14:paraId="460E874B"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36691A25" w14:textId="77777777" w:rsidR="00B47D46" w:rsidRPr="006D3199" w:rsidRDefault="00B47D46" w:rsidP="00942A42">
            <w:pPr>
              <w:shd w:val="clear" w:color="auto" w:fill="FFFFFF"/>
              <w:jc w:val="both"/>
              <w:rPr>
                <w:rFonts w:ascii="Arial" w:hAnsi="Arial" w:cs="Arial"/>
                <w:color w:val="000000"/>
              </w:rPr>
            </w:pPr>
          </w:p>
        </w:tc>
        <w:tc>
          <w:tcPr>
            <w:tcW w:w="1219" w:type="dxa"/>
          </w:tcPr>
          <w:p w14:paraId="791CC55F"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5FCCB5BC" w14:textId="77777777" w:rsidR="00B47D46" w:rsidRPr="006D3199" w:rsidRDefault="00B47D46" w:rsidP="00942A42">
            <w:pPr>
              <w:shd w:val="clear" w:color="auto" w:fill="FFFFFF"/>
              <w:jc w:val="both"/>
              <w:rPr>
                <w:rFonts w:ascii="Arial" w:hAnsi="Arial" w:cs="Arial"/>
                <w:color w:val="000000"/>
              </w:rPr>
            </w:pPr>
          </w:p>
        </w:tc>
      </w:tr>
      <w:tr w:rsidR="00B47D46" w:rsidRPr="006D3199" w14:paraId="069AD1A8" w14:textId="77777777" w:rsidTr="00942A42">
        <w:tc>
          <w:tcPr>
            <w:tcW w:w="2811" w:type="dxa"/>
            <w:shd w:val="clear" w:color="auto" w:fill="auto"/>
          </w:tcPr>
          <w:p w14:paraId="7809AF6A"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PETRÓPOLIS</w:t>
            </w:r>
          </w:p>
        </w:tc>
        <w:tc>
          <w:tcPr>
            <w:tcW w:w="1128" w:type="dxa"/>
          </w:tcPr>
          <w:p w14:paraId="269B612F" w14:textId="77777777" w:rsidR="00B47D46" w:rsidRPr="006D3199" w:rsidRDefault="00B47D46" w:rsidP="00942A42">
            <w:pPr>
              <w:shd w:val="clear" w:color="auto" w:fill="FFFFFF"/>
              <w:jc w:val="both"/>
              <w:rPr>
                <w:rFonts w:ascii="Arial" w:hAnsi="Arial" w:cs="Arial"/>
                <w:color w:val="000000"/>
              </w:rPr>
            </w:pPr>
          </w:p>
        </w:tc>
        <w:tc>
          <w:tcPr>
            <w:tcW w:w="1341" w:type="dxa"/>
          </w:tcPr>
          <w:p w14:paraId="31EBFC4D"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53AE09A" w14:textId="77777777" w:rsidR="00B47D46" w:rsidRPr="006D3199" w:rsidRDefault="00B47D46" w:rsidP="00942A42">
            <w:pPr>
              <w:shd w:val="clear" w:color="auto" w:fill="FFFFFF"/>
              <w:jc w:val="both"/>
              <w:rPr>
                <w:rFonts w:ascii="Arial" w:hAnsi="Arial" w:cs="Arial"/>
                <w:color w:val="000000"/>
              </w:rPr>
            </w:pPr>
          </w:p>
        </w:tc>
        <w:tc>
          <w:tcPr>
            <w:tcW w:w="1219" w:type="dxa"/>
          </w:tcPr>
          <w:p w14:paraId="7EC74A7C"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E816F62" w14:textId="77777777" w:rsidR="00B47D46" w:rsidRPr="006D3199" w:rsidRDefault="00B47D46" w:rsidP="00942A42">
            <w:pPr>
              <w:shd w:val="clear" w:color="auto" w:fill="FFFFFF"/>
              <w:jc w:val="both"/>
              <w:rPr>
                <w:rFonts w:ascii="Arial" w:hAnsi="Arial" w:cs="Arial"/>
                <w:color w:val="000000"/>
              </w:rPr>
            </w:pPr>
          </w:p>
        </w:tc>
      </w:tr>
      <w:tr w:rsidR="00B47D46" w:rsidRPr="006D3199" w14:paraId="51470465" w14:textId="77777777" w:rsidTr="00942A42">
        <w:tc>
          <w:tcPr>
            <w:tcW w:w="2811" w:type="dxa"/>
            <w:shd w:val="clear" w:color="auto" w:fill="auto"/>
          </w:tcPr>
          <w:p w14:paraId="7C69BF58"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PIRAÍ</w:t>
            </w:r>
          </w:p>
        </w:tc>
        <w:tc>
          <w:tcPr>
            <w:tcW w:w="1128" w:type="dxa"/>
          </w:tcPr>
          <w:p w14:paraId="7FDE7E56" w14:textId="77777777" w:rsidR="00B47D46" w:rsidRPr="006D3199" w:rsidRDefault="00B47D46" w:rsidP="00942A42">
            <w:pPr>
              <w:shd w:val="clear" w:color="auto" w:fill="FFFFFF"/>
              <w:jc w:val="both"/>
              <w:rPr>
                <w:rFonts w:ascii="Arial" w:hAnsi="Arial" w:cs="Arial"/>
                <w:color w:val="000000"/>
              </w:rPr>
            </w:pPr>
          </w:p>
        </w:tc>
        <w:tc>
          <w:tcPr>
            <w:tcW w:w="1341" w:type="dxa"/>
          </w:tcPr>
          <w:p w14:paraId="15A1B4B0"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779D78C2" w14:textId="77777777" w:rsidR="00B47D46" w:rsidRPr="006D3199" w:rsidRDefault="00B47D46" w:rsidP="00942A42">
            <w:pPr>
              <w:shd w:val="clear" w:color="auto" w:fill="FFFFFF"/>
              <w:jc w:val="both"/>
              <w:rPr>
                <w:rFonts w:ascii="Arial" w:hAnsi="Arial" w:cs="Arial"/>
                <w:color w:val="000000"/>
              </w:rPr>
            </w:pPr>
          </w:p>
        </w:tc>
        <w:tc>
          <w:tcPr>
            <w:tcW w:w="1219" w:type="dxa"/>
          </w:tcPr>
          <w:p w14:paraId="6F2EACD9"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CAA0321" w14:textId="77777777" w:rsidR="00B47D46" w:rsidRPr="006D3199" w:rsidRDefault="00B47D46" w:rsidP="00942A42">
            <w:pPr>
              <w:shd w:val="clear" w:color="auto" w:fill="FFFFFF"/>
              <w:jc w:val="both"/>
              <w:rPr>
                <w:rFonts w:ascii="Arial" w:hAnsi="Arial" w:cs="Arial"/>
                <w:color w:val="000000"/>
              </w:rPr>
            </w:pPr>
          </w:p>
        </w:tc>
      </w:tr>
      <w:tr w:rsidR="00B47D46" w:rsidRPr="006D3199" w14:paraId="19439281" w14:textId="77777777" w:rsidTr="00942A42">
        <w:tc>
          <w:tcPr>
            <w:tcW w:w="2811" w:type="dxa"/>
            <w:shd w:val="clear" w:color="auto" w:fill="auto"/>
          </w:tcPr>
          <w:p w14:paraId="2C8076D3" w14:textId="77777777" w:rsidR="00B47D46" w:rsidRPr="006D3199" w:rsidRDefault="00B47D46" w:rsidP="00942A42">
            <w:pPr>
              <w:shd w:val="clear" w:color="auto" w:fill="FFFFFF"/>
              <w:jc w:val="both"/>
              <w:rPr>
                <w:rFonts w:ascii="Arial" w:hAnsi="Arial" w:cs="Arial"/>
                <w:color w:val="000000"/>
              </w:rPr>
            </w:pPr>
            <w:r>
              <w:rPr>
                <w:rFonts w:ascii="Arial" w:hAnsi="Arial" w:cs="Arial"/>
                <w:color w:val="000000"/>
              </w:rPr>
              <w:t>QUEIMADOS</w:t>
            </w:r>
          </w:p>
        </w:tc>
        <w:tc>
          <w:tcPr>
            <w:tcW w:w="1128" w:type="dxa"/>
          </w:tcPr>
          <w:p w14:paraId="575B5837" w14:textId="77777777" w:rsidR="00B47D46" w:rsidRPr="006D3199" w:rsidRDefault="00B47D46" w:rsidP="00942A42">
            <w:pPr>
              <w:shd w:val="clear" w:color="auto" w:fill="FFFFFF"/>
              <w:jc w:val="both"/>
              <w:rPr>
                <w:rFonts w:ascii="Arial" w:hAnsi="Arial" w:cs="Arial"/>
                <w:color w:val="000000"/>
              </w:rPr>
            </w:pPr>
          </w:p>
        </w:tc>
        <w:tc>
          <w:tcPr>
            <w:tcW w:w="1341" w:type="dxa"/>
          </w:tcPr>
          <w:p w14:paraId="66540E78"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1BBFF4A" w14:textId="77777777" w:rsidR="00B47D46" w:rsidRPr="006D3199" w:rsidRDefault="00B47D46" w:rsidP="00942A42">
            <w:pPr>
              <w:shd w:val="clear" w:color="auto" w:fill="FFFFFF"/>
              <w:jc w:val="both"/>
              <w:rPr>
                <w:rFonts w:ascii="Arial" w:hAnsi="Arial" w:cs="Arial"/>
                <w:color w:val="000000"/>
              </w:rPr>
            </w:pPr>
          </w:p>
        </w:tc>
        <w:tc>
          <w:tcPr>
            <w:tcW w:w="1219" w:type="dxa"/>
          </w:tcPr>
          <w:p w14:paraId="643D90B9"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8E5F70E" w14:textId="77777777" w:rsidR="00B47D46" w:rsidRPr="006D3199" w:rsidRDefault="00B47D46" w:rsidP="00942A42">
            <w:pPr>
              <w:shd w:val="clear" w:color="auto" w:fill="FFFFFF"/>
              <w:jc w:val="both"/>
              <w:rPr>
                <w:rFonts w:ascii="Arial" w:hAnsi="Arial" w:cs="Arial"/>
                <w:color w:val="000000"/>
              </w:rPr>
            </w:pPr>
          </w:p>
        </w:tc>
      </w:tr>
      <w:tr w:rsidR="00B47D46" w:rsidRPr="006D3199" w14:paraId="5889A4C0" w14:textId="77777777" w:rsidTr="00942A42">
        <w:tc>
          <w:tcPr>
            <w:tcW w:w="2811" w:type="dxa"/>
            <w:shd w:val="clear" w:color="auto" w:fill="auto"/>
          </w:tcPr>
          <w:p w14:paraId="50581E1A"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RESENDE</w:t>
            </w:r>
          </w:p>
        </w:tc>
        <w:tc>
          <w:tcPr>
            <w:tcW w:w="1128" w:type="dxa"/>
          </w:tcPr>
          <w:p w14:paraId="5F87B0F9" w14:textId="77777777" w:rsidR="00B47D46" w:rsidRPr="006D3199" w:rsidRDefault="00B47D46" w:rsidP="00942A42">
            <w:pPr>
              <w:shd w:val="clear" w:color="auto" w:fill="FFFFFF"/>
              <w:jc w:val="both"/>
              <w:rPr>
                <w:rFonts w:ascii="Arial" w:hAnsi="Arial" w:cs="Arial"/>
                <w:color w:val="000000"/>
              </w:rPr>
            </w:pPr>
          </w:p>
        </w:tc>
        <w:tc>
          <w:tcPr>
            <w:tcW w:w="1341" w:type="dxa"/>
          </w:tcPr>
          <w:p w14:paraId="739D1F04"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DBBBF22" w14:textId="77777777" w:rsidR="00B47D46" w:rsidRPr="006D3199" w:rsidRDefault="00B47D46" w:rsidP="00942A42">
            <w:pPr>
              <w:shd w:val="clear" w:color="auto" w:fill="FFFFFF"/>
              <w:jc w:val="both"/>
              <w:rPr>
                <w:rFonts w:ascii="Arial" w:hAnsi="Arial" w:cs="Arial"/>
                <w:color w:val="000000"/>
              </w:rPr>
            </w:pPr>
          </w:p>
        </w:tc>
        <w:tc>
          <w:tcPr>
            <w:tcW w:w="1219" w:type="dxa"/>
          </w:tcPr>
          <w:p w14:paraId="56A05DBB"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138BBCD" w14:textId="77777777" w:rsidR="00B47D46" w:rsidRPr="006D3199" w:rsidRDefault="00B47D46" w:rsidP="00942A42">
            <w:pPr>
              <w:shd w:val="clear" w:color="auto" w:fill="FFFFFF"/>
              <w:jc w:val="both"/>
              <w:rPr>
                <w:rFonts w:ascii="Arial" w:hAnsi="Arial" w:cs="Arial"/>
                <w:color w:val="000000"/>
              </w:rPr>
            </w:pPr>
          </w:p>
        </w:tc>
      </w:tr>
      <w:tr w:rsidR="00B47D46" w:rsidRPr="006D3199" w14:paraId="3415F999" w14:textId="77777777" w:rsidTr="00942A42">
        <w:tc>
          <w:tcPr>
            <w:tcW w:w="2811" w:type="dxa"/>
            <w:shd w:val="clear" w:color="auto" w:fill="auto"/>
          </w:tcPr>
          <w:p w14:paraId="33824E90"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lastRenderedPageBreak/>
              <w:t>RIO BONITO</w:t>
            </w:r>
          </w:p>
        </w:tc>
        <w:tc>
          <w:tcPr>
            <w:tcW w:w="1128" w:type="dxa"/>
          </w:tcPr>
          <w:p w14:paraId="290CCAF9" w14:textId="77777777" w:rsidR="00B47D46" w:rsidRPr="006D3199" w:rsidRDefault="00B47D46" w:rsidP="00942A42">
            <w:pPr>
              <w:shd w:val="clear" w:color="auto" w:fill="FFFFFF"/>
              <w:jc w:val="both"/>
              <w:rPr>
                <w:rFonts w:ascii="Arial" w:hAnsi="Arial" w:cs="Arial"/>
                <w:color w:val="000000"/>
              </w:rPr>
            </w:pPr>
          </w:p>
        </w:tc>
        <w:tc>
          <w:tcPr>
            <w:tcW w:w="1341" w:type="dxa"/>
          </w:tcPr>
          <w:p w14:paraId="6AD37212"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CCBFE8B" w14:textId="77777777" w:rsidR="00B47D46" w:rsidRPr="006D3199" w:rsidRDefault="00B47D46" w:rsidP="00942A42">
            <w:pPr>
              <w:shd w:val="clear" w:color="auto" w:fill="FFFFFF"/>
              <w:jc w:val="both"/>
              <w:rPr>
                <w:rFonts w:ascii="Arial" w:hAnsi="Arial" w:cs="Arial"/>
                <w:color w:val="000000"/>
              </w:rPr>
            </w:pPr>
          </w:p>
        </w:tc>
        <w:tc>
          <w:tcPr>
            <w:tcW w:w="1219" w:type="dxa"/>
          </w:tcPr>
          <w:p w14:paraId="48F10AD0"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238B21D" w14:textId="77777777" w:rsidR="00B47D46" w:rsidRPr="006D3199" w:rsidRDefault="00B47D46" w:rsidP="00942A42">
            <w:pPr>
              <w:shd w:val="clear" w:color="auto" w:fill="FFFFFF"/>
              <w:jc w:val="both"/>
              <w:rPr>
                <w:rFonts w:ascii="Arial" w:hAnsi="Arial" w:cs="Arial"/>
                <w:color w:val="000000"/>
              </w:rPr>
            </w:pPr>
          </w:p>
        </w:tc>
      </w:tr>
      <w:tr w:rsidR="00B47D46" w:rsidRPr="006D3199" w14:paraId="489E514A" w14:textId="77777777" w:rsidTr="00942A42">
        <w:tc>
          <w:tcPr>
            <w:tcW w:w="2811" w:type="dxa"/>
            <w:shd w:val="clear" w:color="auto" w:fill="auto"/>
          </w:tcPr>
          <w:p w14:paraId="4A152E1C"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RIO CLARO</w:t>
            </w:r>
          </w:p>
        </w:tc>
        <w:tc>
          <w:tcPr>
            <w:tcW w:w="1128" w:type="dxa"/>
          </w:tcPr>
          <w:p w14:paraId="2996C59C" w14:textId="77777777" w:rsidR="00B47D46" w:rsidRPr="006D3199" w:rsidRDefault="00B47D46" w:rsidP="00942A42">
            <w:pPr>
              <w:shd w:val="clear" w:color="auto" w:fill="FFFFFF"/>
              <w:jc w:val="both"/>
              <w:rPr>
                <w:rFonts w:ascii="Arial" w:hAnsi="Arial" w:cs="Arial"/>
                <w:color w:val="000000"/>
              </w:rPr>
            </w:pPr>
          </w:p>
        </w:tc>
        <w:tc>
          <w:tcPr>
            <w:tcW w:w="1341" w:type="dxa"/>
          </w:tcPr>
          <w:p w14:paraId="1827B88F"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6DFF2FB" w14:textId="77777777" w:rsidR="00B47D46" w:rsidRPr="006D3199" w:rsidRDefault="00B47D46" w:rsidP="00942A42">
            <w:pPr>
              <w:shd w:val="clear" w:color="auto" w:fill="FFFFFF"/>
              <w:jc w:val="both"/>
              <w:rPr>
                <w:rFonts w:ascii="Arial" w:hAnsi="Arial" w:cs="Arial"/>
                <w:color w:val="000000"/>
              </w:rPr>
            </w:pPr>
          </w:p>
        </w:tc>
        <w:tc>
          <w:tcPr>
            <w:tcW w:w="1219" w:type="dxa"/>
          </w:tcPr>
          <w:p w14:paraId="18796765"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048049DD" w14:textId="77777777" w:rsidR="00B47D46" w:rsidRPr="006D3199" w:rsidRDefault="00B47D46" w:rsidP="00942A42">
            <w:pPr>
              <w:shd w:val="clear" w:color="auto" w:fill="FFFFFF"/>
              <w:jc w:val="both"/>
              <w:rPr>
                <w:rFonts w:ascii="Arial" w:hAnsi="Arial" w:cs="Arial"/>
                <w:color w:val="000000"/>
              </w:rPr>
            </w:pPr>
          </w:p>
        </w:tc>
      </w:tr>
      <w:tr w:rsidR="00B47D46" w:rsidRPr="006D3199" w14:paraId="60BB2904" w14:textId="77777777" w:rsidTr="00942A42">
        <w:tc>
          <w:tcPr>
            <w:tcW w:w="2811" w:type="dxa"/>
            <w:shd w:val="clear" w:color="auto" w:fill="auto"/>
          </w:tcPr>
          <w:p w14:paraId="7CA171F3"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RIO DAS FLORES</w:t>
            </w:r>
          </w:p>
        </w:tc>
        <w:tc>
          <w:tcPr>
            <w:tcW w:w="1128" w:type="dxa"/>
          </w:tcPr>
          <w:p w14:paraId="589D70F6" w14:textId="77777777" w:rsidR="00B47D46" w:rsidRPr="006D3199" w:rsidRDefault="00B47D46" w:rsidP="00942A42">
            <w:pPr>
              <w:shd w:val="clear" w:color="auto" w:fill="FFFFFF"/>
              <w:jc w:val="both"/>
              <w:rPr>
                <w:rFonts w:ascii="Arial" w:hAnsi="Arial" w:cs="Arial"/>
                <w:color w:val="000000"/>
              </w:rPr>
            </w:pPr>
          </w:p>
        </w:tc>
        <w:tc>
          <w:tcPr>
            <w:tcW w:w="1341" w:type="dxa"/>
          </w:tcPr>
          <w:p w14:paraId="2B03669C"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3C842EF6" w14:textId="77777777" w:rsidR="00B47D46" w:rsidRPr="006D3199" w:rsidRDefault="00B47D46" w:rsidP="00942A42">
            <w:pPr>
              <w:shd w:val="clear" w:color="auto" w:fill="FFFFFF"/>
              <w:jc w:val="both"/>
              <w:rPr>
                <w:rFonts w:ascii="Arial" w:hAnsi="Arial" w:cs="Arial"/>
                <w:color w:val="000000"/>
              </w:rPr>
            </w:pPr>
          </w:p>
        </w:tc>
        <w:tc>
          <w:tcPr>
            <w:tcW w:w="1219" w:type="dxa"/>
          </w:tcPr>
          <w:p w14:paraId="360A675D"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482C2603" w14:textId="77777777" w:rsidR="00B47D46" w:rsidRPr="006D3199" w:rsidRDefault="00B47D46" w:rsidP="00942A42">
            <w:pPr>
              <w:shd w:val="clear" w:color="auto" w:fill="FFFFFF"/>
              <w:jc w:val="both"/>
              <w:rPr>
                <w:rFonts w:ascii="Arial" w:hAnsi="Arial" w:cs="Arial"/>
                <w:color w:val="000000"/>
              </w:rPr>
            </w:pPr>
          </w:p>
        </w:tc>
      </w:tr>
      <w:tr w:rsidR="00B47D46" w:rsidRPr="006D3199" w14:paraId="3B1BD279" w14:textId="77777777" w:rsidTr="00942A42">
        <w:tc>
          <w:tcPr>
            <w:tcW w:w="2811" w:type="dxa"/>
            <w:shd w:val="clear" w:color="auto" w:fill="auto"/>
          </w:tcPr>
          <w:p w14:paraId="072155D3"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RIO DAS OSTRAS</w:t>
            </w:r>
          </w:p>
        </w:tc>
        <w:tc>
          <w:tcPr>
            <w:tcW w:w="1128" w:type="dxa"/>
          </w:tcPr>
          <w:p w14:paraId="24E62B30" w14:textId="77777777" w:rsidR="00B47D46" w:rsidRPr="006D3199" w:rsidRDefault="00B47D46" w:rsidP="00942A42">
            <w:pPr>
              <w:shd w:val="clear" w:color="auto" w:fill="FFFFFF"/>
              <w:jc w:val="both"/>
              <w:rPr>
                <w:rFonts w:ascii="Arial" w:hAnsi="Arial" w:cs="Arial"/>
                <w:color w:val="000000"/>
              </w:rPr>
            </w:pPr>
          </w:p>
        </w:tc>
        <w:tc>
          <w:tcPr>
            <w:tcW w:w="1341" w:type="dxa"/>
          </w:tcPr>
          <w:p w14:paraId="2D13985F"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3C9365F" w14:textId="77777777" w:rsidR="00B47D46" w:rsidRPr="006D3199" w:rsidRDefault="00B47D46" w:rsidP="00942A42">
            <w:pPr>
              <w:shd w:val="clear" w:color="auto" w:fill="FFFFFF"/>
              <w:jc w:val="both"/>
              <w:rPr>
                <w:rFonts w:ascii="Arial" w:hAnsi="Arial" w:cs="Arial"/>
                <w:color w:val="000000"/>
              </w:rPr>
            </w:pPr>
          </w:p>
        </w:tc>
        <w:tc>
          <w:tcPr>
            <w:tcW w:w="1219" w:type="dxa"/>
          </w:tcPr>
          <w:p w14:paraId="3937CDC1"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CDD2687" w14:textId="77777777" w:rsidR="00B47D46" w:rsidRPr="006D3199" w:rsidRDefault="00B47D46" w:rsidP="00942A42">
            <w:pPr>
              <w:shd w:val="clear" w:color="auto" w:fill="FFFFFF"/>
              <w:jc w:val="both"/>
              <w:rPr>
                <w:rFonts w:ascii="Arial" w:hAnsi="Arial" w:cs="Arial"/>
                <w:color w:val="000000"/>
              </w:rPr>
            </w:pPr>
          </w:p>
        </w:tc>
      </w:tr>
      <w:tr w:rsidR="00B47D46" w:rsidRPr="006D3199" w14:paraId="3AD779A8" w14:textId="77777777" w:rsidTr="00942A42">
        <w:tc>
          <w:tcPr>
            <w:tcW w:w="2811" w:type="dxa"/>
            <w:shd w:val="clear" w:color="auto" w:fill="auto"/>
          </w:tcPr>
          <w:p w14:paraId="35664619" w14:textId="77777777" w:rsidR="00B47D46" w:rsidRPr="006D3199" w:rsidRDefault="00B47D46" w:rsidP="00942A42">
            <w:pPr>
              <w:shd w:val="clear" w:color="auto" w:fill="FFFFFF"/>
              <w:jc w:val="both"/>
              <w:rPr>
                <w:rFonts w:ascii="Arial" w:hAnsi="Arial" w:cs="Arial"/>
                <w:color w:val="000000"/>
              </w:rPr>
            </w:pPr>
            <w:r>
              <w:rPr>
                <w:rFonts w:ascii="Arial" w:hAnsi="Arial" w:cs="Arial"/>
                <w:color w:val="000000"/>
              </w:rPr>
              <w:t>SÃO GONÇALO</w:t>
            </w:r>
          </w:p>
        </w:tc>
        <w:tc>
          <w:tcPr>
            <w:tcW w:w="1128" w:type="dxa"/>
          </w:tcPr>
          <w:p w14:paraId="2F9BF444" w14:textId="77777777" w:rsidR="00B47D46" w:rsidRPr="006D3199" w:rsidRDefault="00B47D46" w:rsidP="00942A42">
            <w:pPr>
              <w:shd w:val="clear" w:color="auto" w:fill="FFFFFF"/>
              <w:jc w:val="both"/>
              <w:rPr>
                <w:rFonts w:ascii="Arial" w:hAnsi="Arial" w:cs="Arial"/>
                <w:color w:val="000000"/>
              </w:rPr>
            </w:pPr>
          </w:p>
        </w:tc>
        <w:tc>
          <w:tcPr>
            <w:tcW w:w="1341" w:type="dxa"/>
          </w:tcPr>
          <w:p w14:paraId="0CF69D9D"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C093965" w14:textId="77777777" w:rsidR="00B47D46" w:rsidRPr="006D3199" w:rsidRDefault="00B47D46" w:rsidP="00942A42">
            <w:pPr>
              <w:shd w:val="clear" w:color="auto" w:fill="FFFFFF"/>
              <w:jc w:val="both"/>
              <w:rPr>
                <w:rFonts w:ascii="Arial" w:hAnsi="Arial" w:cs="Arial"/>
                <w:color w:val="000000"/>
              </w:rPr>
            </w:pPr>
          </w:p>
        </w:tc>
        <w:tc>
          <w:tcPr>
            <w:tcW w:w="1219" w:type="dxa"/>
          </w:tcPr>
          <w:p w14:paraId="38EBBBB9"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468D6E91" w14:textId="77777777" w:rsidR="00B47D46" w:rsidRPr="006D3199" w:rsidRDefault="00B47D46" w:rsidP="00942A42">
            <w:pPr>
              <w:shd w:val="clear" w:color="auto" w:fill="FFFFFF"/>
              <w:jc w:val="both"/>
              <w:rPr>
                <w:rFonts w:ascii="Arial" w:hAnsi="Arial" w:cs="Arial"/>
                <w:color w:val="000000"/>
              </w:rPr>
            </w:pPr>
          </w:p>
        </w:tc>
      </w:tr>
      <w:tr w:rsidR="00B47D46" w:rsidRPr="006D3199" w14:paraId="1E96618B" w14:textId="77777777" w:rsidTr="00942A42">
        <w:tc>
          <w:tcPr>
            <w:tcW w:w="2811" w:type="dxa"/>
            <w:shd w:val="clear" w:color="auto" w:fill="auto"/>
          </w:tcPr>
          <w:p w14:paraId="7762F8B8" w14:textId="77777777" w:rsidR="00B47D46" w:rsidRDefault="00B47D46" w:rsidP="00942A42">
            <w:pPr>
              <w:shd w:val="clear" w:color="auto" w:fill="FFFFFF"/>
              <w:jc w:val="both"/>
              <w:rPr>
                <w:rFonts w:ascii="Arial" w:hAnsi="Arial" w:cs="Arial"/>
                <w:color w:val="000000"/>
              </w:rPr>
            </w:pPr>
            <w:r>
              <w:rPr>
                <w:rFonts w:ascii="Arial" w:hAnsi="Arial" w:cs="Arial"/>
                <w:color w:val="000000"/>
              </w:rPr>
              <w:t>SÃO JOÃO DE MERITI</w:t>
            </w:r>
          </w:p>
        </w:tc>
        <w:tc>
          <w:tcPr>
            <w:tcW w:w="1128" w:type="dxa"/>
          </w:tcPr>
          <w:p w14:paraId="2AECB11E" w14:textId="77777777" w:rsidR="00B47D46" w:rsidRPr="006D3199" w:rsidRDefault="00B47D46" w:rsidP="00942A42">
            <w:pPr>
              <w:shd w:val="clear" w:color="auto" w:fill="FFFFFF"/>
              <w:jc w:val="both"/>
              <w:rPr>
                <w:rFonts w:ascii="Arial" w:hAnsi="Arial" w:cs="Arial"/>
                <w:color w:val="000000"/>
              </w:rPr>
            </w:pPr>
          </w:p>
        </w:tc>
        <w:tc>
          <w:tcPr>
            <w:tcW w:w="1341" w:type="dxa"/>
          </w:tcPr>
          <w:p w14:paraId="5553928E"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022A3672" w14:textId="77777777" w:rsidR="00B47D46" w:rsidRPr="006D3199" w:rsidRDefault="00B47D46" w:rsidP="00942A42">
            <w:pPr>
              <w:shd w:val="clear" w:color="auto" w:fill="FFFFFF"/>
              <w:jc w:val="both"/>
              <w:rPr>
                <w:rFonts w:ascii="Arial" w:hAnsi="Arial" w:cs="Arial"/>
                <w:color w:val="000000"/>
              </w:rPr>
            </w:pPr>
          </w:p>
        </w:tc>
        <w:tc>
          <w:tcPr>
            <w:tcW w:w="1219" w:type="dxa"/>
          </w:tcPr>
          <w:p w14:paraId="28775343"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04C1EC64" w14:textId="77777777" w:rsidR="00B47D46" w:rsidRPr="006D3199" w:rsidRDefault="00B47D46" w:rsidP="00942A42">
            <w:pPr>
              <w:shd w:val="clear" w:color="auto" w:fill="FFFFFF"/>
              <w:jc w:val="both"/>
              <w:rPr>
                <w:rFonts w:ascii="Arial" w:hAnsi="Arial" w:cs="Arial"/>
                <w:color w:val="000000"/>
              </w:rPr>
            </w:pPr>
          </w:p>
        </w:tc>
      </w:tr>
      <w:tr w:rsidR="00B47D46" w:rsidRPr="006D3199" w14:paraId="01280CD8" w14:textId="77777777" w:rsidTr="00942A42">
        <w:tc>
          <w:tcPr>
            <w:tcW w:w="2811" w:type="dxa"/>
            <w:shd w:val="clear" w:color="auto" w:fill="auto"/>
          </w:tcPr>
          <w:p w14:paraId="0A28C13B"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SÃO PEDRO DA ALDEIA</w:t>
            </w:r>
          </w:p>
        </w:tc>
        <w:tc>
          <w:tcPr>
            <w:tcW w:w="1128" w:type="dxa"/>
          </w:tcPr>
          <w:p w14:paraId="58899C98" w14:textId="77777777" w:rsidR="00B47D46" w:rsidRPr="006D3199" w:rsidRDefault="00B47D46" w:rsidP="00942A42">
            <w:pPr>
              <w:shd w:val="clear" w:color="auto" w:fill="FFFFFF"/>
              <w:jc w:val="both"/>
              <w:rPr>
                <w:rFonts w:ascii="Arial" w:hAnsi="Arial" w:cs="Arial"/>
                <w:color w:val="000000"/>
              </w:rPr>
            </w:pPr>
          </w:p>
        </w:tc>
        <w:tc>
          <w:tcPr>
            <w:tcW w:w="1341" w:type="dxa"/>
          </w:tcPr>
          <w:p w14:paraId="32495AD9"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32EF253" w14:textId="77777777" w:rsidR="00B47D46" w:rsidRPr="006D3199" w:rsidRDefault="00B47D46" w:rsidP="00942A42">
            <w:pPr>
              <w:shd w:val="clear" w:color="auto" w:fill="FFFFFF"/>
              <w:jc w:val="both"/>
              <w:rPr>
                <w:rFonts w:ascii="Arial" w:hAnsi="Arial" w:cs="Arial"/>
                <w:color w:val="000000"/>
              </w:rPr>
            </w:pPr>
          </w:p>
        </w:tc>
        <w:tc>
          <w:tcPr>
            <w:tcW w:w="1219" w:type="dxa"/>
          </w:tcPr>
          <w:p w14:paraId="7B133C88"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C061A34" w14:textId="77777777" w:rsidR="00B47D46" w:rsidRPr="006D3199" w:rsidRDefault="00B47D46" w:rsidP="00942A42">
            <w:pPr>
              <w:shd w:val="clear" w:color="auto" w:fill="FFFFFF"/>
              <w:jc w:val="both"/>
              <w:rPr>
                <w:rFonts w:ascii="Arial" w:hAnsi="Arial" w:cs="Arial"/>
                <w:color w:val="000000"/>
              </w:rPr>
            </w:pPr>
          </w:p>
        </w:tc>
      </w:tr>
      <w:tr w:rsidR="00B47D46" w:rsidRPr="006D3199" w14:paraId="4D97CFDF" w14:textId="77777777" w:rsidTr="00942A42">
        <w:tc>
          <w:tcPr>
            <w:tcW w:w="2811" w:type="dxa"/>
            <w:shd w:val="clear" w:color="auto" w:fill="auto"/>
          </w:tcPr>
          <w:p w14:paraId="788166AC"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SÁPUCAIA</w:t>
            </w:r>
          </w:p>
        </w:tc>
        <w:tc>
          <w:tcPr>
            <w:tcW w:w="1128" w:type="dxa"/>
          </w:tcPr>
          <w:p w14:paraId="174CDB22" w14:textId="77777777" w:rsidR="00B47D46" w:rsidRPr="006D3199" w:rsidRDefault="00B47D46" w:rsidP="00942A42">
            <w:pPr>
              <w:shd w:val="clear" w:color="auto" w:fill="FFFFFF"/>
              <w:jc w:val="both"/>
              <w:rPr>
                <w:rFonts w:ascii="Arial" w:hAnsi="Arial" w:cs="Arial"/>
                <w:color w:val="000000"/>
              </w:rPr>
            </w:pPr>
          </w:p>
        </w:tc>
        <w:tc>
          <w:tcPr>
            <w:tcW w:w="1341" w:type="dxa"/>
          </w:tcPr>
          <w:p w14:paraId="7A7F7619"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06E2999E" w14:textId="77777777" w:rsidR="00B47D46" w:rsidRPr="006D3199" w:rsidRDefault="00B47D46" w:rsidP="00942A42">
            <w:pPr>
              <w:shd w:val="clear" w:color="auto" w:fill="FFFFFF"/>
              <w:jc w:val="both"/>
              <w:rPr>
                <w:rFonts w:ascii="Arial" w:hAnsi="Arial" w:cs="Arial"/>
                <w:color w:val="000000"/>
              </w:rPr>
            </w:pPr>
          </w:p>
        </w:tc>
        <w:tc>
          <w:tcPr>
            <w:tcW w:w="1219" w:type="dxa"/>
          </w:tcPr>
          <w:p w14:paraId="3E2BF1AE"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6E36B4A" w14:textId="77777777" w:rsidR="00B47D46" w:rsidRPr="006D3199" w:rsidRDefault="00B47D46" w:rsidP="00942A42">
            <w:pPr>
              <w:shd w:val="clear" w:color="auto" w:fill="FFFFFF"/>
              <w:jc w:val="both"/>
              <w:rPr>
                <w:rFonts w:ascii="Arial" w:hAnsi="Arial" w:cs="Arial"/>
                <w:color w:val="000000"/>
              </w:rPr>
            </w:pPr>
          </w:p>
        </w:tc>
      </w:tr>
      <w:tr w:rsidR="00B47D46" w:rsidRPr="006D3199" w14:paraId="241DA86E" w14:textId="77777777" w:rsidTr="00942A42">
        <w:tc>
          <w:tcPr>
            <w:tcW w:w="2811" w:type="dxa"/>
            <w:shd w:val="clear" w:color="auto" w:fill="auto"/>
          </w:tcPr>
          <w:p w14:paraId="540E7D9F"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SAQUAREMA</w:t>
            </w:r>
          </w:p>
        </w:tc>
        <w:tc>
          <w:tcPr>
            <w:tcW w:w="1128" w:type="dxa"/>
          </w:tcPr>
          <w:p w14:paraId="4AF60DE9" w14:textId="77777777" w:rsidR="00B47D46" w:rsidRPr="006D3199" w:rsidRDefault="00B47D46" w:rsidP="00942A42">
            <w:pPr>
              <w:shd w:val="clear" w:color="auto" w:fill="FFFFFF"/>
              <w:jc w:val="both"/>
              <w:rPr>
                <w:rFonts w:ascii="Arial" w:hAnsi="Arial" w:cs="Arial"/>
                <w:color w:val="000000"/>
              </w:rPr>
            </w:pPr>
          </w:p>
        </w:tc>
        <w:tc>
          <w:tcPr>
            <w:tcW w:w="1341" w:type="dxa"/>
          </w:tcPr>
          <w:p w14:paraId="5C80729E"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6BA0279" w14:textId="77777777" w:rsidR="00B47D46" w:rsidRPr="006D3199" w:rsidRDefault="00B47D46" w:rsidP="00942A42">
            <w:pPr>
              <w:shd w:val="clear" w:color="auto" w:fill="FFFFFF"/>
              <w:jc w:val="both"/>
              <w:rPr>
                <w:rFonts w:ascii="Arial" w:hAnsi="Arial" w:cs="Arial"/>
                <w:color w:val="000000"/>
              </w:rPr>
            </w:pPr>
          </w:p>
        </w:tc>
        <w:tc>
          <w:tcPr>
            <w:tcW w:w="1219" w:type="dxa"/>
          </w:tcPr>
          <w:p w14:paraId="68FDA516"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5B3219E" w14:textId="77777777" w:rsidR="00B47D46" w:rsidRPr="006D3199" w:rsidRDefault="00B47D46" w:rsidP="00942A42">
            <w:pPr>
              <w:shd w:val="clear" w:color="auto" w:fill="FFFFFF"/>
              <w:jc w:val="both"/>
              <w:rPr>
                <w:rFonts w:ascii="Arial" w:hAnsi="Arial" w:cs="Arial"/>
                <w:color w:val="000000"/>
              </w:rPr>
            </w:pPr>
          </w:p>
        </w:tc>
      </w:tr>
      <w:tr w:rsidR="00B47D46" w:rsidRPr="006D3199" w14:paraId="6E3E1B44" w14:textId="77777777" w:rsidTr="00942A42">
        <w:tc>
          <w:tcPr>
            <w:tcW w:w="2811" w:type="dxa"/>
            <w:shd w:val="clear" w:color="auto" w:fill="auto"/>
          </w:tcPr>
          <w:p w14:paraId="20D34B5F"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TERESÓPOLIS</w:t>
            </w:r>
          </w:p>
        </w:tc>
        <w:tc>
          <w:tcPr>
            <w:tcW w:w="1128" w:type="dxa"/>
          </w:tcPr>
          <w:p w14:paraId="64FF32F5" w14:textId="77777777" w:rsidR="00B47D46" w:rsidRPr="006D3199" w:rsidRDefault="00B47D46" w:rsidP="00942A42">
            <w:pPr>
              <w:shd w:val="clear" w:color="auto" w:fill="FFFFFF"/>
              <w:jc w:val="both"/>
              <w:rPr>
                <w:rFonts w:ascii="Arial" w:hAnsi="Arial" w:cs="Arial"/>
                <w:color w:val="000000"/>
              </w:rPr>
            </w:pPr>
          </w:p>
        </w:tc>
        <w:tc>
          <w:tcPr>
            <w:tcW w:w="1341" w:type="dxa"/>
          </w:tcPr>
          <w:p w14:paraId="2D52CABB"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5C3826B9" w14:textId="77777777" w:rsidR="00B47D46" w:rsidRPr="006D3199" w:rsidRDefault="00B47D46" w:rsidP="00942A42">
            <w:pPr>
              <w:shd w:val="clear" w:color="auto" w:fill="FFFFFF"/>
              <w:jc w:val="both"/>
              <w:rPr>
                <w:rFonts w:ascii="Arial" w:hAnsi="Arial" w:cs="Arial"/>
                <w:color w:val="000000"/>
              </w:rPr>
            </w:pPr>
          </w:p>
        </w:tc>
        <w:tc>
          <w:tcPr>
            <w:tcW w:w="1219" w:type="dxa"/>
          </w:tcPr>
          <w:p w14:paraId="71326949"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5FE0CCE" w14:textId="77777777" w:rsidR="00B47D46" w:rsidRPr="006D3199" w:rsidRDefault="00B47D46" w:rsidP="00942A42">
            <w:pPr>
              <w:shd w:val="clear" w:color="auto" w:fill="FFFFFF"/>
              <w:jc w:val="both"/>
              <w:rPr>
                <w:rFonts w:ascii="Arial" w:hAnsi="Arial" w:cs="Arial"/>
                <w:color w:val="000000"/>
              </w:rPr>
            </w:pPr>
          </w:p>
        </w:tc>
      </w:tr>
      <w:tr w:rsidR="00B47D46" w:rsidRPr="006D3199" w14:paraId="7DB1DA0C" w14:textId="77777777" w:rsidTr="00942A42">
        <w:tc>
          <w:tcPr>
            <w:tcW w:w="2811" w:type="dxa"/>
            <w:shd w:val="clear" w:color="auto" w:fill="auto"/>
          </w:tcPr>
          <w:p w14:paraId="5FA8F723" w14:textId="77777777" w:rsidR="00B47D46" w:rsidRPr="006D3199" w:rsidRDefault="00B47D46" w:rsidP="00942A42">
            <w:pPr>
              <w:shd w:val="clear" w:color="auto" w:fill="FFFFFF"/>
              <w:jc w:val="both"/>
              <w:rPr>
                <w:rFonts w:ascii="Arial" w:hAnsi="Arial" w:cs="Arial"/>
                <w:color w:val="000000"/>
              </w:rPr>
            </w:pPr>
            <w:r>
              <w:rPr>
                <w:rFonts w:ascii="Arial" w:hAnsi="Arial" w:cs="Arial"/>
                <w:color w:val="000000"/>
              </w:rPr>
              <w:t>TANGUÁ</w:t>
            </w:r>
          </w:p>
        </w:tc>
        <w:tc>
          <w:tcPr>
            <w:tcW w:w="1128" w:type="dxa"/>
          </w:tcPr>
          <w:p w14:paraId="701DE83B" w14:textId="77777777" w:rsidR="00B47D46" w:rsidRPr="006D3199" w:rsidRDefault="00B47D46" w:rsidP="00942A42">
            <w:pPr>
              <w:shd w:val="clear" w:color="auto" w:fill="FFFFFF"/>
              <w:jc w:val="both"/>
              <w:rPr>
                <w:rFonts w:ascii="Arial" w:hAnsi="Arial" w:cs="Arial"/>
                <w:color w:val="000000"/>
              </w:rPr>
            </w:pPr>
          </w:p>
        </w:tc>
        <w:tc>
          <w:tcPr>
            <w:tcW w:w="1341" w:type="dxa"/>
          </w:tcPr>
          <w:p w14:paraId="46631C90"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34BA756" w14:textId="77777777" w:rsidR="00B47D46" w:rsidRPr="006D3199" w:rsidRDefault="00B47D46" w:rsidP="00942A42">
            <w:pPr>
              <w:shd w:val="clear" w:color="auto" w:fill="FFFFFF"/>
              <w:jc w:val="both"/>
              <w:rPr>
                <w:rFonts w:ascii="Arial" w:hAnsi="Arial" w:cs="Arial"/>
                <w:color w:val="000000"/>
              </w:rPr>
            </w:pPr>
          </w:p>
        </w:tc>
        <w:tc>
          <w:tcPr>
            <w:tcW w:w="1219" w:type="dxa"/>
          </w:tcPr>
          <w:p w14:paraId="685F8514"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3812D41" w14:textId="77777777" w:rsidR="00B47D46" w:rsidRPr="006D3199" w:rsidRDefault="00B47D46" w:rsidP="00942A42">
            <w:pPr>
              <w:shd w:val="clear" w:color="auto" w:fill="FFFFFF"/>
              <w:jc w:val="both"/>
              <w:rPr>
                <w:rFonts w:ascii="Arial" w:hAnsi="Arial" w:cs="Arial"/>
                <w:color w:val="000000"/>
              </w:rPr>
            </w:pPr>
          </w:p>
        </w:tc>
      </w:tr>
      <w:tr w:rsidR="00B47D46" w:rsidRPr="006D3199" w14:paraId="7DD3FDD1" w14:textId="77777777" w:rsidTr="00942A42">
        <w:tc>
          <w:tcPr>
            <w:tcW w:w="2811" w:type="dxa"/>
            <w:shd w:val="clear" w:color="auto" w:fill="auto"/>
          </w:tcPr>
          <w:p w14:paraId="2B06EA7C"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VARRE E SAI</w:t>
            </w:r>
          </w:p>
        </w:tc>
        <w:tc>
          <w:tcPr>
            <w:tcW w:w="1128" w:type="dxa"/>
          </w:tcPr>
          <w:p w14:paraId="435E4EB8" w14:textId="77777777" w:rsidR="00B47D46" w:rsidRPr="006D3199" w:rsidRDefault="00B47D46" w:rsidP="00942A42">
            <w:pPr>
              <w:shd w:val="clear" w:color="auto" w:fill="FFFFFF"/>
              <w:jc w:val="both"/>
              <w:rPr>
                <w:rFonts w:ascii="Arial" w:hAnsi="Arial" w:cs="Arial"/>
                <w:color w:val="000000"/>
              </w:rPr>
            </w:pPr>
          </w:p>
        </w:tc>
        <w:tc>
          <w:tcPr>
            <w:tcW w:w="1341" w:type="dxa"/>
          </w:tcPr>
          <w:p w14:paraId="13FEC11D"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F4327F7" w14:textId="77777777" w:rsidR="00B47D46" w:rsidRPr="006D3199" w:rsidRDefault="00B47D46" w:rsidP="00942A42">
            <w:pPr>
              <w:shd w:val="clear" w:color="auto" w:fill="FFFFFF"/>
              <w:jc w:val="both"/>
              <w:rPr>
                <w:rFonts w:ascii="Arial" w:hAnsi="Arial" w:cs="Arial"/>
                <w:color w:val="000000"/>
              </w:rPr>
            </w:pPr>
          </w:p>
        </w:tc>
        <w:tc>
          <w:tcPr>
            <w:tcW w:w="1219" w:type="dxa"/>
          </w:tcPr>
          <w:p w14:paraId="3E60EB93"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73A2CC3" w14:textId="77777777" w:rsidR="00B47D46" w:rsidRPr="006D3199" w:rsidRDefault="00B47D46" w:rsidP="00942A42">
            <w:pPr>
              <w:shd w:val="clear" w:color="auto" w:fill="FFFFFF"/>
              <w:jc w:val="both"/>
              <w:rPr>
                <w:rFonts w:ascii="Arial" w:hAnsi="Arial" w:cs="Arial"/>
                <w:color w:val="000000"/>
              </w:rPr>
            </w:pPr>
          </w:p>
        </w:tc>
      </w:tr>
      <w:tr w:rsidR="00B47D46" w:rsidRPr="006D3199" w14:paraId="217C5AE4" w14:textId="77777777" w:rsidTr="00942A42">
        <w:tc>
          <w:tcPr>
            <w:tcW w:w="2811" w:type="dxa"/>
            <w:shd w:val="clear" w:color="auto" w:fill="auto"/>
          </w:tcPr>
          <w:p w14:paraId="48BD37FB"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VASSOURAS</w:t>
            </w:r>
          </w:p>
        </w:tc>
        <w:tc>
          <w:tcPr>
            <w:tcW w:w="1128" w:type="dxa"/>
          </w:tcPr>
          <w:p w14:paraId="1E19782B" w14:textId="77777777" w:rsidR="00B47D46" w:rsidRPr="006D3199" w:rsidRDefault="00B47D46" w:rsidP="00942A42">
            <w:pPr>
              <w:shd w:val="clear" w:color="auto" w:fill="FFFFFF"/>
              <w:jc w:val="both"/>
              <w:rPr>
                <w:rFonts w:ascii="Arial" w:hAnsi="Arial" w:cs="Arial"/>
                <w:color w:val="000000"/>
              </w:rPr>
            </w:pPr>
          </w:p>
        </w:tc>
        <w:tc>
          <w:tcPr>
            <w:tcW w:w="1341" w:type="dxa"/>
          </w:tcPr>
          <w:p w14:paraId="5223D73F"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4056C9F" w14:textId="77777777" w:rsidR="00B47D46" w:rsidRPr="006D3199" w:rsidRDefault="00B47D46" w:rsidP="00942A42">
            <w:pPr>
              <w:shd w:val="clear" w:color="auto" w:fill="FFFFFF"/>
              <w:jc w:val="both"/>
              <w:rPr>
                <w:rFonts w:ascii="Arial" w:hAnsi="Arial" w:cs="Arial"/>
                <w:color w:val="000000"/>
              </w:rPr>
            </w:pPr>
          </w:p>
        </w:tc>
        <w:tc>
          <w:tcPr>
            <w:tcW w:w="1219" w:type="dxa"/>
          </w:tcPr>
          <w:p w14:paraId="1F24D659"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33FCBDA" w14:textId="77777777" w:rsidR="00B47D46" w:rsidRPr="006D3199" w:rsidRDefault="00B47D46" w:rsidP="00942A42">
            <w:pPr>
              <w:shd w:val="clear" w:color="auto" w:fill="FFFFFF"/>
              <w:jc w:val="both"/>
              <w:rPr>
                <w:rFonts w:ascii="Arial" w:hAnsi="Arial" w:cs="Arial"/>
                <w:color w:val="000000"/>
              </w:rPr>
            </w:pPr>
          </w:p>
        </w:tc>
      </w:tr>
      <w:tr w:rsidR="00B47D46" w:rsidRPr="006D3199" w14:paraId="5758B727" w14:textId="77777777" w:rsidTr="00942A42">
        <w:tc>
          <w:tcPr>
            <w:tcW w:w="2811" w:type="dxa"/>
            <w:shd w:val="clear" w:color="auto" w:fill="auto"/>
          </w:tcPr>
          <w:p w14:paraId="3AB7977F"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VOLTA REDONDA</w:t>
            </w:r>
          </w:p>
        </w:tc>
        <w:tc>
          <w:tcPr>
            <w:tcW w:w="1128" w:type="dxa"/>
          </w:tcPr>
          <w:p w14:paraId="303BC598" w14:textId="77777777" w:rsidR="00B47D46" w:rsidRPr="006D3199" w:rsidRDefault="00B47D46" w:rsidP="00942A42">
            <w:pPr>
              <w:shd w:val="clear" w:color="auto" w:fill="FFFFFF"/>
              <w:jc w:val="both"/>
              <w:rPr>
                <w:rFonts w:ascii="Arial" w:hAnsi="Arial" w:cs="Arial"/>
                <w:color w:val="000000"/>
              </w:rPr>
            </w:pPr>
          </w:p>
        </w:tc>
        <w:tc>
          <w:tcPr>
            <w:tcW w:w="1341" w:type="dxa"/>
          </w:tcPr>
          <w:p w14:paraId="001825A0"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39681097" w14:textId="77777777" w:rsidR="00B47D46" w:rsidRPr="006D3199" w:rsidRDefault="00B47D46" w:rsidP="00942A42">
            <w:pPr>
              <w:shd w:val="clear" w:color="auto" w:fill="FFFFFF"/>
              <w:jc w:val="both"/>
              <w:rPr>
                <w:rFonts w:ascii="Arial" w:hAnsi="Arial" w:cs="Arial"/>
                <w:color w:val="000000"/>
              </w:rPr>
            </w:pPr>
          </w:p>
        </w:tc>
        <w:tc>
          <w:tcPr>
            <w:tcW w:w="1219" w:type="dxa"/>
          </w:tcPr>
          <w:p w14:paraId="685143CD"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10A2F9E0" w14:textId="77777777" w:rsidR="00B47D46" w:rsidRPr="006D3199" w:rsidRDefault="00B47D46" w:rsidP="00942A42">
            <w:pPr>
              <w:shd w:val="clear" w:color="auto" w:fill="FFFFFF"/>
              <w:jc w:val="both"/>
              <w:rPr>
                <w:rFonts w:ascii="Arial" w:hAnsi="Arial" w:cs="Arial"/>
                <w:color w:val="000000"/>
              </w:rPr>
            </w:pPr>
          </w:p>
        </w:tc>
      </w:tr>
      <w:tr w:rsidR="00B47D46" w:rsidRPr="006D3199" w14:paraId="26F95015" w14:textId="77777777" w:rsidTr="00942A42">
        <w:tc>
          <w:tcPr>
            <w:tcW w:w="2811" w:type="dxa"/>
            <w:shd w:val="clear" w:color="auto" w:fill="auto"/>
          </w:tcPr>
          <w:p w14:paraId="01773687"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ALAGOAS</w:t>
            </w:r>
          </w:p>
        </w:tc>
        <w:tc>
          <w:tcPr>
            <w:tcW w:w="1128" w:type="dxa"/>
          </w:tcPr>
          <w:p w14:paraId="557386F9" w14:textId="77777777" w:rsidR="00B47D46" w:rsidRPr="006D3199" w:rsidRDefault="00B47D46" w:rsidP="00942A42">
            <w:pPr>
              <w:shd w:val="clear" w:color="auto" w:fill="FFFFFF"/>
              <w:jc w:val="both"/>
              <w:rPr>
                <w:rFonts w:ascii="Arial" w:hAnsi="Arial" w:cs="Arial"/>
                <w:color w:val="000000"/>
              </w:rPr>
            </w:pPr>
          </w:p>
        </w:tc>
        <w:tc>
          <w:tcPr>
            <w:tcW w:w="1341" w:type="dxa"/>
          </w:tcPr>
          <w:p w14:paraId="4C0DE58F"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C2C81DB" w14:textId="77777777" w:rsidR="00B47D46" w:rsidRPr="006D3199" w:rsidRDefault="00B47D46" w:rsidP="00942A42">
            <w:pPr>
              <w:shd w:val="clear" w:color="auto" w:fill="FFFFFF"/>
              <w:jc w:val="both"/>
              <w:rPr>
                <w:rFonts w:ascii="Arial" w:hAnsi="Arial" w:cs="Arial"/>
                <w:color w:val="000000"/>
              </w:rPr>
            </w:pPr>
          </w:p>
        </w:tc>
        <w:tc>
          <w:tcPr>
            <w:tcW w:w="1219" w:type="dxa"/>
          </w:tcPr>
          <w:p w14:paraId="627E7F68"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9EA923F" w14:textId="77777777" w:rsidR="00B47D46" w:rsidRPr="006D3199" w:rsidRDefault="00B47D46" w:rsidP="00942A42">
            <w:pPr>
              <w:shd w:val="clear" w:color="auto" w:fill="FFFFFF"/>
              <w:jc w:val="both"/>
              <w:rPr>
                <w:rFonts w:ascii="Arial" w:hAnsi="Arial" w:cs="Arial"/>
                <w:color w:val="000000"/>
              </w:rPr>
            </w:pPr>
          </w:p>
        </w:tc>
      </w:tr>
      <w:tr w:rsidR="00B47D46" w:rsidRPr="006D3199" w14:paraId="76BDA56E" w14:textId="77777777" w:rsidTr="00942A42">
        <w:tc>
          <w:tcPr>
            <w:tcW w:w="2811" w:type="dxa"/>
            <w:shd w:val="clear" w:color="auto" w:fill="auto"/>
          </w:tcPr>
          <w:p w14:paraId="4581FD43"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AMAZONAS</w:t>
            </w:r>
          </w:p>
        </w:tc>
        <w:tc>
          <w:tcPr>
            <w:tcW w:w="1128" w:type="dxa"/>
          </w:tcPr>
          <w:p w14:paraId="26DDBFB2" w14:textId="77777777" w:rsidR="00B47D46" w:rsidRPr="006D3199" w:rsidRDefault="00B47D46" w:rsidP="00942A42">
            <w:pPr>
              <w:shd w:val="clear" w:color="auto" w:fill="FFFFFF"/>
              <w:jc w:val="both"/>
              <w:rPr>
                <w:rFonts w:ascii="Arial" w:hAnsi="Arial" w:cs="Arial"/>
                <w:color w:val="000000"/>
              </w:rPr>
            </w:pPr>
          </w:p>
        </w:tc>
        <w:tc>
          <w:tcPr>
            <w:tcW w:w="1341" w:type="dxa"/>
          </w:tcPr>
          <w:p w14:paraId="240FC6AA"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0C4527AD" w14:textId="77777777" w:rsidR="00B47D46" w:rsidRPr="006D3199" w:rsidRDefault="00B47D46" w:rsidP="00942A42">
            <w:pPr>
              <w:shd w:val="clear" w:color="auto" w:fill="FFFFFF"/>
              <w:jc w:val="both"/>
              <w:rPr>
                <w:rFonts w:ascii="Arial" w:hAnsi="Arial" w:cs="Arial"/>
                <w:color w:val="000000"/>
              </w:rPr>
            </w:pPr>
          </w:p>
        </w:tc>
        <w:tc>
          <w:tcPr>
            <w:tcW w:w="1219" w:type="dxa"/>
          </w:tcPr>
          <w:p w14:paraId="540FC900"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7C9EE4D4" w14:textId="77777777" w:rsidR="00B47D46" w:rsidRPr="006D3199" w:rsidRDefault="00B47D46" w:rsidP="00942A42">
            <w:pPr>
              <w:shd w:val="clear" w:color="auto" w:fill="FFFFFF"/>
              <w:jc w:val="both"/>
              <w:rPr>
                <w:rFonts w:ascii="Arial" w:hAnsi="Arial" w:cs="Arial"/>
                <w:color w:val="000000"/>
              </w:rPr>
            </w:pPr>
          </w:p>
        </w:tc>
      </w:tr>
      <w:tr w:rsidR="00B47D46" w:rsidRPr="006D3199" w14:paraId="3750E4AE" w14:textId="77777777" w:rsidTr="00942A42">
        <w:tc>
          <w:tcPr>
            <w:tcW w:w="2811" w:type="dxa"/>
            <w:shd w:val="clear" w:color="auto" w:fill="auto"/>
          </w:tcPr>
          <w:p w14:paraId="64805615"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BAHIA</w:t>
            </w:r>
          </w:p>
        </w:tc>
        <w:tc>
          <w:tcPr>
            <w:tcW w:w="1128" w:type="dxa"/>
          </w:tcPr>
          <w:p w14:paraId="2A735DD7" w14:textId="77777777" w:rsidR="00B47D46" w:rsidRPr="006D3199" w:rsidRDefault="00B47D46" w:rsidP="00942A42">
            <w:pPr>
              <w:shd w:val="clear" w:color="auto" w:fill="FFFFFF"/>
              <w:jc w:val="both"/>
              <w:rPr>
                <w:rFonts w:ascii="Arial" w:hAnsi="Arial" w:cs="Arial"/>
                <w:color w:val="000000"/>
              </w:rPr>
            </w:pPr>
          </w:p>
        </w:tc>
        <w:tc>
          <w:tcPr>
            <w:tcW w:w="1341" w:type="dxa"/>
          </w:tcPr>
          <w:p w14:paraId="26E3BE66"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0A0C18DD" w14:textId="77777777" w:rsidR="00B47D46" w:rsidRPr="006D3199" w:rsidRDefault="00B47D46" w:rsidP="00942A42">
            <w:pPr>
              <w:shd w:val="clear" w:color="auto" w:fill="FFFFFF"/>
              <w:jc w:val="both"/>
              <w:rPr>
                <w:rFonts w:ascii="Arial" w:hAnsi="Arial" w:cs="Arial"/>
                <w:color w:val="000000"/>
              </w:rPr>
            </w:pPr>
          </w:p>
        </w:tc>
        <w:tc>
          <w:tcPr>
            <w:tcW w:w="1219" w:type="dxa"/>
          </w:tcPr>
          <w:p w14:paraId="0D22868B"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00903514" w14:textId="77777777" w:rsidR="00B47D46" w:rsidRPr="006D3199" w:rsidRDefault="00B47D46" w:rsidP="00942A42">
            <w:pPr>
              <w:shd w:val="clear" w:color="auto" w:fill="FFFFFF"/>
              <w:jc w:val="both"/>
              <w:rPr>
                <w:rFonts w:ascii="Arial" w:hAnsi="Arial" w:cs="Arial"/>
                <w:color w:val="000000"/>
              </w:rPr>
            </w:pPr>
          </w:p>
        </w:tc>
      </w:tr>
      <w:tr w:rsidR="00B47D46" w:rsidRPr="006D3199" w14:paraId="019B0523" w14:textId="77777777" w:rsidTr="00942A42">
        <w:tc>
          <w:tcPr>
            <w:tcW w:w="2811" w:type="dxa"/>
            <w:shd w:val="clear" w:color="auto" w:fill="auto"/>
          </w:tcPr>
          <w:p w14:paraId="3561CBB1"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BRASILIA</w:t>
            </w:r>
          </w:p>
        </w:tc>
        <w:tc>
          <w:tcPr>
            <w:tcW w:w="1128" w:type="dxa"/>
          </w:tcPr>
          <w:p w14:paraId="03D01A80" w14:textId="77777777" w:rsidR="00B47D46" w:rsidRPr="006D3199" w:rsidRDefault="00B47D46" w:rsidP="00942A42">
            <w:pPr>
              <w:shd w:val="clear" w:color="auto" w:fill="FFFFFF"/>
              <w:jc w:val="both"/>
              <w:rPr>
                <w:rFonts w:ascii="Arial" w:hAnsi="Arial" w:cs="Arial"/>
                <w:color w:val="000000"/>
              </w:rPr>
            </w:pPr>
          </w:p>
        </w:tc>
        <w:tc>
          <w:tcPr>
            <w:tcW w:w="1341" w:type="dxa"/>
          </w:tcPr>
          <w:p w14:paraId="619541C4"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3608EEEB" w14:textId="77777777" w:rsidR="00B47D46" w:rsidRPr="006D3199" w:rsidRDefault="00B47D46" w:rsidP="00942A42">
            <w:pPr>
              <w:shd w:val="clear" w:color="auto" w:fill="FFFFFF"/>
              <w:jc w:val="both"/>
              <w:rPr>
                <w:rFonts w:ascii="Arial" w:hAnsi="Arial" w:cs="Arial"/>
                <w:color w:val="000000"/>
              </w:rPr>
            </w:pPr>
          </w:p>
        </w:tc>
        <w:tc>
          <w:tcPr>
            <w:tcW w:w="1219" w:type="dxa"/>
          </w:tcPr>
          <w:p w14:paraId="0FC28ABC"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5510E36" w14:textId="77777777" w:rsidR="00B47D46" w:rsidRPr="006D3199" w:rsidRDefault="00B47D46" w:rsidP="00942A42">
            <w:pPr>
              <w:shd w:val="clear" w:color="auto" w:fill="FFFFFF"/>
              <w:jc w:val="both"/>
              <w:rPr>
                <w:rFonts w:ascii="Arial" w:hAnsi="Arial" w:cs="Arial"/>
                <w:color w:val="000000"/>
              </w:rPr>
            </w:pPr>
          </w:p>
        </w:tc>
      </w:tr>
      <w:tr w:rsidR="00B47D46" w:rsidRPr="006D3199" w14:paraId="75DCE294" w14:textId="77777777" w:rsidTr="00942A42">
        <w:tc>
          <w:tcPr>
            <w:tcW w:w="2811" w:type="dxa"/>
            <w:shd w:val="clear" w:color="auto" w:fill="auto"/>
          </w:tcPr>
          <w:p w14:paraId="3320C930"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CEARÁ</w:t>
            </w:r>
          </w:p>
        </w:tc>
        <w:tc>
          <w:tcPr>
            <w:tcW w:w="1128" w:type="dxa"/>
          </w:tcPr>
          <w:p w14:paraId="0BD2F622" w14:textId="77777777" w:rsidR="00B47D46" w:rsidRPr="006D3199" w:rsidRDefault="00B47D46" w:rsidP="00942A42">
            <w:pPr>
              <w:shd w:val="clear" w:color="auto" w:fill="FFFFFF"/>
              <w:jc w:val="both"/>
              <w:rPr>
                <w:rFonts w:ascii="Arial" w:hAnsi="Arial" w:cs="Arial"/>
                <w:color w:val="000000"/>
              </w:rPr>
            </w:pPr>
          </w:p>
        </w:tc>
        <w:tc>
          <w:tcPr>
            <w:tcW w:w="1341" w:type="dxa"/>
          </w:tcPr>
          <w:p w14:paraId="37391E1A"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5449FEE" w14:textId="77777777" w:rsidR="00B47D46" w:rsidRPr="006D3199" w:rsidRDefault="00B47D46" w:rsidP="00942A42">
            <w:pPr>
              <w:shd w:val="clear" w:color="auto" w:fill="FFFFFF"/>
              <w:jc w:val="both"/>
              <w:rPr>
                <w:rFonts w:ascii="Arial" w:hAnsi="Arial" w:cs="Arial"/>
                <w:color w:val="000000"/>
              </w:rPr>
            </w:pPr>
          </w:p>
        </w:tc>
        <w:tc>
          <w:tcPr>
            <w:tcW w:w="1219" w:type="dxa"/>
          </w:tcPr>
          <w:p w14:paraId="54B82C66"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88C3513" w14:textId="77777777" w:rsidR="00B47D46" w:rsidRPr="006D3199" w:rsidRDefault="00B47D46" w:rsidP="00942A42">
            <w:pPr>
              <w:shd w:val="clear" w:color="auto" w:fill="FFFFFF"/>
              <w:jc w:val="both"/>
              <w:rPr>
                <w:rFonts w:ascii="Arial" w:hAnsi="Arial" w:cs="Arial"/>
                <w:color w:val="000000"/>
              </w:rPr>
            </w:pPr>
          </w:p>
        </w:tc>
      </w:tr>
      <w:tr w:rsidR="00B47D46" w:rsidRPr="006D3199" w14:paraId="24A86182" w14:textId="77777777" w:rsidTr="00942A42">
        <w:tc>
          <w:tcPr>
            <w:tcW w:w="2811" w:type="dxa"/>
            <w:shd w:val="clear" w:color="auto" w:fill="auto"/>
          </w:tcPr>
          <w:p w14:paraId="35ED4F50"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ESPIRITO SANTO</w:t>
            </w:r>
          </w:p>
        </w:tc>
        <w:tc>
          <w:tcPr>
            <w:tcW w:w="1128" w:type="dxa"/>
          </w:tcPr>
          <w:p w14:paraId="6C087A2A" w14:textId="77777777" w:rsidR="00B47D46" w:rsidRPr="006D3199" w:rsidRDefault="00B47D46" w:rsidP="00942A42">
            <w:pPr>
              <w:shd w:val="clear" w:color="auto" w:fill="FFFFFF"/>
              <w:jc w:val="both"/>
              <w:rPr>
                <w:rFonts w:ascii="Arial" w:hAnsi="Arial" w:cs="Arial"/>
                <w:color w:val="000000"/>
              </w:rPr>
            </w:pPr>
          </w:p>
        </w:tc>
        <w:tc>
          <w:tcPr>
            <w:tcW w:w="1341" w:type="dxa"/>
          </w:tcPr>
          <w:p w14:paraId="1C438FC0"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6EE8134" w14:textId="77777777" w:rsidR="00B47D46" w:rsidRPr="006D3199" w:rsidRDefault="00B47D46" w:rsidP="00942A42">
            <w:pPr>
              <w:shd w:val="clear" w:color="auto" w:fill="FFFFFF"/>
              <w:jc w:val="both"/>
              <w:rPr>
                <w:rFonts w:ascii="Arial" w:hAnsi="Arial" w:cs="Arial"/>
                <w:color w:val="000000"/>
              </w:rPr>
            </w:pPr>
          </w:p>
        </w:tc>
        <w:tc>
          <w:tcPr>
            <w:tcW w:w="1219" w:type="dxa"/>
          </w:tcPr>
          <w:p w14:paraId="66DF9A87"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B3829CD" w14:textId="77777777" w:rsidR="00B47D46" w:rsidRPr="006D3199" w:rsidRDefault="00B47D46" w:rsidP="00942A42">
            <w:pPr>
              <w:shd w:val="clear" w:color="auto" w:fill="FFFFFF"/>
              <w:jc w:val="both"/>
              <w:rPr>
                <w:rFonts w:ascii="Arial" w:hAnsi="Arial" w:cs="Arial"/>
                <w:color w:val="000000"/>
              </w:rPr>
            </w:pPr>
          </w:p>
        </w:tc>
      </w:tr>
      <w:tr w:rsidR="00B47D46" w:rsidRPr="006D3199" w14:paraId="01348EA5" w14:textId="77777777" w:rsidTr="00942A42">
        <w:tc>
          <w:tcPr>
            <w:tcW w:w="2811" w:type="dxa"/>
            <w:shd w:val="clear" w:color="auto" w:fill="auto"/>
          </w:tcPr>
          <w:p w14:paraId="6AB18F5E"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GOIÁS</w:t>
            </w:r>
          </w:p>
        </w:tc>
        <w:tc>
          <w:tcPr>
            <w:tcW w:w="1128" w:type="dxa"/>
          </w:tcPr>
          <w:p w14:paraId="38D5EC81" w14:textId="77777777" w:rsidR="00B47D46" w:rsidRPr="006D3199" w:rsidRDefault="00B47D46" w:rsidP="00942A42">
            <w:pPr>
              <w:shd w:val="clear" w:color="auto" w:fill="FFFFFF"/>
              <w:jc w:val="both"/>
              <w:rPr>
                <w:rFonts w:ascii="Arial" w:hAnsi="Arial" w:cs="Arial"/>
                <w:color w:val="000000"/>
              </w:rPr>
            </w:pPr>
          </w:p>
        </w:tc>
        <w:tc>
          <w:tcPr>
            <w:tcW w:w="1341" w:type="dxa"/>
          </w:tcPr>
          <w:p w14:paraId="01DEE529"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5F0A16A2" w14:textId="77777777" w:rsidR="00B47D46" w:rsidRPr="006D3199" w:rsidRDefault="00B47D46" w:rsidP="00942A42">
            <w:pPr>
              <w:shd w:val="clear" w:color="auto" w:fill="FFFFFF"/>
              <w:jc w:val="both"/>
              <w:rPr>
                <w:rFonts w:ascii="Arial" w:hAnsi="Arial" w:cs="Arial"/>
                <w:color w:val="000000"/>
              </w:rPr>
            </w:pPr>
          </w:p>
        </w:tc>
        <w:tc>
          <w:tcPr>
            <w:tcW w:w="1219" w:type="dxa"/>
          </w:tcPr>
          <w:p w14:paraId="21131C4C"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7531591C" w14:textId="77777777" w:rsidR="00B47D46" w:rsidRPr="006D3199" w:rsidRDefault="00B47D46" w:rsidP="00942A42">
            <w:pPr>
              <w:shd w:val="clear" w:color="auto" w:fill="FFFFFF"/>
              <w:jc w:val="both"/>
              <w:rPr>
                <w:rFonts w:ascii="Arial" w:hAnsi="Arial" w:cs="Arial"/>
                <w:color w:val="000000"/>
              </w:rPr>
            </w:pPr>
          </w:p>
        </w:tc>
      </w:tr>
      <w:tr w:rsidR="00B47D46" w:rsidRPr="006D3199" w14:paraId="20172548" w14:textId="77777777" w:rsidTr="00942A42">
        <w:tc>
          <w:tcPr>
            <w:tcW w:w="2811" w:type="dxa"/>
            <w:shd w:val="clear" w:color="auto" w:fill="auto"/>
          </w:tcPr>
          <w:p w14:paraId="58511300"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MATO GROSSO</w:t>
            </w:r>
          </w:p>
        </w:tc>
        <w:tc>
          <w:tcPr>
            <w:tcW w:w="1128" w:type="dxa"/>
          </w:tcPr>
          <w:p w14:paraId="3952D6A5" w14:textId="77777777" w:rsidR="00B47D46" w:rsidRPr="006D3199" w:rsidRDefault="00B47D46" w:rsidP="00942A42">
            <w:pPr>
              <w:shd w:val="clear" w:color="auto" w:fill="FFFFFF"/>
              <w:jc w:val="both"/>
              <w:rPr>
                <w:rFonts w:ascii="Arial" w:hAnsi="Arial" w:cs="Arial"/>
                <w:color w:val="000000"/>
              </w:rPr>
            </w:pPr>
          </w:p>
        </w:tc>
        <w:tc>
          <w:tcPr>
            <w:tcW w:w="1341" w:type="dxa"/>
          </w:tcPr>
          <w:p w14:paraId="3A014F9C"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5F57DB14" w14:textId="77777777" w:rsidR="00B47D46" w:rsidRPr="006D3199" w:rsidRDefault="00B47D46" w:rsidP="00942A42">
            <w:pPr>
              <w:shd w:val="clear" w:color="auto" w:fill="FFFFFF"/>
              <w:jc w:val="both"/>
              <w:rPr>
                <w:rFonts w:ascii="Arial" w:hAnsi="Arial" w:cs="Arial"/>
                <w:color w:val="000000"/>
              </w:rPr>
            </w:pPr>
          </w:p>
        </w:tc>
        <w:tc>
          <w:tcPr>
            <w:tcW w:w="1219" w:type="dxa"/>
          </w:tcPr>
          <w:p w14:paraId="487C6C13"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84AFEA0" w14:textId="77777777" w:rsidR="00B47D46" w:rsidRPr="006D3199" w:rsidRDefault="00B47D46" w:rsidP="00942A42">
            <w:pPr>
              <w:shd w:val="clear" w:color="auto" w:fill="FFFFFF"/>
              <w:jc w:val="both"/>
              <w:rPr>
                <w:rFonts w:ascii="Arial" w:hAnsi="Arial" w:cs="Arial"/>
                <w:color w:val="000000"/>
              </w:rPr>
            </w:pPr>
          </w:p>
        </w:tc>
      </w:tr>
      <w:tr w:rsidR="00B47D46" w:rsidRPr="006D3199" w14:paraId="4A245AD6" w14:textId="77777777" w:rsidTr="00942A42">
        <w:tc>
          <w:tcPr>
            <w:tcW w:w="2811" w:type="dxa"/>
            <w:shd w:val="clear" w:color="auto" w:fill="auto"/>
          </w:tcPr>
          <w:p w14:paraId="32FDF6E0"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MATO GROSSO DO SUL</w:t>
            </w:r>
          </w:p>
        </w:tc>
        <w:tc>
          <w:tcPr>
            <w:tcW w:w="1128" w:type="dxa"/>
          </w:tcPr>
          <w:p w14:paraId="53F4C04C" w14:textId="77777777" w:rsidR="00B47D46" w:rsidRPr="006D3199" w:rsidRDefault="00B47D46" w:rsidP="00942A42">
            <w:pPr>
              <w:shd w:val="clear" w:color="auto" w:fill="FFFFFF"/>
              <w:jc w:val="both"/>
              <w:rPr>
                <w:rFonts w:ascii="Arial" w:hAnsi="Arial" w:cs="Arial"/>
                <w:color w:val="000000"/>
              </w:rPr>
            </w:pPr>
          </w:p>
        </w:tc>
        <w:tc>
          <w:tcPr>
            <w:tcW w:w="1341" w:type="dxa"/>
          </w:tcPr>
          <w:p w14:paraId="6F82040A"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69E1EB11" w14:textId="77777777" w:rsidR="00B47D46" w:rsidRPr="006D3199" w:rsidRDefault="00B47D46" w:rsidP="00942A42">
            <w:pPr>
              <w:shd w:val="clear" w:color="auto" w:fill="FFFFFF"/>
              <w:jc w:val="both"/>
              <w:rPr>
                <w:rFonts w:ascii="Arial" w:hAnsi="Arial" w:cs="Arial"/>
                <w:color w:val="000000"/>
              </w:rPr>
            </w:pPr>
          </w:p>
        </w:tc>
        <w:tc>
          <w:tcPr>
            <w:tcW w:w="1219" w:type="dxa"/>
          </w:tcPr>
          <w:p w14:paraId="1B03D9B3"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7DC3586D" w14:textId="77777777" w:rsidR="00B47D46" w:rsidRPr="006D3199" w:rsidRDefault="00B47D46" w:rsidP="00942A42">
            <w:pPr>
              <w:shd w:val="clear" w:color="auto" w:fill="FFFFFF"/>
              <w:jc w:val="both"/>
              <w:rPr>
                <w:rFonts w:ascii="Arial" w:hAnsi="Arial" w:cs="Arial"/>
                <w:color w:val="000000"/>
              </w:rPr>
            </w:pPr>
          </w:p>
        </w:tc>
      </w:tr>
      <w:tr w:rsidR="00B47D46" w:rsidRPr="006D3199" w14:paraId="5E291AFF" w14:textId="77777777" w:rsidTr="00942A42">
        <w:tc>
          <w:tcPr>
            <w:tcW w:w="2811" w:type="dxa"/>
            <w:shd w:val="clear" w:color="auto" w:fill="auto"/>
          </w:tcPr>
          <w:p w14:paraId="6FBDACB7"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MINAS GERAIS</w:t>
            </w:r>
          </w:p>
        </w:tc>
        <w:tc>
          <w:tcPr>
            <w:tcW w:w="1128" w:type="dxa"/>
          </w:tcPr>
          <w:p w14:paraId="5A97D4AD" w14:textId="77777777" w:rsidR="00B47D46" w:rsidRPr="006D3199" w:rsidRDefault="00B47D46" w:rsidP="00942A42">
            <w:pPr>
              <w:shd w:val="clear" w:color="auto" w:fill="FFFFFF"/>
              <w:jc w:val="both"/>
              <w:rPr>
                <w:rFonts w:ascii="Arial" w:hAnsi="Arial" w:cs="Arial"/>
                <w:color w:val="000000"/>
              </w:rPr>
            </w:pPr>
          </w:p>
        </w:tc>
        <w:tc>
          <w:tcPr>
            <w:tcW w:w="1341" w:type="dxa"/>
          </w:tcPr>
          <w:p w14:paraId="0DC6D5C8"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0040079" w14:textId="77777777" w:rsidR="00B47D46" w:rsidRPr="006D3199" w:rsidRDefault="00B47D46" w:rsidP="00942A42">
            <w:pPr>
              <w:shd w:val="clear" w:color="auto" w:fill="FFFFFF"/>
              <w:jc w:val="both"/>
              <w:rPr>
                <w:rFonts w:ascii="Arial" w:hAnsi="Arial" w:cs="Arial"/>
                <w:color w:val="000000"/>
              </w:rPr>
            </w:pPr>
          </w:p>
        </w:tc>
        <w:tc>
          <w:tcPr>
            <w:tcW w:w="1219" w:type="dxa"/>
          </w:tcPr>
          <w:p w14:paraId="5492D8E1"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0970F0D" w14:textId="77777777" w:rsidR="00B47D46" w:rsidRPr="006D3199" w:rsidRDefault="00B47D46" w:rsidP="00942A42">
            <w:pPr>
              <w:shd w:val="clear" w:color="auto" w:fill="FFFFFF"/>
              <w:jc w:val="both"/>
              <w:rPr>
                <w:rFonts w:ascii="Arial" w:hAnsi="Arial" w:cs="Arial"/>
                <w:color w:val="000000"/>
              </w:rPr>
            </w:pPr>
          </w:p>
        </w:tc>
      </w:tr>
      <w:tr w:rsidR="00B47D46" w:rsidRPr="006D3199" w14:paraId="100E31BF" w14:textId="77777777" w:rsidTr="00942A42">
        <w:tc>
          <w:tcPr>
            <w:tcW w:w="2811" w:type="dxa"/>
            <w:shd w:val="clear" w:color="auto" w:fill="auto"/>
          </w:tcPr>
          <w:p w14:paraId="69FD8818"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PARAÍBA</w:t>
            </w:r>
          </w:p>
        </w:tc>
        <w:tc>
          <w:tcPr>
            <w:tcW w:w="1128" w:type="dxa"/>
          </w:tcPr>
          <w:p w14:paraId="3E5AEA4B" w14:textId="77777777" w:rsidR="00B47D46" w:rsidRPr="006D3199" w:rsidRDefault="00B47D46" w:rsidP="00942A42">
            <w:pPr>
              <w:shd w:val="clear" w:color="auto" w:fill="FFFFFF"/>
              <w:jc w:val="both"/>
              <w:rPr>
                <w:rFonts w:ascii="Arial" w:hAnsi="Arial" w:cs="Arial"/>
                <w:color w:val="000000"/>
              </w:rPr>
            </w:pPr>
          </w:p>
        </w:tc>
        <w:tc>
          <w:tcPr>
            <w:tcW w:w="1341" w:type="dxa"/>
          </w:tcPr>
          <w:p w14:paraId="40DB1677"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FF99731" w14:textId="77777777" w:rsidR="00B47D46" w:rsidRPr="006D3199" w:rsidRDefault="00B47D46" w:rsidP="00942A42">
            <w:pPr>
              <w:shd w:val="clear" w:color="auto" w:fill="FFFFFF"/>
              <w:jc w:val="both"/>
              <w:rPr>
                <w:rFonts w:ascii="Arial" w:hAnsi="Arial" w:cs="Arial"/>
                <w:color w:val="000000"/>
              </w:rPr>
            </w:pPr>
          </w:p>
        </w:tc>
        <w:tc>
          <w:tcPr>
            <w:tcW w:w="1219" w:type="dxa"/>
          </w:tcPr>
          <w:p w14:paraId="152A02FA"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07C0F1F0" w14:textId="77777777" w:rsidR="00B47D46" w:rsidRPr="006D3199" w:rsidRDefault="00B47D46" w:rsidP="00942A42">
            <w:pPr>
              <w:shd w:val="clear" w:color="auto" w:fill="FFFFFF"/>
              <w:jc w:val="both"/>
              <w:rPr>
                <w:rFonts w:ascii="Arial" w:hAnsi="Arial" w:cs="Arial"/>
                <w:color w:val="000000"/>
              </w:rPr>
            </w:pPr>
          </w:p>
        </w:tc>
      </w:tr>
      <w:tr w:rsidR="00B47D46" w:rsidRPr="006D3199" w14:paraId="7371D76C" w14:textId="77777777" w:rsidTr="00942A42">
        <w:tc>
          <w:tcPr>
            <w:tcW w:w="2811" w:type="dxa"/>
            <w:shd w:val="clear" w:color="auto" w:fill="auto"/>
          </w:tcPr>
          <w:p w14:paraId="0B9730A6"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PARANÁ</w:t>
            </w:r>
          </w:p>
        </w:tc>
        <w:tc>
          <w:tcPr>
            <w:tcW w:w="1128" w:type="dxa"/>
          </w:tcPr>
          <w:p w14:paraId="423215FD" w14:textId="77777777" w:rsidR="00B47D46" w:rsidRPr="006D3199" w:rsidRDefault="00B47D46" w:rsidP="00942A42">
            <w:pPr>
              <w:shd w:val="clear" w:color="auto" w:fill="FFFFFF"/>
              <w:jc w:val="both"/>
              <w:rPr>
                <w:rFonts w:ascii="Arial" w:hAnsi="Arial" w:cs="Arial"/>
                <w:color w:val="000000"/>
              </w:rPr>
            </w:pPr>
          </w:p>
        </w:tc>
        <w:tc>
          <w:tcPr>
            <w:tcW w:w="1341" w:type="dxa"/>
          </w:tcPr>
          <w:p w14:paraId="168261E8"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2F2B057" w14:textId="77777777" w:rsidR="00B47D46" w:rsidRPr="006D3199" w:rsidRDefault="00B47D46" w:rsidP="00942A42">
            <w:pPr>
              <w:shd w:val="clear" w:color="auto" w:fill="FFFFFF"/>
              <w:jc w:val="both"/>
              <w:rPr>
                <w:rFonts w:ascii="Arial" w:hAnsi="Arial" w:cs="Arial"/>
                <w:color w:val="000000"/>
              </w:rPr>
            </w:pPr>
          </w:p>
        </w:tc>
        <w:tc>
          <w:tcPr>
            <w:tcW w:w="1219" w:type="dxa"/>
          </w:tcPr>
          <w:p w14:paraId="5363AFC7"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25B4BA5" w14:textId="77777777" w:rsidR="00B47D46" w:rsidRPr="006D3199" w:rsidRDefault="00B47D46" w:rsidP="00942A42">
            <w:pPr>
              <w:shd w:val="clear" w:color="auto" w:fill="FFFFFF"/>
              <w:jc w:val="both"/>
              <w:rPr>
                <w:rFonts w:ascii="Arial" w:hAnsi="Arial" w:cs="Arial"/>
                <w:color w:val="000000"/>
              </w:rPr>
            </w:pPr>
          </w:p>
        </w:tc>
      </w:tr>
      <w:tr w:rsidR="00B47D46" w:rsidRPr="006D3199" w14:paraId="6F4BBC31" w14:textId="77777777" w:rsidTr="00942A42">
        <w:tc>
          <w:tcPr>
            <w:tcW w:w="2811" w:type="dxa"/>
            <w:shd w:val="clear" w:color="auto" w:fill="auto"/>
          </w:tcPr>
          <w:p w14:paraId="71624C4F"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PERNANBUCO</w:t>
            </w:r>
          </w:p>
        </w:tc>
        <w:tc>
          <w:tcPr>
            <w:tcW w:w="1128" w:type="dxa"/>
          </w:tcPr>
          <w:p w14:paraId="63165920" w14:textId="77777777" w:rsidR="00B47D46" w:rsidRPr="006D3199" w:rsidRDefault="00B47D46" w:rsidP="00942A42">
            <w:pPr>
              <w:shd w:val="clear" w:color="auto" w:fill="FFFFFF"/>
              <w:jc w:val="both"/>
              <w:rPr>
                <w:rFonts w:ascii="Arial" w:hAnsi="Arial" w:cs="Arial"/>
                <w:color w:val="000000"/>
              </w:rPr>
            </w:pPr>
          </w:p>
        </w:tc>
        <w:tc>
          <w:tcPr>
            <w:tcW w:w="1341" w:type="dxa"/>
          </w:tcPr>
          <w:p w14:paraId="6B660627"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406E4BA" w14:textId="77777777" w:rsidR="00B47D46" w:rsidRPr="006D3199" w:rsidRDefault="00B47D46" w:rsidP="00942A42">
            <w:pPr>
              <w:shd w:val="clear" w:color="auto" w:fill="FFFFFF"/>
              <w:jc w:val="both"/>
              <w:rPr>
                <w:rFonts w:ascii="Arial" w:hAnsi="Arial" w:cs="Arial"/>
                <w:color w:val="000000"/>
              </w:rPr>
            </w:pPr>
          </w:p>
        </w:tc>
        <w:tc>
          <w:tcPr>
            <w:tcW w:w="1219" w:type="dxa"/>
          </w:tcPr>
          <w:p w14:paraId="57819666"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2173B74D" w14:textId="77777777" w:rsidR="00B47D46" w:rsidRPr="006D3199" w:rsidRDefault="00B47D46" w:rsidP="00942A42">
            <w:pPr>
              <w:shd w:val="clear" w:color="auto" w:fill="FFFFFF"/>
              <w:jc w:val="both"/>
              <w:rPr>
                <w:rFonts w:ascii="Arial" w:hAnsi="Arial" w:cs="Arial"/>
                <w:color w:val="000000"/>
              </w:rPr>
            </w:pPr>
          </w:p>
        </w:tc>
      </w:tr>
      <w:tr w:rsidR="00B47D46" w:rsidRPr="006D3199" w14:paraId="26A191FF" w14:textId="77777777" w:rsidTr="00942A42">
        <w:tc>
          <w:tcPr>
            <w:tcW w:w="2811" w:type="dxa"/>
            <w:shd w:val="clear" w:color="auto" w:fill="auto"/>
          </w:tcPr>
          <w:p w14:paraId="477F9EFC"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RIO GRANDE DO NORTE</w:t>
            </w:r>
          </w:p>
        </w:tc>
        <w:tc>
          <w:tcPr>
            <w:tcW w:w="1128" w:type="dxa"/>
          </w:tcPr>
          <w:p w14:paraId="0602F4B4" w14:textId="77777777" w:rsidR="00B47D46" w:rsidRPr="006D3199" w:rsidRDefault="00B47D46" w:rsidP="00942A42">
            <w:pPr>
              <w:shd w:val="clear" w:color="auto" w:fill="FFFFFF"/>
              <w:jc w:val="both"/>
              <w:rPr>
                <w:rFonts w:ascii="Arial" w:hAnsi="Arial" w:cs="Arial"/>
                <w:color w:val="000000"/>
              </w:rPr>
            </w:pPr>
          </w:p>
        </w:tc>
        <w:tc>
          <w:tcPr>
            <w:tcW w:w="1341" w:type="dxa"/>
          </w:tcPr>
          <w:p w14:paraId="3A7257FC"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4FA63A09" w14:textId="77777777" w:rsidR="00B47D46" w:rsidRPr="006D3199" w:rsidRDefault="00B47D46" w:rsidP="00942A42">
            <w:pPr>
              <w:shd w:val="clear" w:color="auto" w:fill="FFFFFF"/>
              <w:jc w:val="both"/>
              <w:rPr>
                <w:rFonts w:ascii="Arial" w:hAnsi="Arial" w:cs="Arial"/>
                <w:color w:val="000000"/>
              </w:rPr>
            </w:pPr>
          </w:p>
        </w:tc>
        <w:tc>
          <w:tcPr>
            <w:tcW w:w="1219" w:type="dxa"/>
          </w:tcPr>
          <w:p w14:paraId="370D3CCB"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11E20334" w14:textId="77777777" w:rsidR="00B47D46" w:rsidRPr="006D3199" w:rsidRDefault="00B47D46" w:rsidP="00942A42">
            <w:pPr>
              <w:shd w:val="clear" w:color="auto" w:fill="FFFFFF"/>
              <w:jc w:val="both"/>
              <w:rPr>
                <w:rFonts w:ascii="Arial" w:hAnsi="Arial" w:cs="Arial"/>
                <w:color w:val="000000"/>
              </w:rPr>
            </w:pPr>
          </w:p>
        </w:tc>
      </w:tr>
      <w:tr w:rsidR="00B47D46" w:rsidRPr="006D3199" w14:paraId="6D880A93" w14:textId="77777777" w:rsidTr="00942A42">
        <w:tc>
          <w:tcPr>
            <w:tcW w:w="2811" w:type="dxa"/>
            <w:shd w:val="clear" w:color="auto" w:fill="auto"/>
          </w:tcPr>
          <w:p w14:paraId="1F6AAEA4"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RONDÔNIA</w:t>
            </w:r>
          </w:p>
        </w:tc>
        <w:tc>
          <w:tcPr>
            <w:tcW w:w="1128" w:type="dxa"/>
          </w:tcPr>
          <w:p w14:paraId="5ABA9C99" w14:textId="77777777" w:rsidR="00B47D46" w:rsidRPr="006D3199" w:rsidRDefault="00B47D46" w:rsidP="00942A42">
            <w:pPr>
              <w:shd w:val="clear" w:color="auto" w:fill="FFFFFF"/>
              <w:jc w:val="both"/>
              <w:rPr>
                <w:rFonts w:ascii="Arial" w:hAnsi="Arial" w:cs="Arial"/>
                <w:color w:val="000000"/>
              </w:rPr>
            </w:pPr>
          </w:p>
        </w:tc>
        <w:tc>
          <w:tcPr>
            <w:tcW w:w="1341" w:type="dxa"/>
          </w:tcPr>
          <w:p w14:paraId="44167D50"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DD236D6" w14:textId="77777777" w:rsidR="00B47D46" w:rsidRPr="006D3199" w:rsidRDefault="00B47D46" w:rsidP="00942A42">
            <w:pPr>
              <w:shd w:val="clear" w:color="auto" w:fill="FFFFFF"/>
              <w:jc w:val="both"/>
              <w:rPr>
                <w:rFonts w:ascii="Arial" w:hAnsi="Arial" w:cs="Arial"/>
                <w:color w:val="000000"/>
              </w:rPr>
            </w:pPr>
          </w:p>
        </w:tc>
        <w:tc>
          <w:tcPr>
            <w:tcW w:w="1219" w:type="dxa"/>
          </w:tcPr>
          <w:p w14:paraId="748E823C"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1A27377A" w14:textId="77777777" w:rsidR="00B47D46" w:rsidRPr="006D3199" w:rsidRDefault="00B47D46" w:rsidP="00942A42">
            <w:pPr>
              <w:shd w:val="clear" w:color="auto" w:fill="FFFFFF"/>
              <w:jc w:val="both"/>
              <w:rPr>
                <w:rFonts w:ascii="Arial" w:hAnsi="Arial" w:cs="Arial"/>
                <w:color w:val="000000"/>
              </w:rPr>
            </w:pPr>
          </w:p>
        </w:tc>
      </w:tr>
      <w:tr w:rsidR="00B47D46" w:rsidRPr="006D3199" w14:paraId="563739A7" w14:textId="77777777" w:rsidTr="00942A42">
        <w:tc>
          <w:tcPr>
            <w:tcW w:w="2811" w:type="dxa"/>
            <w:shd w:val="clear" w:color="auto" w:fill="auto"/>
          </w:tcPr>
          <w:p w14:paraId="170A9FA4"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SÃO PAULO</w:t>
            </w:r>
          </w:p>
        </w:tc>
        <w:tc>
          <w:tcPr>
            <w:tcW w:w="1128" w:type="dxa"/>
          </w:tcPr>
          <w:p w14:paraId="0D9B2256" w14:textId="77777777" w:rsidR="00B47D46" w:rsidRPr="006D3199" w:rsidRDefault="00B47D46" w:rsidP="00942A42">
            <w:pPr>
              <w:shd w:val="clear" w:color="auto" w:fill="FFFFFF"/>
              <w:jc w:val="both"/>
              <w:rPr>
                <w:rFonts w:ascii="Arial" w:hAnsi="Arial" w:cs="Arial"/>
                <w:color w:val="000000"/>
              </w:rPr>
            </w:pPr>
          </w:p>
        </w:tc>
        <w:tc>
          <w:tcPr>
            <w:tcW w:w="1341" w:type="dxa"/>
          </w:tcPr>
          <w:p w14:paraId="1380E2DC"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528BCC71" w14:textId="77777777" w:rsidR="00B47D46" w:rsidRPr="006D3199" w:rsidRDefault="00B47D46" w:rsidP="00942A42">
            <w:pPr>
              <w:shd w:val="clear" w:color="auto" w:fill="FFFFFF"/>
              <w:jc w:val="both"/>
              <w:rPr>
                <w:rFonts w:ascii="Arial" w:hAnsi="Arial" w:cs="Arial"/>
                <w:color w:val="000000"/>
              </w:rPr>
            </w:pPr>
          </w:p>
        </w:tc>
        <w:tc>
          <w:tcPr>
            <w:tcW w:w="1219" w:type="dxa"/>
          </w:tcPr>
          <w:p w14:paraId="582EDF92"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1943B9AF" w14:textId="77777777" w:rsidR="00B47D46" w:rsidRPr="006D3199" w:rsidRDefault="00B47D46" w:rsidP="00942A42">
            <w:pPr>
              <w:shd w:val="clear" w:color="auto" w:fill="FFFFFF"/>
              <w:jc w:val="both"/>
              <w:rPr>
                <w:rFonts w:ascii="Arial" w:hAnsi="Arial" w:cs="Arial"/>
                <w:color w:val="000000"/>
              </w:rPr>
            </w:pPr>
          </w:p>
        </w:tc>
      </w:tr>
      <w:tr w:rsidR="00B47D46" w:rsidRPr="006D3199" w14:paraId="67C1C23F" w14:textId="77777777" w:rsidTr="00942A42">
        <w:tc>
          <w:tcPr>
            <w:tcW w:w="2811" w:type="dxa"/>
            <w:shd w:val="clear" w:color="auto" w:fill="auto"/>
          </w:tcPr>
          <w:p w14:paraId="1FAB95A9" w14:textId="77777777" w:rsidR="00B47D46" w:rsidRPr="006D3199" w:rsidRDefault="00B47D46" w:rsidP="00942A42">
            <w:pPr>
              <w:shd w:val="clear" w:color="auto" w:fill="FFFFFF"/>
              <w:jc w:val="both"/>
              <w:rPr>
                <w:rFonts w:ascii="Arial" w:hAnsi="Arial" w:cs="Arial"/>
                <w:color w:val="000000"/>
              </w:rPr>
            </w:pPr>
            <w:r>
              <w:rPr>
                <w:rFonts w:ascii="Arial" w:hAnsi="Arial" w:cs="Arial"/>
                <w:color w:val="000000"/>
              </w:rPr>
              <w:t>ROSEIRA</w:t>
            </w:r>
          </w:p>
        </w:tc>
        <w:tc>
          <w:tcPr>
            <w:tcW w:w="1128" w:type="dxa"/>
          </w:tcPr>
          <w:p w14:paraId="14992DA5" w14:textId="77777777" w:rsidR="00B47D46" w:rsidRPr="006D3199" w:rsidRDefault="00B47D46" w:rsidP="00942A42">
            <w:pPr>
              <w:shd w:val="clear" w:color="auto" w:fill="FFFFFF"/>
              <w:jc w:val="both"/>
              <w:rPr>
                <w:rFonts w:ascii="Arial" w:hAnsi="Arial" w:cs="Arial"/>
                <w:color w:val="000000"/>
              </w:rPr>
            </w:pPr>
          </w:p>
        </w:tc>
        <w:tc>
          <w:tcPr>
            <w:tcW w:w="1341" w:type="dxa"/>
          </w:tcPr>
          <w:p w14:paraId="5378BDB9"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5A13578B" w14:textId="77777777" w:rsidR="00B47D46" w:rsidRPr="006D3199" w:rsidRDefault="00B47D46" w:rsidP="00942A42">
            <w:pPr>
              <w:shd w:val="clear" w:color="auto" w:fill="FFFFFF"/>
              <w:jc w:val="both"/>
              <w:rPr>
                <w:rFonts w:ascii="Arial" w:hAnsi="Arial" w:cs="Arial"/>
                <w:color w:val="000000"/>
              </w:rPr>
            </w:pPr>
          </w:p>
        </w:tc>
        <w:tc>
          <w:tcPr>
            <w:tcW w:w="1219" w:type="dxa"/>
          </w:tcPr>
          <w:p w14:paraId="33125A92"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62295C2B" w14:textId="77777777" w:rsidR="00B47D46" w:rsidRPr="006D3199" w:rsidRDefault="00B47D46" w:rsidP="00942A42">
            <w:pPr>
              <w:shd w:val="clear" w:color="auto" w:fill="FFFFFF"/>
              <w:jc w:val="both"/>
              <w:rPr>
                <w:rFonts w:ascii="Arial" w:hAnsi="Arial" w:cs="Arial"/>
                <w:color w:val="000000"/>
              </w:rPr>
            </w:pPr>
          </w:p>
        </w:tc>
      </w:tr>
      <w:tr w:rsidR="00B47D46" w:rsidRPr="006D3199" w14:paraId="7E42E902" w14:textId="77777777" w:rsidTr="00942A42">
        <w:tc>
          <w:tcPr>
            <w:tcW w:w="2811" w:type="dxa"/>
            <w:shd w:val="clear" w:color="auto" w:fill="auto"/>
          </w:tcPr>
          <w:p w14:paraId="0F45E8EB" w14:textId="77777777" w:rsidR="00B47D46" w:rsidRDefault="00B47D46" w:rsidP="00942A42">
            <w:pPr>
              <w:shd w:val="clear" w:color="auto" w:fill="FFFFFF"/>
              <w:jc w:val="both"/>
              <w:rPr>
                <w:rFonts w:ascii="Arial" w:hAnsi="Arial" w:cs="Arial"/>
                <w:color w:val="000000"/>
              </w:rPr>
            </w:pPr>
            <w:r>
              <w:rPr>
                <w:rFonts w:ascii="Arial" w:hAnsi="Arial" w:cs="Arial"/>
                <w:color w:val="000000"/>
              </w:rPr>
              <w:t>OSASCO</w:t>
            </w:r>
          </w:p>
        </w:tc>
        <w:tc>
          <w:tcPr>
            <w:tcW w:w="1128" w:type="dxa"/>
          </w:tcPr>
          <w:p w14:paraId="080546C8" w14:textId="77777777" w:rsidR="00B47D46" w:rsidRPr="006D3199" w:rsidRDefault="00B47D46" w:rsidP="00942A42">
            <w:pPr>
              <w:shd w:val="clear" w:color="auto" w:fill="FFFFFF"/>
              <w:jc w:val="both"/>
              <w:rPr>
                <w:rFonts w:ascii="Arial" w:hAnsi="Arial" w:cs="Arial"/>
                <w:color w:val="000000"/>
              </w:rPr>
            </w:pPr>
          </w:p>
        </w:tc>
        <w:tc>
          <w:tcPr>
            <w:tcW w:w="1341" w:type="dxa"/>
          </w:tcPr>
          <w:p w14:paraId="4D791E1A"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3A84B52B" w14:textId="77777777" w:rsidR="00B47D46" w:rsidRPr="006D3199" w:rsidRDefault="00B47D46" w:rsidP="00942A42">
            <w:pPr>
              <w:shd w:val="clear" w:color="auto" w:fill="FFFFFF"/>
              <w:jc w:val="both"/>
              <w:rPr>
                <w:rFonts w:ascii="Arial" w:hAnsi="Arial" w:cs="Arial"/>
                <w:color w:val="000000"/>
              </w:rPr>
            </w:pPr>
          </w:p>
        </w:tc>
        <w:tc>
          <w:tcPr>
            <w:tcW w:w="1219" w:type="dxa"/>
          </w:tcPr>
          <w:p w14:paraId="102717C7"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46C7E903" w14:textId="77777777" w:rsidR="00B47D46" w:rsidRPr="006D3199" w:rsidRDefault="00B47D46" w:rsidP="00942A42">
            <w:pPr>
              <w:shd w:val="clear" w:color="auto" w:fill="FFFFFF"/>
              <w:jc w:val="both"/>
              <w:rPr>
                <w:rFonts w:ascii="Arial" w:hAnsi="Arial" w:cs="Arial"/>
                <w:color w:val="000000"/>
              </w:rPr>
            </w:pPr>
          </w:p>
        </w:tc>
      </w:tr>
      <w:tr w:rsidR="00B47D46" w:rsidRPr="006D3199" w14:paraId="57336FFD" w14:textId="77777777" w:rsidTr="00942A42">
        <w:tc>
          <w:tcPr>
            <w:tcW w:w="2811" w:type="dxa"/>
            <w:shd w:val="clear" w:color="auto" w:fill="auto"/>
          </w:tcPr>
          <w:p w14:paraId="67F1F885" w14:textId="77777777" w:rsidR="00B47D46" w:rsidRDefault="00B47D46" w:rsidP="00942A42">
            <w:pPr>
              <w:shd w:val="clear" w:color="auto" w:fill="FFFFFF"/>
              <w:jc w:val="both"/>
              <w:rPr>
                <w:rFonts w:ascii="Arial" w:hAnsi="Arial" w:cs="Arial"/>
                <w:color w:val="000000"/>
              </w:rPr>
            </w:pPr>
            <w:r>
              <w:rPr>
                <w:rFonts w:ascii="Arial" w:hAnsi="Arial" w:cs="Arial"/>
                <w:color w:val="000000"/>
              </w:rPr>
              <w:t>BARUERI</w:t>
            </w:r>
          </w:p>
        </w:tc>
        <w:tc>
          <w:tcPr>
            <w:tcW w:w="1128" w:type="dxa"/>
          </w:tcPr>
          <w:p w14:paraId="48D7FDD4" w14:textId="77777777" w:rsidR="00B47D46" w:rsidRPr="006D3199" w:rsidRDefault="00B47D46" w:rsidP="00942A42">
            <w:pPr>
              <w:shd w:val="clear" w:color="auto" w:fill="FFFFFF"/>
              <w:jc w:val="both"/>
              <w:rPr>
                <w:rFonts w:ascii="Arial" w:hAnsi="Arial" w:cs="Arial"/>
                <w:color w:val="000000"/>
              </w:rPr>
            </w:pPr>
          </w:p>
        </w:tc>
        <w:tc>
          <w:tcPr>
            <w:tcW w:w="1341" w:type="dxa"/>
          </w:tcPr>
          <w:p w14:paraId="21317CFE"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0294E0FD" w14:textId="77777777" w:rsidR="00B47D46" w:rsidRPr="006D3199" w:rsidRDefault="00B47D46" w:rsidP="00942A42">
            <w:pPr>
              <w:shd w:val="clear" w:color="auto" w:fill="FFFFFF"/>
              <w:jc w:val="both"/>
              <w:rPr>
                <w:rFonts w:ascii="Arial" w:hAnsi="Arial" w:cs="Arial"/>
                <w:color w:val="000000"/>
              </w:rPr>
            </w:pPr>
          </w:p>
        </w:tc>
        <w:tc>
          <w:tcPr>
            <w:tcW w:w="1219" w:type="dxa"/>
          </w:tcPr>
          <w:p w14:paraId="2487ECAE"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0D8F8D7B" w14:textId="77777777" w:rsidR="00B47D46" w:rsidRPr="006D3199" w:rsidRDefault="00B47D46" w:rsidP="00942A42">
            <w:pPr>
              <w:shd w:val="clear" w:color="auto" w:fill="FFFFFF"/>
              <w:jc w:val="both"/>
              <w:rPr>
                <w:rFonts w:ascii="Arial" w:hAnsi="Arial" w:cs="Arial"/>
                <w:color w:val="000000"/>
              </w:rPr>
            </w:pPr>
          </w:p>
        </w:tc>
      </w:tr>
      <w:tr w:rsidR="00B47D46" w:rsidRPr="006D3199" w14:paraId="0971CEA3" w14:textId="77777777" w:rsidTr="00942A42">
        <w:tc>
          <w:tcPr>
            <w:tcW w:w="2811" w:type="dxa"/>
            <w:shd w:val="clear" w:color="auto" w:fill="auto"/>
          </w:tcPr>
          <w:p w14:paraId="6B5C219D" w14:textId="77777777" w:rsidR="00B47D46" w:rsidRDefault="00B47D46" w:rsidP="00942A42">
            <w:pPr>
              <w:shd w:val="clear" w:color="auto" w:fill="FFFFFF"/>
              <w:jc w:val="both"/>
              <w:rPr>
                <w:rFonts w:ascii="Arial" w:hAnsi="Arial" w:cs="Arial"/>
                <w:color w:val="000000"/>
              </w:rPr>
            </w:pPr>
            <w:r>
              <w:rPr>
                <w:rFonts w:ascii="Arial" w:hAnsi="Arial" w:cs="Arial"/>
                <w:color w:val="000000"/>
              </w:rPr>
              <w:t>ITAPEVI</w:t>
            </w:r>
          </w:p>
        </w:tc>
        <w:tc>
          <w:tcPr>
            <w:tcW w:w="1128" w:type="dxa"/>
          </w:tcPr>
          <w:p w14:paraId="488262AB" w14:textId="77777777" w:rsidR="00B47D46" w:rsidRPr="006D3199" w:rsidRDefault="00B47D46" w:rsidP="00942A42">
            <w:pPr>
              <w:shd w:val="clear" w:color="auto" w:fill="FFFFFF"/>
              <w:jc w:val="both"/>
              <w:rPr>
                <w:rFonts w:ascii="Arial" w:hAnsi="Arial" w:cs="Arial"/>
                <w:color w:val="000000"/>
              </w:rPr>
            </w:pPr>
          </w:p>
        </w:tc>
        <w:tc>
          <w:tcPr>
            <w:tcW w:w="1341" w:type="dxa"/>
          </w:tcPr>
          <w:p w14:paraId="4D1023D8"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7F3BFA9E" w14:textId="77777777" w:rsidR="00B47D46" w:rsidRPr="006D3199" w:rsidRDefault="00B47D46" w:rsidP="00942A42">
            <w:pPr>
              <w:shd w:val="clear" w:color="auto" w:fill="FFFFFF"/>
              <w:jc w:val="both"/>
              <w:rPr>
                <w:rFonts w:ascii="Arial" w:hAnsi="Arial" w:cs="Arial"/>
                <w:color w:val="000000"/>
              </w:rPr>
            </w:pPr>
          </w:p>
        </w:tc>
        <w:tc>
          <w:tcPr>
            <w:tcW w:w="1219" w:type="dxa"/>
          </w:tcPr>
          <w:p w14:paraId="3B0A87D8"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1E0A3A78" w14:textId="77777777" w:rsidR="00B47D46" w:rsidRPr="006D3199" w:rsidRDefault="00B47D46" w:rsidP="00942A42">
            <w:pPr>
              <w:shd w:val="clear" w:color="auto" w:fill="FFFFFF"/>
              <w:jc w:val="both"/>
              <w:rPr>
                <w:rFonts w:ascii="Arial" w:hAnsi="Arial" w:cs="Arial"/>
                <w:color w:val="000000"/>
              </w:rPr>
            </w:pPr>
          </w:p>
        </w:tc>
      </w:tr>
      <w:tr w:rsidR="00B47D46" w:rsidRPr="006D3199" w14:paraId="453083B4" w14:textId="77777777" w:rsidTr="00942A42">
        <w:tc>
          <w:tcPr>
            <w:tcW w:w="2811" w:type="dxa"/>
            <w:shd w:val="clear" w:color="auto" w:fill="auto"/>
          </w:tcPr>
          <w:p w14:paraId="6E10E9CD" w14:textId="77777777" w:rsidR="00B47D46" w:rsidRDefault="00B47D46" w:rsidP="00942A42">
            <w:pPr>
              <w:shd w:val="clear" w:color="auto" w:fill="FFFFFF"/>
              <w:jc w:val="both"/>
              <w:rPr>
                <w:rFonts w:ascii="Arial" w:hAnsi="Arial" w:cs="Arial"/>
                <w:color w:val="000000"/>
              </w:rPr>
            </w:pPr>
            <w:r>
              <w:rPr>
                <w:rFonts w:ascii="Arial" w:hAnsi="Arial" w:cs="Arial"/>
                <w:color w:val="000000"/>
              </w:rPr>
              <w:t>RIBEIRÃO PRETO</w:t>
            </w:r>
          </w:p>
        </w:tc>
        <w:tc>
          <w:tcPr>
            <w:tcW w:w="1128" w:type="dxa"/>
          </w:tcPr>
          <w:p w14:paraId="19E64C38" w14:textId="77777777" w:rsidR="00B47D46" w:rsidRPr="006D3199" w:rsidRDefault="00B47D46" w:rsidP="00942A42">
            <w:pPr>
              <w:shd w:val="clear" w:color="auto" w:fill="FFFFFF"/>
              <w:jc w:val="both"/>
              <w:rPr>
                <w:rFonts w:ascii="Arial" w:hAnsi="Arial" w:cs="Arial"/>
                <w:color w:val="000000"/>
              </w:rPr>
            </w:pPr>
          </w:p>
        </w:tc>
        <w:tc>
          <w:tcPr>
            <w:tcW w:w="1341" w:type="dxa"/>
          </w:tcPr>
          <w:p w14:paraId="3306C5CE"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25DF31ED" w14:textId="77777777" w:rsidR="00B47D46" w:rsidRPr="006D3199" w:rsidRDefault="00B47D46" w:rsidP="00942A42">
            <w:pPr>
              <w:shd w:val="clear" w:color="auto" w:fill="FFFFFF"/>
              <w:jc w:val="both"/>
              <w:rPr>
                <w:rFonts w:ascii="Arial" w:hAnsi="Arial" w:cs="Arial"/>
                <w:color w:val="000000"/>
              </w:rPr>
            </w:pPr>
          </w:p>
        </w:tc>
        <w:tc>
          <w:tcPr>
            <w:tcW w:w="1219" w:type="dxa"/>
          </w:tcPr>
          <w:p w14:paraId="7E8B0C83"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376BFF5E" w14:textId="77777777" w:rsidR="00B47D46" w:rsidRPr="006D3199" w:rsidRDefault="00B47D46" w:rsidP="00942A42">
            <w:pPr>
              <w:shd w:val="clear" w:color="auto" w:fill="FFFFFF"/>
              <w:jc w:val="both"/>
              <w:rPr>
                <w:rFonts w:ascii="Arial" w:hAnsi="Arial" w:cs="Arial"/>
                <w:color w:val="000000"/>
              </w:rPr>
            </w:pPr>
          </w:p>
        </w:tc>
      </w:tr>
      <w:tr w:rsidR="00B47D46" w:rsidRPr="006D3199" w14:paraId="3DEE3A29" w14:textId="77777777" w:rsidTr="00942A42">
        <w:tc>
          <w:tcPr>
            <w:tcW w:w="2811" w:type="dxa"/>
            <w:shd w:val="clear" w:color="auto" w:fill="auto"/>
          </w:tcPr>
          <w:p w14:paraId="71395FF6" w14:textId="77777777" w:rsidR="00B47D46" w:rsidRDefault="00B47D46" w:rsidP="00942A42">
            <w:pPr>
              <w:shd w:val="clear" w:color="auto" w:fill="FFFFFF"/>
              <w:jc w:val="both"/>
              <w:rPr>
                <w:rFonts w:ascii="Arial" w:hAnsi="Arial" w:cs="Arial"/>
                <w:color w:val="000000"/>
              </w:rPr>
            </w:pPr>
            <w:r>
              <w:rPr>
                <w:rFonts w:ascii="Arial" w:hAnsi="Arial" w:cs="Arial"/>
                <w:color w:val="000000"/>
              </w:rPr>
              <w:t>CAMPINAS</w:t>
            </w:r>
          </w:p>
        </w:tc>
        <w:tc>
          <w:tcPr>
            <w:tcW w:w="1128" w:type="dxa"/>
          </w:tcPr>
          <w:p w14:paraId="41235CD3" w14:textId="77777777" w:rsidR="00B47D46" w:rsidRPr="006D3199" w:rsidRDefault="00B47D46" w:rsidP="00942A42">
            <w:pPr>
              <w:shd w:val="clear" w:color="auto" w:fill="FFFFFF"/>
              <w:jc w:val="both"/>
              <w:rPr>
                <w:rFonts w:ascii="Arial" w:hAnsi="Arial" w:cs="Arial"/>
                <w:color w:val="000000"/>
              </w:rPr>
            </w:pPr>
          </w:p>
        </w:tc>
        <w:tc>
          <w:tcPr>
            <w:tcW w:w="1341" w:type="dxa"/>
          </w:tcPr>
          <w:p w14:paraId="04ACD942"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76175AD7" w14:textId="77777777" w:rsidR="00B47D46" w:rsidRPr="006D3199" w:rsidRDefault="00B47D46" w:rsidP="00942A42">
            <w:pPr>
              <w:shd w:val="clear" w:color="auto" w:fill="FFFFFF"/>
              <w:jc w:val="both"/>
              <w:rPr>
                <w:rFonts w:ascii="Arial" w:hAnsi="Arial" w:cs="Arial"/>
                <w:color w:val="000000"/>
              </w:rPr>
            </w:pPr>
          </w:p>
        </w:tc>
        <w:tc>
          <w:tcPr>
            <w:tcW w:w="1219" w:type="dxa"/>
          </w:tcPr>
          <w:p w14:paraId="7904EE33"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4D3323B8" w14:textId="77777777" w:rsidR="00B47D46" w:rsidRPr="006D3199" w:rsidRDefault="00B47D46" w:rsidP="00942A42">
            <w:pPr>
              <w:shd w:val="clear" w:color="auto" w:fill="FFFFFF"/>
              <w:jc w:val="both"/>
              <w:rPr>
                <w:rFonts w:ascii="Arial" w:hAnsi="Arial" w:cs="Arial"/>
                <w:color w:val="000000"/>
              </w:rPr>
            </w:pPr>
          </w:p>
        </w:tc>
      </w:tr>
      <w:tr w:rsidR="00B47D46" w:rsidRPr="006D3199" w14:paraId="46FE77EF" w14:textId="77777777" w:rsidTr="00942A42">
        <w:tc>
          <w:tcPr>
            <w:tcW w:w="2811" w:type="dxa"/>
            <w:shd w:val="clear" w:color="auto" w:fill="auto"/>
          </w:tcPr>
          <w:p w14:paraId="773A1B72" w14:textId="77777777" w:rsidR="00B47D46" w:rsidRPr="006D3199" w:rsidRDefault="00B47D46" w:rsidP="00942A42">
            <w:pPr>
              <w:shd w:val="clear" w:color="auto" w:fill="FFFFFF"/>
              <w:jc w:val="both"/>
              <w:rPr>
                <w:rFonts w:ascii="Arial" w:hAnsi="Arial" w:cs="Arial"/>
                <w:color w:val="000000"/>
              </w:rPr>
            </w:pPr>
            <w:r w:rsidRPr="006D3199">
              <w:rPr>
                <w:rFonts w:ascii="Arial" w:hAnsi="Arial" w:cs="Arial"/>
                <w:color w:val="000000"/>
              </w:rPr>
              <w:t>SERGIPE</w:t>
            </w:r>
          </w:p>
        </w:tc>
        <w:tc>
          <w:tcPr>
            <w:tcW w:w="1128" w:type="dxa"/>
          </w:tcPr>
          <w:p w14:paraId="0B3BDB7B" w14:textId="77777777" w:rsidR="00B47D46" w:rsidRPr="006D3199" w:rsidRDefault="00B47D46" w:rsidP="00942A42">
            <w:pPr>
              <w:shd w:val="clear" w:color="auto" w:fill="FFFFFF"/>
              <w:jc w:val="both"/>
              <w:rPr>
                <w:rFonts w:ascii="Arial" w:hAnsi="Arial" w:cs="Arial"/>
                <w:color w:val="000000"/>
              </w:rPr>
            </w:pPr>
          </w:p>
        </w:tc>
        <w:tc>
          <w:tcPr>
            <w:tcW w:w="1341" w:type="dxa"/>
          </w:tcPr>
          <w:p w14:paraId="125FA2ED" w14:textId="77777777" w:rsidR="00B47D46" w:rsidRPr="006D3199" w:rsidRDefault="00B47D46" w:rsidP="00942A42">
            <w:pPr>
              <w:shd w:val="clear" w:color="auto" w:fill="FFFFFF"/>
              <w:jc w:val="both"/>
              <w:rPr>
                <w:rFonts w:ascii="Arial" w:hAnsi="Arial" w:cs="Arial"/>
                <w:color w:val="000000"/>
              </w:rPr>
            </w:pPr>
          </w:p>
        </w:tc>
        <w:tc>
          <w:tcPr>
            <w:tcW w:w="1219" w:type="dxa"/>
            <w:shd w:val="clear" w:color="auto" w:fill="auto"/>
          </w:tcPr>
          <w:p w14:paraId="79FA1C23" w14:textId="77777777" w:rsidR="00B47D46" w:rsidRPr="006D3199" w:rsidRDefault="00B47D46" w:rsidP="00942A42">
            <w:pPr>
              <w:shd w:val="clear" w:color="auto" w:fill="FFFFFF"/>
              <w:jc w:val="both"/>
              <w:rPr>
                <w:rFonts w:ascii="Arial" w:hAnsi="Arial" w:cs="Arial"/>
                <w:color w:val="000000"/>
              </w:rPr>
            </w:pPr>
          </w:p>
        </w:tc>
        <w:tc>
          <w:tcPr>
            <w:tcW w:w="1219" w:type="dxa"/>
          </w:tcPr>
          <w:p w14:paraId="0B1653D8" w14:textId="77777777" w:rsidR="00B47D46" w:rsidRPr="006D3199" w:rsidRDefault="00B47D46" w:rsidP="00942A42">
            <w:pPr>
              <w:shd w:val="clear" w:color="auto" w:fill="FFFFFF"/>
              <w:jc w:val="both"/>
              <w:rPr>
                <w:rFonts w:ascii="Arial" w:hAnsi="Arial" w:cs="Arial"/>
                <w:color w:val="000000"/>
              </w:rPr>
            </w:pPr>
          </w:p>
        </w:tc>
        <w:tc>
          <w:tcPr>
            <w:tcW w:w="1225" w:type="dxa"/>
            <w:shd w:val="clear" w:color="auto" w:fill="auto"/>
          </w:tcPr>
          <w:p w14:paraId="729B32F3" w14:textId="77777777" w:rsidR="00B47D46" w:rsidRPr="006D3199" w:rsidRDefault="00B47D46" w:rsidP="00942A42">
            <w:pPr>
              <w:shd w:val="clear" w:color="auto" w:fill="FFFFFF"/>
              <w:jc w:val="both"/>
              <w:rPr>
                <w:rFonts w:ascii="Arial" w:hAnsi="Arial" w:cs="Arial"/>
                <w:color w:val="000000"/>
              </w:rPr>
            </w:pPr>
          </w:p>
        </w:tc>
      </w:tr>
    </w:tbl>
    <w:p w14:paraId="2B4BD5C8" w14:textId="77777777" w:rsidR="00B47D46" w:rsidRPr="006D3199" w:rsidRDefault="00B47D46" w:rsidP="00B47D46">
      <w:pPr>
        <w:shd w:val="clear" w:color="auto" w:fill="FFFFFF"/>
        <w:ind w:left="60"/>
        <w:jc w:val="both"/>
        <w:rPr>
          <w:rFonts w:ascii="Arial" w:hAnsi="Arial" w:cs="Arial"/>
        </w:rPr>
      </w:pPr>
    </w:p>
    <w:p w14:paraId="175517D9" w14:textId="77777777" w:rsidR="00B47D46" w:rsidRDefault="00B47D46" w:rsidP="00B47D46">
      <w:pPr>
        <w:shd w:val="clear" w:color="auto" w:fill="FFFFFF"/>
        <w:spacing w:after="360"/>
        <w:rPr>
          <w:rFonts w:ascii="Arial" w:hAnsi="Arial" w:cs="Arial"/>
          <w:b/>
          <w:bCs/>
        </w:rPr>
      </w:pPr>
    </w:p>
    <w:p w14:paraId="3680B088" w14:textId="77777777" w:rsidR="00B47D46" w:rsidRDefault="00B47D46" w:rsidP="00B47D46">
      <w:pPr>
        <w:shd w:val="clear" w:color="auto" w:fill="FFFFFF"/>
        <w:spacing w:after="360"/>
        <w:rPr>
          <w:rFonts w:ascii="Arial" w:hAnsi="Arial" w:cs="Arial"/>
          <w:b/>
          <w:bCs/>
        </w:rPr>
      </w:pPr>
    </w:p>
    <w:p w14:paraId="02011CF0" w14:textId="77777777" w:rsidR="00B47D46" w:rsidRDefault="00B47D46" w:rsidP="00B47D46">
      <w:pPr>
        <w:shd w:val="clear" w:color="auto" w:fill="FFFFFF"/>
        <w:spacing w:after="360"/>
        <w:rPr>
          <w:rFonts w:ascii="Arial" w:hAnsi="Arial" w:cs="Arial"/>
          <w:b/>
          <w:bCs/>
        </w:rPr>
      </w:pPr>
    </w:p>
    <w:p w14:paraId="7FBFDA42" w14:textId="77777777" w:rsidR="00B47D46" w:rsidRDefault="00B47D46" w:rsidP="00B47D46">
      <w:pPr>
        <w:shd w:val="clear" w:color="auto" w:fill="FFFFFF"/>
        <w:spacing w:after="360"/>
        <w:rPr>
          <w:rFonts w:ascii="Arial" w:hAnsi="Arial" w:cs="Arial"/>
          <w:b/>
          <w:bCs/>
        </w:rPr>
      </w:pPr>
    </w:p>
    <w:p w14:paraId="0E6CDC1D" w14:textId="77777777" w:rsidR="00B47D46" w:rsidRPr="00D63C39" w:rsidRDefault="00B47D46" w:rsidP="00B47D46">
      <w:pPr>
        <w:shd w:val="clear" w:color="auto" w:fill="FFFFFF"/>
        <w:tabs>
          <w:tab w:val="left" w:pos="2798"/>
        </w:tabs>
        <w:spacing w:after="360"/>
        <w:jc w:val="center"/>
        <w:rPr>
          <w:rFonts w:ascii="Arial" w:eastAsia="Times New Roman" w:hAnsi="Arial" w:cs="Arial"/>
          <w:b/>
        </w:rPr>
      </w:pPr>
      <w:r w:rsidRPr="00D63C39">
        <w:rPr>
          <w:rFonts w:ascii="Arial" w:eastAsia="Times New Roman" w:hAnsi="Arial" w:cs="Arial"/>
          <w:b/>
        </w:rPr>
        <w:t>ANEXO 2</w:t>
      </w:r>
      <w:r>
        <w:rPr>
          <w:rFonts w:ascii="Arial" w:eastAsia="Times New Roman" w:hAnsi="Arial" w:cs="Arial"/>
          <w:b/>
        </w:rPr>
        <w:t xml:space="preserve"> - TR</w:t>
      </w:r>
    </w:p>
    <w:p w14:paraId="0144FE02" w14:textId="77777777" w:rsidR="00B47D46" w:rsidRPr="001A2947" w:rsidRDefault="00B47D46" w:rsidP="00B47D46">
      <w:pPr>
        <w:shd w:val="clear" w:color="auto" w:fill="FFFFFF"/>
        <w:tabs>
          <w:tab w:val="left" w:pos="2798"/>
        </w:tabs>
        <w:spacing w:after="360"/>
        <w:jc w:val="both"/>
        <w:rPr>
          <w:rFonts w:ascii="Arial" w:eastAsia="Times New Roman" w:hAnsi="Arial" w:cs="Arial"/>
          <w:b/>
          <w:u w:val="single"/>
        </w:rPr>
      </w:pPr>
      <w:r w:rsidRPr="001A2947">
        <w:rPr>
          <w:rFonts w:ascii="Arial" w:eastAsia="Times New Roman" w:hAnsi="Arial" w:cs="Arial"/>
          <w:b/>
          <w:u w:val="single"/>
        </w:rPr>
        <w:t>Relação das Unidades da Fiocruz que terão acesso ao sistema de gerenciamento de combustível, disponibilizado via Web para a Fiscalização Técnica e Fiscalização Setorial</w:t>
      </w:r>
      <w:r>
        <w:rPr>
          <w:rFonts w:ascii="Arial" w:eastAsia="Times New Roman" w:hAnsi="Arial" w:cs="Arial"/>
          <w:b/>
          <w:u w:val="single"/>
        </w:rPr>
        <w:t>.</w:t>
      </w:r>
    </w:p>
    <w:p w14:paraId="4ED1526A" w14:textId="77777777" w:rsidR="00B47D46" w:rsidRPr="006D3199" w:rsidRDefault="00B47D46" w:rsidP="00B47D46">
      <w:pPr>
        <w:shd w:val="clear" w:color="auto" w:fill="FFFFFF"/>
        <w:rPr>
          <w:rFonts w:ascii="Arial" w:hAnsi="Arial" w:cs="Arial"/>
          <w:bCs/>
        </w:rPr>
      </w:pPr>
      <w:r w:rsidRPr="006D3199">
        <w:rPr>
          <w:rFonts w:ascii="Arial" w:hAnsi="Arial" w:cs="Arial"/>
          <w:bCs/>
        </w:rPr>
        <w:tab/>
      </w:r>
      <w:r w:rsidRPr="006D3199">
        <w:rPr>
          <w:rFonts w:ascii="Arial" w:hAnsi="Arial" w:cs="Arial"/>
          <w:bCs/>
        </w:rPr>
        <w:tab/>
      </w:r>
      <w:r w:rsidRPr="006D3199">
        <w:rPr>
          <w:rFonts w:ascii="Arial" w:hAnsi="Arial" w:cs="Arial"/>
          <w:bCs/>
        </w:rPr>
        <w:tab/>
      </w:r>
      <w:r w:rsidRPr="006D3199">
        <w:rPr>
          <w:rFonts w:ascii="Arial" w:hAnsi="Arial" w:cs="Arial"/>
          <w:bC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1758"/>
        <w:gridCol w:w="2049"/>
        <w:gridCol w:w="2049"/>
      </w:tblGrid>
      <w:tr w:rsidR="00B47D46" w:rsidRPr="006D3199" w14:paraId="7F51AE23" w14:textId="77777777" w:rsidTr="00942A42">
        <w:trPr>
          <w:trHeight w:val="920"/>
          <w:jc w:val="center"/>
        </w:trPr>
        <w:tc>
          <w:tcPr>
            <w:tcW w:w="2566" w:type="dxa"/>
            <w:shd w:val="clear" w:color="auto" w:fill="auto"/>
          </w:tcPr>
          <w:p w14:paraId="4F53957C" w14:textId="77777777" w:rsidR="00B47D46" w:rsidRPr="006D3199" w:rsidRDefault="00B47D46" w:rsidP="00942A42">
            <w:pPr>
              <w:shd w:val="clear" w:color="auto" w:fill="FFFFFF"/>
              <w:jc w:val="center"/>
              <w:rPr>
                <w:rFonts w:ascii="Arial" w:hAnsi="Arial" w:cs="Arial"/>
                <w:bCs/>
              </w:rPr>
            </w:pPr>
          </w:p>
          <w:p w14:paraId="549A8758"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Unidades da Fiocruz</w:t>
            </w:r>
          </w:p>
          <w:p w14:paraId="474717E1" w14:textId="77777777" w:rsidR="00B47D46" w:rsidRPr="006D3199" w:rsidRDefault="00B47D46" w:rsidP="00942A42">
            <w:pPr>
              <w:shd w:val="clear" w:color="auto" w:fill="FFFFFF"/>
              <w:jc w:val="center"/>
              <w:rPr>
                <w:rFonts w:ascii="Arial" w:hAnsi="Arial" w:cs="Arial"/>
                <w:bCs/>
              </w:rPr>
            </w:pPr>
          </w:p>
          <w:p w14:paraId="0D6BF592" w14:textId="77777777" w:rsidR="00B47D46" w:rsidRPr="006D3199" w:rsidRDefault="00B47D46" w:rsidP="00942A42">
            <w:pPr>
              <w:shd w:val="clear" w:color="auto" w:fill="FFFFFF"/>
              <w:jc w:val="center"/>
              <w:rPr>
                <w:rFonts w:ascii="Arial" w:hAnsi="Arial" w:cs="Arial"/>
                <w:bCs/>
              </w:rPr>
            </w:pPr>
          </w:p>
        </w:tc>
        <w:tc>
          <w:tcPr>
            <w:tcW w:w="1829" w:type="dxa"/>
            <w:shd w:val="clear" w:color="auto" w:fill="auto"/>
          </w:tcPr>
          <w:p w14:paraId="01B8ABEC" w14:textId="77777777" w:rsidR="00B47D46" w:rsidRPr="006D3199" w:rsidRDefault="00B47D46" w:rsidP="00942A42">
            <w:pPr>
              <w:shd w:val="clear" w:color="auto" w:fill="FFFFFF"/>
              <w:jc w:val="center"/>
              <w:rPr>
                <w:rFonts w:ascii="Arial" w:hAnsi="Arial" w:cs="Arial"/>
                <w:bCs/>
              </w:rPr>
            </w:pPr>
          </w:p>
          <w:p w14:paraId="24A833F5"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Endereço da Unidade</w:t>
            </w:r>
          </w:p>
        </w:tc>
        <w:tc>
          <w:tcPr>
            <w:tcW w:w="2285" w:type="dxa"/>
            <w:shd w:val="clear" w:color="auto" w:fill="auto"/>
          </w:tcPr>
          <w:p w14:paraId="63DE12D3" w14:textId="77777777" w:rsidR="00B47D46" w:rsidRPr="006D3199" w:rsidRDefault="00B47D46" w:rsidP="00942A42">
            <w:pPr>
              <w:shd w:val="clear" w:color="auto" w:fill="FFFFFF"/>
              <w:jc w:val="center"/>
              <w:rPr>
                <w:rFonts w:ascii="Arial" w:hAnsi="Arial" w:cs="Arial"/>
                <w:bCs/>
              </w:rPr>
            </w:pPr>
          </w:p>
          <w:p w14:paraId="59850ACF"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Fiscalização Técnica</w:t>
            </w:r>
          </w:p>
          <w:p w14:paraId="5FFC7F17"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(operação e consulta)</w:t>
            </w:r>
          </w:p>
        </w:tc>
        <w:tc>
          <w:tcPr>
            <w:tcW w:w="2285" w:type="dxa"/>
            <w:shd w:val="clear" w:color="auto" w:fill="auto"/>
          </w:tcPr>
          <w:p w14:paraId="74A471AA" w14:textId="77777777" w:rsidR="00B47D46" w:rsidRPr="006D3199" w:rsidRDefault="00B47D46" w:rsidP="00942A42">
            <w:pPr>
              <w:shd w:val="clear" w:color="auto" w:fill="FFFFFF"/>
              <w:jc w:val="center"/>
              <w:rPr>
                <w:rFonts w:ascii="Arial" w:hAnsi="Arial" w:cs="Arial"/>
                <w:bCs/>
              </w:rPr>
            </w:pPr>
          </w:p>
          <w:p w14:paraId="63A97E91"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Fiscalização Setorial</w:t>
            </w:r>
          </w:p>
          <w:p w14:paraId="78696B98"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(somente consulta)</w:t>
            </w:r>
          </w:p>
        </w:tc>
      </w:tr>
      <w:tr w:rsidR="00B47D46" w:rsidRPr="006D3199" w14:paraId="3BBE3533" w14:textId="77777777" w:rsidTr="00942A42">
        <w:trPr>
          <w:jc w:val="center"/>
        </w:trPr>
        <w:tc>
          <w:tcPr>
            <w:tcW w:w="2566" w:type="dxa"/>
            <w:shd w:val="clear" w:color="auto" w:fill="auto"/>
          </w:tcPr>
          <w:p w14:paraId="7B9261BB" w14:textId="77777777" w:rsidR="00B47D46" w:rsidRPr="006D3199" w:rsidRDefault="00B47D46" w:rsidP="00942A42">
            <w:pPr>
              <w:shd w:val="clear" w:color="auto" w:fill="FFFFFF"/>
              <w:jc w:val="center"/>
              <w:rPr>
                <w:rFonts w:ascii="Arial" w:hAnsi="Arial" w:cs="Arial"/>
                <w:bCs/>
              </w:rPr>
            </w:pPr>
          </w:p>
          <w:p w14:paraId="39BC4E3A"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COGIC</w:t>
            </w:r>
          </w:p>
        </w:tc>
        <w:tc>
          <w:tcPr>
            <w:tcW w:w="1829" w:type="dxa"/>
            <w:shd w:val="clear" w:color="auto" w:fill="auto"/>
          </w:tcPr>
          <w:p w14:paraId="0811D453"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Fiocruz - Campus Manguinhos</w:t>
            </w:r>
          </w:p>
          <w:p w14:paraId="2F0B320B"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Avenida Brasil, 4.365</w:t>
            </w:r>
          </w:p>
        </w:tc>
        <w:tc>
          <w:tcPr>
            <w:tcW w:w="4570" w:type="dxa"/>
            <w:gridSpan w:val="2"/>
            <w:shd w:val="clear" w:color="auto" w:fill="auto"/>
          </w:tcPr>
          <w:p w14:paraId="5B8BAB2F" w14:textId="77777777" w:rsidR="00B47D46" w:rsidRDefault="00B47D46" w:rsidP="00942A42">
            <w:pPr>
              <w:shd w:val="clear" w:color="auto" w:fill="FFFFFF"/>
              <w:jc w:val="center"/>
              <w:rPr>
                <w:rFonts w:ascii="Arial" w:hAnsi="Arial" w:cs="Arial"/>
                <w:bCs/>
              </w:rPr>
            </w:pPr>
          </w:p>
          <w:p w14:paraId="18330617" w14:textId="77777777" w:rsidR="00B47D46" w:rsidRDefault="00B47D46" w:rsidP="00942A42">
            <w:pPr>
              <w:shd w:val="clear" w:color="auto" w:fill="FFFFFF"/>
              <w:jc w:val="center"/>
              <w:rPr>
                <w:rFonts w:ascii="Arial" w:hAnsi="Arial" w:cs="Arial"/>
                <w:bCs/>
              </w:rPr>
            </w:pPr>
          </w:p>
          <w:p w14:paraId="787D55ED"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SIM</w:t>
            </w:r>
          </w:p>
          <w:p w14:paraId="7B56606D" w14:textId="77777777" w:rsidR="00B47D46" w:rsidRPr="006D3199" w:rsidRDefault="00B47D46" w:rsidP="00942A42">
            <w:pPr>
              <w:shd w:val="clear" w:color="auto" w:fill="FFFFFF"/>
              <w:jc w:val="center"/>
              <w:rPr>
                <w:rFonts w:ascii="Arial" w:hAnsi="Arial" w:cs="Arial"/>
                <w:bCs/>
              </w:rPr>
            </w:pPr>
          </w:p>
        </w:tc>
      </w:tr>
      <w:tr w:rsidR="00B47D46" w:rsidRPr="006D3199" w14:paraId="513C32FE" w14:textId="77777777" w:rsidTr="00942A42">
        <w:trPr>
          <w:jc w:val="center"/>
        </w:trPr>
        <w:tc>
          <w:tcPr>
            <w:tcW w:w="2566" w:type="dxa"/>
            <w:shd w:val="clear" w:color="auto" w:fill="auto"/>
          </w:tcPr>
          <w:p w14:paraId="0B0BCC42" w14:textId="77777777" w:rsidR="00B47D46" w:rsidRPr="006D3199" w:rsidRDefault="00B47D46" w:rsidP="00942A42">
            <w:pPr>
              <w:shd w:val="clear" w:color="auto" w:fill="FFFFFF"/>
              <w:jc w:val="center"/>
              <w:rPr>
                <w:rFonts w:ascii="Arial" w:hAnsi="Arial" w:cs="Arial"/>
                <w:bCs/>
              </w:rPr>
            </w:pPr>
          </w:p>
          <w:p w14:paraId="5EA7B493"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BIOMANGUINHOS</w:t>
            </w:r>
          </w:p>
        </w:tc>
        <w:tc>
          <w:tcPr>
            <w:tcW w:w="1829" w:type="dxa"/>
            <w:shd w:val="clear" w:color="auto" w:fill="auto"/>
          </w:tcPr>
          <w:p w14:paraId="62C758DF"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 xml:space="preserve">Fiocruz - Campus Manguinhos </w:t>
            </w:r>
          </w:p>
          <w:p w14:paraId="14A94B51"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Avenida Brasil, 4365</w:t>
            </w:r>
          </w:p>
        </w:tc>
        <w:tc>
          <w:tcPr>
            <w:tcW w:w="2285" w:type="dxa"/>
            <w:shd w:val="clear" w:color="auto" w:fill="auto"/>
          </w:tcPr>
          <w:p w14:paraId="3DBB0FE8"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w:t>
            </w:r>
          </w:p>
        </w:tc>
        <w:tc>
          <w:tcPr>
            <w:tcW w:w="2285" w:type="dxa"/>
            <w:shd w:val="clear" w:color="auto" w:fill="auto"/>
          </w:tcPr>
          <w:p w14:paraId="4C5E1AEF"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SIM</w:t>
            </w:r>
          </w:p>
        </w:tc>
      </w:tr>
      <w:tr w:rsidR="00B47D46" w:rsidRPr="006D3199" w14:paraId="7FF6486F" w14:textId="77777777" w:rsidTr="00942A42">
        <w:trPr>
          <w:jc w:val="center"/>
        </w:trPr>
        <w:tc>
          <w:tcPr>
            <w:tcW w:w="2566" w:type="dxa"/>
            <w:shd w:val="clear" w:color="auto" w:fill="auto"/>
          </w:tcPr>
          <w:p w14:paraId="0D7D10E5" w14:textId="77777777" w:rsidR="00B47D46" w:rsidRPr="006D3199" w:rsidRDefault="00B47D46" w:rsidP="00942A42">
            <w:pPr>
              <w:shd w:val="clear" w:color="auto" w:fill="FFFFFF"/>
              <w:jc w:val="center"/>
              <w:rPr>
                <w:rFonts w:ascii="Arial" w:hAnsi="Arial" w:cs="Arial"/>
                <w:bCs/>
              </w:rPr>
            </w:pPr>
          </w:p>
          <w:p w14:paraId="11FDD3C5"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FARMANGUINHOS</w:t>
            </w:r>
          </w:p>
        </w:tc>
        <w:tc>
          <w:tcPr>
            <w:tcW w:w="1829" w:type="dxa"/>
            <w:shd w:val="clear" w:color="auto" w:fill="auto"/>
          </w:tcPr>
          <w:p w14:paraId="51B1F758"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Fiocruz - Campus Jacarepaguá</w:t>
            </w:r>
          </w:p>
          <w:p w14:paraId="336ACF73"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 xml:space="preserve">Avenida Comandante </w:t>
            </w:r>
            <w:proofErr w:type="spellStart"/>
            <w:r w:rsidRPr="006D3199">
              <w:rPr>
                <w:rFonts w:ascii="Arial" w:hAnsi="Arial" w:cs="Arial"/>
                <w:bCs/>
              </w:rPr>
              <w:t>Guaranys</w:t>
            </w:r>
            <w:proofErr w:type="spellEnd"/>
            <w:r w:rsidRPr="006D3199">
              <w:rPr>
                <w:rFonts w:ascii="Arial" w:hAnsi="Arial" w:cs="Arial"/>
                <w:bCs/>
              </w:rPr>
              <w:t>, 447</w:t>
            </w:r>
          </w:p>
        </w:tc>
        <w:tc>
          <w:tcPr>
            <w:tcW w:w="2285" w:type="dxa"/>
            <w:shd w:val="clear" w:color="auto" w:fill="auto"/>
          </w:tcPr>
          <w:p w14:paraId="23A53882"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w:t>
            </w:r>
          </w:p>
        </w:tc>
        <w:tc>
          <w:tcPr>
            <w:tcW w:w="2285" w:type="dxa"/>
            <w:shd w:val="clear" w:color="auto" w:fill="auto"/>
          </w:tcPr>
          <w:p w14:paraId="1475A2E1" w14:textId="77777777" w:rsidR="00B47D46" w:rsidRPr="006D3199" w:rsidRDefault="00B47D46" w:rsidP="00942A42">
            <w:pPr>
              <w:shd w:val="clear" w:color="auto" w:fill="FFFFFF"/>
              <w:jc w:val="center"/>
              <w:rPr>
                <w:rFonts w:ascii="Arial" w:hAnsi="Arial" w:cs="Arial"/>
                <w:bCs/>
              </w:rPr>
            </w:pPr>
            <w:r w:rsidRPr="006D3199">
              <w:rPr>
                <w:rFonts w:ascii="Arial" w:hAnsi="Arial" w:cs="Arial"/>
                <w:bCs/>
              </w:rPr>
              <w:t>SIM</w:t>
            </w:r>
          </w:p>
        </w:tc>
      </w:tr>
    </w:tbl>
    <w:p w14:paraId="2645BB18" w14:textId="77777777" w:rsidR="00B47D46" w:rsidRPr="006D3199" w:rsidRDefault="00B47D46" w:rsidP="00B47D46">
      <w:pPr>
        <w:shd w:val="clear" w:color="auto" w:fill="FFFFFF"/>
        <w:rPr>
          <w:rFonts w:ascii="Arial" w:hAnsi="Arial" w:cs="Arial"/>
          <w:bCs/>
        </w:rPr>
      </w:pPr>
    </w:p>
    <w:p w14:paraId="5C27496E" w14:textId="77777777" w:rsidR="00B47D46" w:rsidRPr="006D3199" w:rsidRDefault="00B47D46" w:rsidP="00B47D46">
      <w:pPr>
        <w:shd w:val="clear" w:color="auto" w:fill="FFFFFF"/>
        <w:rPr>
          <w:rFonts w:ascii="Arial" w:hAnsi="Arial" w:cs="Arial"/>
          <w:bCs/>
        </w:rPr>
      </w:pPr>
    </w:p>
    <w:p w14:paraId="6A38E643" w14:textId="77777777" w:rsidR="00B47D46" w:rsidRPr="006D3199" w:rsidRDefault="00B47D46" w:rsidP="00B47D46">
      <w:pPr>
        <w:shd w:val="clear" w:color="auto" w:fill="FFFFFF"/>
        <w:rPr>
          <w:rFonts w:ascii="Arial" w:hAnsi="Arial" w:cs="Arial"/>
          <w:bCs/>
        </w:rPr>
      </w:pPr>
    </w:p>
    <w:p w14:paraId="23E6885C" w14:textId="77777777" w:rsidR="00B47D46" w:rsidRPr="006D3199" w:rsidRDefault="00B47D46" w:rsidP="00B47D46">
      <w:pPr>
        <w:shd w:val="clear" w:color="auto" w:fill="FFFFFF"/>
        <w:rPr>
          <w:rFonts w:ascii="Arial" w:hAnsi="Arial" w:cs="Arial"/>
          <w:bCs/>
        </w:rPr>
      </w:pPr>
    </w:p>
    <w:p w14:paraId="5E09FA1A" w14:textId="77777777" w:rsidR="00B47D46" w:rsidRPr="006D3199" w:rsidRDefault="00B47D46" w:rsidP="00B47D46">
      <w:pPr>
        <w:shd w:val="clear" w:color="auto" w:fill="FFFFFF"/>
        <w:rPr>
          <w:rFonts w:ascii="Arial" w:hAnsi="Arial" w:cs="Arial"/>
          <w:bCs/>
        </w:rPr>
      </w:pPr>
    </w:p>
    <w:p w14:paraId="3FCC98A1" w14:textId="77777777" w:rsidR="00B47D46" w:rsidRPr="006D3199" w:rsidRDefault="00B47D46" w:rsidP="00B47D46">
      <w:pPr>
        <w:shd w:val="clear" w:color="auto" w:fill="FFFFFF"/>
        <w:rPr>
          <w:rFonts w:ascii="Arial" w:hAnsi="Arial" w:cs="Arial"/>
          <w:bCs/>
        </w:rPr>
      </w:pPr>
    </w:p>
    <w:p w14:paraId="27082285" w14:textId="77777777" w:rsidR="00B47D46" w:rsidRPr="006D3199" w:rsidRDefault="00B47D46" w:rsidP="00B47D46">
      <w:pPr>
        <w:shd w:val="clear" w:color="auto" w:fill="FFFFFF"/>
        <w:rPr>
          <w:rFonts w:ascii="Arial" w:hAnsi="Arial" w:cs="Arial"/>
          <w:bCs/>
        </w:rPr>
      </w:pPr>
    </w:p>
    <w:p w14:paraId="7E210D79" w14:textId="77777777" w:rsidR="00B47D46" w:rsidRPr="006D3199" w:rsidRDefault="00B47D46" w:rsidP="00B47D46">
      <w:pPr>
        <w:shd w:val="clear" w:color="auto" w:fill="FFFFFF"/>
        <w:rPr>
          <w:rFonts w:ascii="Arial" w:hAnsi="Arial" w:cs="Arial"/>
          <w:bCs/>
        </w:rPr>
      </w:pPr>
    </w:p>
    <w:p w14:paraId="550ECDE5" w14:textId="77777777" w:rsidR="00B47D46" w:rsidRPr="006D3199" w:rsidRDefault="00B47D46" w:rsidP="00B47D46">
      <w:pPr>
        <w:shd w:val="clear" w:color="auto" w:fill="FFFFFF"/>
        <w:rPr>
          <w:rFonts w:ascii="Arial" w:hAnsi="Arial" w:cs="Arial"/>
          <w:bCs/>
        </w:rPr>
      </w:pPr>
    </w:p>
    <w:p w14:paraId="48E93422" w14:textId="0C2BCF13" w:rsidR="00B47D46" w:rsidRDefault="00B47D46" w:rsidP="00B47D46">
      <w:pPr>
        <w:rPr>
          <w:rFonts w:ascii="Arial" w:hAnsi="Arial" w:cs="Arial"/>
          <w:bCs/>
        </w:rPr>
      </w:pPr>
    </w:p>
    <w:p w14:paraId="07B3CD05" w14:textId="17CCE660" w:rsidR="00837917" w:rsidRDefault="00837917" w:rsidP="00B47D46">
      <w:pPr>
        <w:rPr>
          <w:rFonts w:ascii="Arial" w:hAnsi="Arial" w:cs="Arial"/>
          <w:bCs/>
        </w:rPr>
      </w:pPr>
    </w:p>
    <w:p w14:paraId="2AAEB523" w14:textId="0B67C567" w:rsidR="00837917" w:rsidRDefault="00837917" w:rsidP="00B47D46">
      <w:pPr>
        <w:rPr>
          <w:rFonts w:ascii="Arial" w:hAnsi="Arial" w:cs="Arial"/>
          <w:bCs/>
        </w:rPr>
      </w:pPr>
    </w:p>
    <w:p w14:paraId="270CB10C" w14:textId="2CF0EEC7" w:rsidR="00837917" w:rsidRDefault="00837917" w:rsidP="00B47D46">
      <w:pPr>
        <w:rPr>
          <w:rFonts w:ascii="Arial" w:hAnsi="Arial" w:cs="Arial"/>
          <w:bCs/>
        </w:rPr>
      </w:pPr>
    </w:p>
    <w:p w14:paraId="320524D5" w14:textId="0A62BF5F" w:rsidR="00837917" w:rsidRDefault="00837917" w:rsidP="00B47D46">
      <w:pPr>
        <w:rPr>
          <w:rFonts w:ascii="Arial" w:hAnsi="Arial" w:cs="Arial"/>
          <w:bCs/>
        </w:rPr>
      </w:pPr>
    </w:p>
    <w:p w14:paraId="095457A3" w14:textId="77777777" w:rsidR="00837917" w:rsidRPr="006D3199" w:rsidRDefault="00837917" w:rsidP="00B47D46">
      <w:pPr>
        <w:rPr>
          <w:rFonts w:ascii="Arial" w:hAnsi="Arial" w:cs="Arial"/>
          <w:bCs/>
        </w:rPr>
      </w:pPr>
    </w:p>
    <w:p w14:paraId="3581D0A6" w14:textId="77777777" w:rsidR="00B47D46" w:rsidRPr="006D3199" w:rsidRDefault="00B47D46" w:rsidP="00B47D46">
      <w:pPr>
        <w:rPr>
          <w:rFonts w:ascii="Arial" w:hAnsi="Arial" w:cs="Arial"/>
          <w:bCs/>
        </w:rPr>
      </w:pPr>
    </w:p>
    <w:p w14:paraId="502E310B" w14:textId="77777777" w:rsidR="00B47D46" w:rsidRPr="006D3199" w:rsidRDefault="00B47D46" w:rsidP="00B47D46">
      <w:pPr>
        <w:rPr>
          <w:rFonts w:ascii="Arial" w:hAnsi="Arial" w:cs="Arial"/>
          <w:bCs/>
        </w:rPr>
      </w:pPr>
    </w:p>
    <w:p w14:paraId="171C4A71" w14:textId="77777777" w:rsidR="00B47D46" w:rsidRPr="00D63C39" w:rsidRDefault="00B47D46" w:rsidP="00B47D46">
      <w:pPr>
        <w:jc w:val="center"/>
        <w:rPr>
          <w:rFonts w:ascii="Arial" w:hAnsi="Arial" w:cs="Arial"/>
          <w:b/>
          <w:bCs/>
        </w:rPr>
      </w:pPr>
      <w:r w:rsidRPr="00D63C39">
        <w:rPr>
          <w:rFonts w:ascii="Arial" w:hAnsi="Arial" w:cs="Arial"/>
          <w:b/>
          <w:bCs/>
        </w:rPr>
        <w:t>ANEXO 3</w:t>
      </w:r>
      <w:r>
        <w:rPr>
          <w:rFonts w:ascii="Arial" w:hAnsi="Arial" w:cs="Arial"/>
          <w:b/>
          <w:bCs/>
        </w:rPr>
        <w:t xml:space="preserve"> - TR</w:t>
      </w:r>
    </w:p>
    <w:p w14:paraId="3360838E" w14:textId="77777777" w:rsidR="00B47D46" w:rsidRPr="006D3199" w:rsidRDefault="00B47D46" w:rsidP="00B47D46">
      <w:pPr>
        <w:jc w:val="center"/>
        <w:rPr>
          <w:rFonts w:ascii="Arial" w:hAnsi="Arial" w:cs="Arial"/>
          <w:bCs/>
        </w:rPr>
      </w:pPr>
    </w:p>
    <w:p w14:paraId="18A3A266" w14:textId="77777777" w:rsidR="00B47D46" w:rsidRPr="00BA29BC" w:rsidRDefault="00B47D46" w:rsidP="00B47D46">
      <w:pPr>
        <w:jc w:val="center"/>
        <w:rPr>
          <w:rFonts w:ascii="Arial" w:hAnsi="Arial" w:cs="Arial"/>
          <w:b/>
          <w:bCs/>
          <w:u w:val="single"/>
        </w:rPr>
      </w:pPr>
      <w:r w:rsidRPr="00BA29BC">
        <w:rPr>
          <w:rFonts w:ascii="Arial" w:hAnsi="Arial" w:cs="Arial"/>
          <w:b/>
          <w:bCs/>
          <w:u w:val="single"/>
        </w:rPr>
        <w:t>INSTRUMENTO DE MEDIÇÃO DE RESULTADO - IMR</w:t>
      </w:r>
    </w:p>
    <w:p w14:paraId="5899E54A" w14:textId="77777777" w:rsidR="00B47D46" w:rsidRDefault="00B47D46" w:rsidP="00B47D46">
      <w:pPr>
        <w:rPr>
          <w:rFonts w:ascii="Arial" w:hAnsi="Arial" w:cs="Arial"/>
          <w:bCs/>
        </w:rPr>
      </w:pPr>
    </w:p>
    <w:p w14:paraId="22FE379A" w14:textId="77777777" w:rsidR="00B47D46" w:rsidRDefault="00B47D46" w:rsidP="00B47D46">
      <w:pPr>
        <w:rPr>
          <w:rFonts w:ascii="Arial" w:hAnsi="Arial" w:cs="Arial"/>
          <w:bCs/>
        </w:rPr>
      </w:pPr>
    </w:p>
    <w:p w14:paraId="0DA7E21E" w14:textId="44DF25DF" w:rsidR="00B47D46" w:rsidRDefault="00B47D46" w:rsidP="00B47D46">
      <w:pPr>
        <w:ind w:left="-1134"/>
        <w:rPr>
          <w:rFonts w:ascii="Arial" w:hAnsi="Arial" w:cs="Arial"/>
          <w:bCs/>
        </w:rPr>
      </w:pPr>
      <w:r w:rsidRPr="001A2947">
        <w:rPr>
          <w:noProof/>
        </w:rPr>
        <w:drawing>
          <wp:inline distT="0" distB="0" distL="0" distR="0" wp14:anchorId="23380366" wp14:editId="4A088B91">
            <wp:extent cx="6736080" cy="3070860"/>
            <wp:effectExtent l="0" t="0" r="762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36080" cy="3070860"/>
                    </a:xfrm>
                    <a:prstGeom prst="rect">
                      <a:avLst/>
                    </a:prstGeom>
                    <a:noFill/>
                    <a:ln>
                      <a:noFill/>
                    </a:ln>
                  </pic:spPr>
                </pic:pic>
              </a:graphicData>
            </a:graphic>
          </wp:inline>
        </w:drawing>
      </w:r>
    </w:p>
    <w:p w14:paraId="7C9A6433" w14:textId="77777777" w:rsidR="00B47D46" w:rsidRDefault="00B47D46" w:rsidP="00B47D46">
      <w:pPr>
        <w:rPr>
          <w:rFonts w:ascii="Arial" w:hAnsi="Arial" w:cs="Arial"/>
          <w:bCs/>
        </w:rPr>
      </w:pPr>
    </w:p>
    <w:p w14:paraId="4A02E76C" w14:textId="77777777" w:rsidR="00B47D46" w:rsidRDefault="00B47D46" w:rsidP="00B47D46">
      <w:pPr>
        <w:rPr>
          <w:rFonts w:ascii="Arial" w:hAnsi="Arial" w:cs="Arial"/>
          <w:bCs/>
        </w:rPr>
      </w:pPr>
    </w:p>
    <w:p w14:paraId="6C74ED7A" w14:textId="77777777" w:rsidR="00B47D46" w:rsidRDefault="00B47D46" w:rsidP="00B47D46">
      <w:pPr>
        <w:rPr>
          <w:rFonts w:ascii="Arial" w:hAnsi="Arial" w:cs="Arial"/>
          <w:bCs/>
        </w:rPr>
      </w:pPr>
    </w:p>
    <w:p w14:paraId="5CC759F4" w14:textId="77777777" w:rsidR="00B47D46" w:rsidRDefault="00B47D46" w:rsidP="00B47D46">
      <w:pPr>
        <w:rPr>
          <w:rFonts w:ascii="Arial" w:hAnsi="Arial" w:cs="Arial"/>
          <w:bCs/>
        </w:rPr>
      </w:pPr>
    </w:p>
    <w:p w14:paraId="66D2D090" w14:textId="77777777" w:rsidR="00B47D46" w:rsidRDefault="00B47D46" w:rsidP="00B47D46">
      <w:pPr>
        <w:rPr>
          <w:rFonts w:ascii="Arial" w:hAnsi="Arial" w:cs="Arial"/>
          <w:bCs/>
        </w:rPr>
      </w:pPr>
    </w:p>
    <w:p w14:paraId="409805DF" w14:textId="77777777" w:rsidR="00B47D46" w:rsidRDefault="00B47D46" w:rsidP="00B47D46">
      <w:pPr>
        <w:rPr>
          <w:rFonts w:ascii="Arial" w:hAnsi="Arial" w:cs="Arial"/>
          <w:bCs/>
        </w:rPr>
      </w:pPr>
    </w:p>
    <w:p w14:paraId="23260285" w14:textId="77777777" w:rsidR="00B47D46" w:rsidRDefault="00B47D46" w:rsidP="00B47D46">
      <w:pPr>
        <w:rPr>
          <w:rFonts w:ascii="Arial" w:hAnsi="Arial" w:cs="Arial"/>
          <w:bCs/>
        </w:rPr>
      </w:pPr>
    </w:p>
    <w:p w14:paraId="043B7F3D" w14:textId="0C9956E9" w:rsidR="00B47D46" w:rsidRDefault="00B47D46" w:rsidP="00B47D46">
      <w:pPr>
        <w:rPr>
          <w:rFonts w:ascii="Arial" w:hAnsi="Arial" w:cs="Arial"/>
          <w:bCs/>
        </w:rPr>
      </w:pPr>
    </w:p>
    <w:p w14:paraId="71A7EC9A" w14:textId="522CC67B" w:rsidR="00B47D46" w:rsidRDefault="00B47D46" w:rsidP="00B47D46">
      <w:pPr>
        <w:rPr>
          <w:rFonts w:ascii="Arial" w:hAnsi="Arial" w:cs="Arial"/>
          <w:bCs/>
        </w:rPr>
      </w:pPr>
    </w:p>
    <w:p w14:paraId="1AC74450" w14:textId="69946C8E" w:rsidR="00B47D46" w:rsidRDefault="00B47D46" w:rsidP="00B47D46">
      <w:pPr>
        <w:rPr>
          <w:rFonts w:ascii="Arial" w:hAnsi="Arial" w:cs="Arial"/>
          <w:bCs/>
        </w:rPr>
      </w:pPr>
    </w:p>
    <w:p w14:paraId="7E1565F7" w14:textId="15F5A187" w:rsidR="00B47D46" w:rsidRDefault="00B47D46" w:rsidP="00B47D46">
      <w:pPr>
        <w:rPr>
          <w:rFonts w:ascii="Arial" w:hAnsi="Arial" w:cs="Arial"/>
          <w:bCs/>
        </w:rPr>
      </w:pPr>
    </w:p>
    <w:p w14:paraId="0B4287FF" w14:textId="1267EDD9" w:rsidR="00B47D46" w:rsidRDefault="00B47D46" w:rsidP="00B47D46">
      <w:pPr>
        <w:rPr>
          <w:rFonts w:ascii="Arial" w:hAnsi="Arial" w:cs="Arial"/>
          <w:bCs/>
        </w:rPr>
      </w:pPr>
    </w:p>
    <w:p w14:paraId="381C57C1" w14:textId="325F4A40" w:rsidR="00B47D46" w:rsidRDefault="00B47D46" w:rsidP="00B47D46">
      <w:pPr>
        <w:rPr>
          <w:rFonts w:ascii="Arial" w:hAnsi="Arial" w:cs="Arial"/>
          <w:bCs/>
        </w:rPr>
      </w:pPr>
    </w:p>
    <w:p w14:paraId="0CB04980" w14:textId="62007B94" w:rsidR="00B47D46" w:rsidRDefault="00B47D46" w:rsidP="00B47D46">
      <w:pPr>
        <w:rPr>
          <w:rFonts w:ascii="Arial" w:hAnsi="Arial" w:cs="Arial"/>
          <w:bCs/>
        </w:rPr>
      </w:pPr>
    </w:p>
    <w:p w14:paraId="4791D2ED" w14:textId="4055B918" w:rsidR="00B47D46" w:rsidRDefault="00B47D46" w:rsidP="00B47D46">
      <w:pPr>
        <w:rPr>
          <w:rFonts w:ascii="Arial" w:hAnsi="Arial" w:cs="Arial"/>
          <w:bCs/>
        </w:rPr>
      </w:pPr>
    </w:p>
    <w:p w14:paraId="33AAB63F" w14:textId="371E5146" w:rsidR="00B47D46" w:rsidRDefault="00B47D46" w:rsidP="00B47D46">
      <w:pPr>
        <w:rPr>
          <w:rFonts w:ascii="Arial" w:hAnsi="Arial" w:cs="Arial"/>
          <w:bCs/>
        </w:rPr>
      </w:pPr>
    </w:p>
    <w:p w14:paraId="2120C1B9" w14:textId="00B4A124" w:rsidR="00B47D46" w:rsidRDefault="00B47D46" w:rsidP="00B47D46">
      <w:pPr>
        <w:rPr>
          <w:rFonts w:ascii="Arial" w:hAnsi="Arial" w:cs="Arial"/>
          <w:bCs/>
        </w:rPr>
      </w:pPr>
    </w:p>
    <w:p w14:paraId="2C9687C5" w14:textId="25E3520F" w:rsidR="00B47D46" w:rsidRDefault="00B47D46" w:rsidP="00B47D46">
      <w:pPr>
        <w:rPr>
          <w:rFonts w:ascii="Arial" w:hAnsi="Arial" w:cs="Arial"/>
          <w:bCs/>
        </w:rPr>
      </w:pPr>
    </w:p>
    <w:p w14:paraId="1CCFBEFD" w14:textId="03B2BD91" w:rsidR="00B47D46" w:rsidRDefault="00B47D46" w:rsidP="00B47D46">
      <w:pPr>
        <w:rPr>
          <w:rFonts w:ascii="Arial" w:hAnsi="Arial" w:cs="Arial"/>
          <w:bCs/>
        </w:rPr>
      </w:pPr>
    </w:p>
    <w:p w14:paraId="7B1F23BC" w14:textId="74AAEF1C" w:rsidR="00837917" w:rsidRDefault="00837917" w:rsidP="00B47D46">
      <w:pPr>
        <w:rPr>
          <w:rFonts w:ascii="Arial" w:hAnsi="Arial" w:cs="Arial"/>
          <w:bCs/>
        </w:rPr>
      </w:pPr>
    </w:p>
    <w:p w14:paraId="5CA40346" w14:textId="1B1E893F" w:rsidR="00837917" w:rsidRDefault="00837917" w:rsidP="00B47D46">
      <w:pPr>
        <w:rPr>
          <w:rFonts w:ascii="Arial" w:hAnsi="Arial" w:cs="Arial"/>
          <w:bCs/>
        </w:rPr>
      </w:pPr>
    </w:p>
    <w:p w14:paraId="7D83F02D" w14:textId="49A1FAB0" w:rsidR="00837917" w:rsidRDefault="00837917" w:rsidP="00B47D46">
      <w:pPr>
        <w:rPr>
          <w:rFonts w:ascii="Arial" w:hAnsi="Arial" w:cs="Arial"/>
          <w:bCs/>
        </w:rPr>
      </w:pPr>
    </w:p>
    <w:p w14:paraId="661B1404" w14:textId="77777777" w:rsidR="00837917" w:rsidRDefault="00837917" w:rsidP="00B47D46">
      <w:pPr>
        <w:rPr>
          <w:rFonts w:ascii="Arial" w:hAnsi="Arial" w:cs="Arial"/>
          <w:bCs/>
        </w:rPr>
      </w:pPr>
    </w:p>
    <w:p w14:paraId="41CE3BF3" w14:textId="1FDEB1D8" w:rsidR="00B47D46" w:rsidRDefault="00B47D46" w:rsidP="00B47D46">
      <w:pPr>
        <w:rPr>
          <w:rFonts w:ascii="Arial" w:hAnsi="Arial" w:cs="Arial"/>
          <w:bCs/>
        </w:rPr>
      </w:pPr>
    </w:p>
    <w:p w14:paraId="1EA34DAB" w14:textId="77777777" w:rsidR="00B47D46" w:rsidRPr="00D63C39" w:rsidRDefault="00B47D46" w:rsidP="00B47D46">
      <w:pPr>
        <w:jc w:val="center"/>
        <w:rPr>
          <w:rFonts w:ascii="Arial" w:hAnsi="Arial" w:cs="Arial"/>
          <w:b/>
          <w:bCs/>
        </w:rPr>
      </w:pPr>
      <w:r w:rsidRPr="00D63C39">
        <w:rPr>
          <w:rFonts w:ascii="Arial" w:hAnsi="Arial" w:cs="Arial"/>
          <w:b/>
          <w:bCs/>
        </w:rPr>
        <w:t xml:space="preserve">ANEXO </w:t>
      </w:r>
      <w:r>
        <w:rPr>
          <w:rFonts w:ascii="Arial" w:hAnsi="Arial" w:cs="Arial"/>
          <w:b/>
          <w:bCs/>
        </w:rPr>
        <w:t>4 - TR</w:t>
      </w:r>
    </w:p>
    <w:p w14:paraId="79E75642" w14:textId="77777777" w:rsidR="00B47D46" w:rsidRPr="006D3199" w:rsidRDefault="00B47D46" w:rsidP="00B47D46">
      <w:pPr>
        <w:jc w:val="center"/>
        <w:rPr>
          <w:rFonts w:ascii="Arial" w:hAnsi="Arial" w:cs="Arial"/>
          <w:bCs/>
        </w:rPr>
      </w:pPr>
    </w:p>
    <w:p w14:paraId="3AE52A92" w14:textId="77777777" w:rsidR="00B47D46" w:rsidRPr="006C6D0C" w:rsidRDefault="00B47D46" w:rsidP="00B47D46">
      <w:pPr>
        <w:jc w:val="center"/>
        <w:rPr>
          <w:rFonts w:ascii="Arial" w:hAnsi="Arial" w:cs="Arial"/>
          <w:b/>
          <w:bCs/>
          <w:u w:val="single"/>
        </w:rPr>
      </w:pPr>
      <w:r w:rsidRPr="006C6D0C">
        <w:rPr>
          <w:rFonts w:ascii="Arial" w:hAnsi="Arial" w:cs="Arial"/>
          <w:b/>
          <w:bCs/>
          <w:u w:val="single"/>
        </w:rPr>
        <w:t xml:space="preserve">ESTUDO PRELIMINAR DA CONTRATAÇÃO, CONFORME ESTABELECIDO PELA INSTRUÇÃO NORMATIVA Nº 05/2017. </w:t>
      </w:r>
    </w:p>
    <w:p w14:paraId="049F01FA" w14:textId="77777777" w:rsidR="00B47D46" w:rsidRPr="006D3199" w:rsidRDefault="00B47D46" w:rsidP="00B47D46">
      <w:pPr>
        <w:rPr>
          <w:rFonts w:ascii="Arial" w:hAnsi="Arial" w:cs="Arial"/>
          <w:bCs/>
        </w:rPr>
      </w:pPr>
    </w:p>
    <w:p w14:paraId="631B8C9D" w14:textId="77777777" w:rsidR="00B47D46" w:rsidRPr="008F1C1D" w:rsidRDefault="00B47D46" w:rsidP="00B47D46">
      <w:pPr>
        <w:pStyle w:val="Corpodetexto"/>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19" w:after="119"/>
        <w:jc w:val="both"/>
        <w:rPr>
          <w:rFonts w:ascii="Arial" w:hAnsi="Arial" w:cs="Arial"/>
          <w:b/>
          <w:bCs/>
          <w:color w:val="272727"/>
          <w:sz w:val="20"/>
          <w:szCs w:val="20"/>
        </w:rPr>
      </w:pPr>
      <w:r w:rsidRPr="008F1C1D">
        <w:rPr>
          <w:rFonts w:ascii="Arial" w:hAnsi="Arial" w:cs="Arial"/>
          <w:b/>
          <w:bCs/>
          <w:color w:val="272727"/>
          <w:sz w:val="20"/>
          <w:szCs w:val="20"/>
        </w:rPr>
        <w:t xml:space="preserve">1 - Introdução </w:t>
      </w:r>
    </w:p>
    <w:p w14:paraId="32EE571A" w14:textId="77777777" w:rsidR="00B47D46" w:rsidRPr="008F1C1D" w:rsidRDefault="00B47D46" w:rsidP="00B47D46">
      <w:pPr>
        <w:tabs>
          <w:tab w:val="left" w:pos="709"/>
        </w:tabs>
        <w:spacing w:after="120" w:line="360" w:lineRule="auto"/>
        <w:jc w:val="both"/>
        <w:rPr>
          <w:rFonts w:ascii="Arial" w:hAnsi="Arial" w:cs="Arial"/>
          <w:bCs/>
          <w:sz w:val="20"/>
          <w:szCs w:val="20"/>
        </w:rPr>
      </w:pPr>
      <w:r w:rsidRPr="008F1C1D">
        <w:rPr>
          <w:rFonts w:ascii="Arial" w:hAnsi="Arial" w:cs="Arial"/>
          <w:bCs/>
          <w:sz w:val="20"/>
          <w:szCs w:val="20"/>
        </w:rPr>
        <w:tab/>
        <w:t xml:space="preserve"> A Equipe de Planejamento da Contratação da Fundação Oswaldo Cruz – FIOCRUZ, designada pela Portaria nº </w:t>
      </w:r>
      <w:r>
        <w:rPr>
          <w:rFonts w:ascii="Arial" w:hAnsi="Arial" w:cs="Arial"/>
          <w:bCs/>
          <w:sz w:val="20"/>
          <w:szCs w:val="20"/>
        </w:rPr>
        <w:t>052</w:t>
      </w:r>
      <w:r w:rsidRPr="008F1C1D">
        <w:rPr>
          <w:rFonts w:ascii="Arial" w:hAnsi="Arial" w:cs="Arial"/>
          <w:bCs/>
          <w:sz w:val="20"/>
          <w:szCs w:val="20"/>
        </w:rPr>
        <w:t>/</w:t>
      </w:r>
      <w:r>
        <w:rPr>
          <w:rFonts w:ascii="Arial" w:hAnsi="Arial" w:cs="Arial"/>
          <w:bCs/>
          <w:sz w:val="20"/>
          <w:szCs w:val="20"/>
        </w:rPr>
        <w:t>2018</w:t>
      </w:r>
      <w:r w:rsidRPr="008F1C1D">
        <w:rPr>
          <w:rFonts w:ascii="Arial" w:hAnsi="Arial" w:cs="Arial"/>
          <w:bCs/>
          <w:sz w:val="20"/>
          <w:szCs w:val="20"/>
        </w:rPr>
        <w:t xml:space="preserve">-COGIC, de </w:t>
      </w:r>
      <w:r>
        <w:rPr>
          <w:rFonts w:ascii="Arial" w:hAnsi="Arial" w:cs="Arial"/>
          <w:bCs/>
          <w:sz w:val="20"/>
          <w:szCs w:val="20"/>
        </w:rPr>
        <w:t>16</w:t>
      </w:r>
      <w:r w:rsidRPr="008F1C1D">
        <w:rPr>
          <w:rFonts w:ascii="Arial" w:hAnsi="Arial" w:cs="Arial"/>
          <w:bCs/>
          <w:sz w:val="20"/>
          <w:szCs w:val="20"/>
        </w:rPr>
        <w:t>/</w:t>
      </w:r>
      <w:r>
        <w:rPr>
          <w:rFonts w:ascii="Arial" w:hAnsi="Arial" w:cs="Arial"/>
          <w:bCs/>
          <w:sz w:val="20"/>
          <w:szCs w:val="20"/>
        </w:rPr>
        <w:t>03</w:t>
      </w:r>
      <w:r w:rsidRPr="008F1C1D">
        <w:rPr>
          <w:rFonts w:ascii="Arial" w:hAnsi="Arial" w:cs="Arial"/>
          <w:bCs/>
          <w:sz w:val="20"/>
          <w:szCs w:val="20"/>
        </w:rPr>
        <w:t>/</w:t>
      </w:r>
      <w:r>
        <w:rPr>
          <w:rFonts w:ascii="Arial" w:hAnsi="Arial" w:cs="Arial"/>
          <w:bCs/>
          <w:sz w:val="20"/>
          <w:szCs w:val="20"/>
        </w:rPr>
        <w:t>2018</w:t>
      </w:r>
      <w:r w:rsidRPr="008F1C1D">
        <w:rPr>
          <w:rFonts w:ascii="Arial" w:hAnsi="Arial" w:cs="Arial"/>
          <w:bCs/>
          <w:sz w:val="20"/>
          <w:szCs w:val="20"/>
        </w:rPr>
        <w:t xml:space="preserve">, elaborou os Estudos Preliminares para a contratação em tela, para análise da sua viabilidade e levantamento dos elementos essenciais que servirão para compor o Termo de Referência, de forma que melhor atenda às necessidades da Administração, em conformidade com o disposto no artigo 24 e no Anexo III da IN Seges/MPOG nº </w:t>
      </w:r>
      <w:r>
        <w:rPr>
          <w:rFonts w:ascii="Arial" w:hAnsi="Arial" w:cs="Arial"/>
          <w:bCs/>
          <w:sz w:val="20"/>
          <w:szCs w:val="20"/>
        </w:rPr>
        <w:t>0</w:t>
      </w:r>
      <w:r w:rsidRPr="008F1C1D">
        <w:rPr>
          <w:rFonts w:ascii="Arial" w:hAnsi="Arial" w:cs="Arial"/>
          <w:bCs/>
          <w:sz w:val="20"/>
          <w:szCs w:val="20"/>
        </w:rPr>
        <w:t>5/2017.</w:t>
      </w:r>
    </w:p>
    <w:p w14:paraId="7C9041C8" w14:textId="77777777" w:rsidR="00B47D46" w:rsidRPr="008F1C1D" w:rsidRDefault="00B47D46" w:rsidP="00B47D46">
      <w:pPr>
        <w:pStyle w:val="Corpodetexto"/>
        <w:pBdr>
          <w:top w:val="none" w:sz="0" w:space="1" w:color="000000"/>
          <w:left w:val="none" w:sz="0" w:space="0" w:color="000000"/>
          <w:bottom w:val="none" w:sz="0" w:space="0" w:color="000000"/>
          <w:right w:val="none" w:sz="0" w:space="0" w:color="000000"/>
        </w:pBdr>
        <w:spacing w:after="0"/>
        <w:jc w:val="both"/>
        <w:rPr>
          <w:rFonts w:ascii="Arial" w:hAnsi="Arial" w:cs="Arial"/>
          <w:b/>
          <w:bCs/>
          <w:sz w:val="20"/>
          <w:szCs w:val="20"/>
        </w:rPr>
      </w:pPr>
      <w:r w:rsidRPr="008F1C1D">
        <w:rPr>
          <w:rFonts w:ascii="Arial" w:hAnsi="Arial" w:cs="Arial"/>
          <w:b/>
          <w:bCs/>
          <w:sz w:val="20"/>
          <w:szCs w:val="20"/>
        </w:rPr>
        <w:t xml:space="preserve">2 - Diretrizes Gerais: </w:t>
      </w:r>
    </w:p>
    <w:p w14:paraId="45387E7B" w14:textId="77777777" w:rsidR="00B47D46" w:rsidRPr="008F1C1D" w:rsidRDefault="00B47D46" w:rsidP="00B47D46">
      <w:pPr>
        <w:pStyle w:val="Corpodetexto"/>
        <w:pBdr>
          <w:top w:val="none" w:sz="0" w:space="1" w:color="000000"/>
          <w:left w:val="none" w:sz="0" w:space="0" w:color="000000"/>
          <w:bottom w:val="none" w:sz="0" w:space="0" w:color="000000"/>
          <w:right w:val="none" w:sz="0" w:space="0" w:color="000000"/>
        </w:pBdr>
        <w:spacing w:after="0"/>
        <w:jc w:val="both"/>
        <w:rPr>
          <w:rFonts w:ascii="Arial" w:hAnsi="Arial" w:cs="Arial"/>
          <w:b/>
          <w:bCs/>
          <w:color w:val="272727"/>
          <w:sz w:val="20"/>
          <w:szCs w:val="20"/>
        </w:rPr>
      </w:pPr>
    </w:p>
    <w:p w14:paraId="23591305" w14:textId="77777777" w:rsidR="00B47D46" w:rsidRPr="008F1C1D" w:rsidRDefault="00B47D46" w:rsidP="00B47D46">
      <w:pPr>
        <w:rPr>
          <w:rFonts w:ascii="Arial" w:hAnsi="Arial" w:cs="Arial"/>
          <w:b/>
          <w:sz w:val="20"/>
          <w:szCs w:val="20"/>
        </w:rPr>
      </w:pPr>
      <w:r w:rsidRPr="008F1C1D">
        <w:rPr>
          <w:rFonts w:ascii="Arial" w:hAnsi="Arial" w:cs="Arial"/>
          <w:b/>
          <w:sz w:val="20"/>
          <w:szCs w:val="20"/>
        </w:rPr>
        <w:t>a) Normativos que disciplinam os serviços a serem contratados;</w:t>
      </w:r>
    </w:p>
    <w:p w14:paraId="2B3B7498" w14:textId="77777777" w:rsidR="00B47D46" w:rsidRPr="00100959" w:rsidRDefault="00B47D46" w:rsidP="00B47D46">
      <w:pPr>
        <w:widowControl w:val="0"/>
        <w:numPr>
          <w:ilvl w:val="0"/>
          <w:numId w:val="40"/>
        </w:numPr>
        <w:shd w:val="clear" w:color="auto" w:fill="FFFFFF"/>
        <w:suppressAutoHyphens/>
        <w:ind w:hanging="1139"/>
        <w:rPr>
          <w:rFonts w:ascii="Arial" w:hAnsi="Arial" w:cs="Arial"/>
          <w:bCs/>
          <w:sz w:val="20"/>
          <w:szCs w:val="20"/>
        </w:rPr>
      </w:pPr>
      <w:r w:rsidRPr="00100959">
        <w:rPr>
          <w:rFonts w:ascii="Arial" w:hAnsi="Arial" w:cs="Arial"/>
          <w:bCs/>
          <w:sz w:val="20"/>
          <w:szCs w:val="20"/>
        </w:rPr>
        <w:t>Lei nº 8.666, de 21 de junho de 1993. Presidência da República; </w:t>
      </w:r>
    </w:p>
    <w:p w14:paraId="22F4B387" w14:textId="77777777" w:rsidR="00B47D46" w:rsidRPr="00100959" w:rsidRDefault="00B47D46" w:rsidP="00B47D46">
      <w:pPr>
        <w:shd w:val="clear" w:color="auto" w:fill="FFFFFF"/>
        <w:ind w:left="1423"/>
        <w:rPr>
          <w:rFonts w:ascii="Arial" w:hAnsi="Arial" w:cs="Arial"/>
          <w:bCs/>
          <w:sz w:val="20"/>
          <w:szCs w:val="20"/>
        </w:rPr>
      </w:pPr>
    </w:p>
    <w:p w14:paraId="20980063" w14:textId="77777777" w:rsidR="00B47D46" w:rsidRPr="00100959" w:rsidRDefault="00B47D46" w:rsidP="00B47D46">
      <w:pPr>
        <w:widowControl w:val="0"/>
        <w:numPr>
          <w:ilvl w:val="0"/>
          <w:numId w:val="40"/>
        </w:numPr>
        <w:shd w:val="clear" w:color="auto" w:fill="FFFFFF"/>
        <w:suppressAutoHyphens/>
        <w:ind w:hanging="1139"/>
        <w:rPr>
          <w:rFonts w:ascii="Arial" w:hAnsi="Arial" w:cs="Arial"/>
          <w:bCs/>
          <w:sz w:val="20"/>
          <w:szCs w:val="20"/>
        </w:rPr>
      </w:pPr>
      <w:r w:rsidRPr="00100959">
        <w:rPr>
          <w:rFonts w:ascii="Arial" w:hAnsi="Arial" w:cs="Arial"/>
          <w:bCs/>
          <w:sz w:val="20"/>
          <w:szCs w:val="20"/>
        </w:rPr>
        <w:t>Decreto nº 9.507, de 21 de setembro de 2018. Presidência da República.</w:t>
      </w:r>
    </w:p>
    <w:p w14:paraId="02538E3D" w14:textId="77777777" w:rsidR="00B47D46" w:rsidRPr="00100959" w:rsidRDefault="00B47D46" w:rsidP="00B47D46">
      <w:pPr>
        <w:shd w:val="clear" w:color="auto" w:fill="FFFFFF"/>
        <w:ind w:left="1423"/>
        <w:rPr>
          <w:rFonts w:ascii="Arial" w:hAnsi="Arial" w:cs="Arial"/>
          <w:bCs/>
          <w:sz w:val="20"/>
          <w:szCs w:val="20"/>
        </w:rPr>
      </w:pPr>
    </w:p>
    <w:p w14:paraId="5A847D72" w14:textId="77777777" w:rsidR="00B47D46" w:rsidRPr="00100959" w:rsidRDefault="00B47D46" w:rsidP="00B47D46">
      <w:pPr>
        <w:widowControl w:val="0"/>
        <w:numPr>
          <w:ilvl w:val="0"/>
          <w:numId w:val="40"/>
        </w:numPr>
        <w:shd w:val="clear" w:color="auto" w:fill="FFFFFF"/>
        <w:suppressAutoHyphens/>
        <w:ind w:hanging="1139"/>
        <w:rPr>
          <w:rFonts w:ascii="Arial" w:hAnsi="Arial" w:cs="Arial"/>
          <w:bCs/>
          <w:sz w:val="20"/>
          <w:szCs w:val="20"/>
        </w:rPr>
      </w:pPr>
      <w:r w:rsidRPr="00100959">
        <w:rPr>
          <w:rFonts w:ascii="Arial" w:hAnsi="Arial" w:cs="Arial"/>
          <w:bCs/>
          <w:sz w:val="20"/>
          <w:szCs w:val="20"/>
        </w:rPr>
        <w:t xml:space="preserve">Instrução Normativa </w:t>
      </w:r>
      <w:r>
        <w:rPr>
          <w:rFonts w:ascii="Arial" w:hAnsi="Arial" w:cs="Arial"/>
          <w:bCs/>
          <w:sz w:val="20"/>
          <w:szCs w:val="20"/>
        </w:rPr>
        <w:t>nº</w:t>
      </w:r>
      <w:r w:rsidRPr="00100959">
        <w:rPr>
          <w:rFonts w:ascii="Arial" w:hAnsi="Arial" w:cs="Arial"/>
          <w:bCs/>
          <w:sz w:val="20"/>
          <w:szCs w:val="20"/>
        </w:rPr>
        <w:t xml:space="preserve"> 05, de 26 de setembro de 2017. MPOG;</w:t>
      </w:r>
    </w:p>
    <w:p w14:paraId="27CD5C9A" w14:textId="77777777" w:rsidR="00B47D46" w:rsidRPr="00100959" w:rsidRDefault="00B47D46" w:rsidP="00B47D46">
      <w:pPr>
        <w:pStyle w:val="PargrafodaLista"/>
        <w:shd w:val="clear" w:color="auto" w:fill="FFFFFF"/>
        <w:rPr>
          <w:rFonts w:ascii="Arial" w:hAnsi="Arial" w:cs="Arial"/>
          <w:bCs/>
          <w:sz w:val="20"/>
          <w:szCs w:val="20"/>
        </w:rPr>
      </w:pPr>
    </w:p>
    <w:p w14:paraId="0C6656CA" w14:textId="77777777" w:rsidR="00B47D46" w:rsidRPr="00100959" w:rsidRDefault="00B47D46" w:rsidP="00B47D46">
      <w:pPr>
        <w:widowControl w:val="0"/>
        <w:numPr>
          <w:ilvl w:val="0"/>
          <w:numId w:val="40"/>
        </w:numPr>
        <w:shd w:val="clear" w:color="auto" w:fill="FFFFFF"/>
        <w:suppressAutoHyphens/>
        <w:ind w:hanging="1139"/>
        <w:rPr>
          <w:rFonts w:ascii="Arial" w:hAnsi="Arial" w:cs="Arial"/>
          <w:bCs/>
          <w:sz w:val="20"/>
          <w:szCs w:val="20"/>
        </w:rPr>
      </w:pPr>
      <w:r w:rsidRPr="00100959">
        <w:rPr>
          <w:rFonts w:ascii="Arial" w:hAnsi="Arial" w:cs="Arial"/>
          <w:bCs/>
          <w:sz w:val="20"/>
          <w:szCs w:val="20"/>
        </w:rPr>
        <w:t xml:space="preserve">Instrução Normativa </w:t>
      </w:r>
      <w:r>
        <w:rPr>
          <w:rFonts w:ascii="Arial" w:hAnsi="Arial" w:cs="Arial"/>
          <w:bCs/>
          <w:sz w:val="20"/>
          <w:szCs w:val="20"/>
        </w:rPr>
        <w:t>nº</w:t>
      </w:r>
      <w:r w:rsidRPr="00100959">
        <w:rPr>
          <w:rFonts w:ascii="Arial" w:hAnsi="Arial" w:cs="Arial"/>
          <w:bCs/>
          <w:sz w:val="20"/>
          <w:szCs w:val="20"/>
        </w:rPr>
        <w:t xml:space="preserve"> 07, de 20 de setembro de 2018. MPOG;</w:t>
      </w:r>
    </w:p>
    <w:p w14:paraId="4D1C4ADD" w14:textId="77777777" w:rsidR="00B47D46" w:rsidRPr="00100959" w:rsidRDefault="00B47D46" w:rsidP="00B47D46">
      <w:pPr>
        <w:pStyle w:val="PargrafodaLista"/>
        <w:shd w:val="clear" w:color="auto" w:fill="FFFFFF"/>
        <w:rPr>
          <w:rFonts w:ascii="Arial" w:hAnsi="Arial" w:cs="Arial"/>
          <w:bCs/>
          <w:sz w:val="20"/>
          <w:szCs w:val="20"/>
        </w:rPr>
      </w:pPr>
    </w:p>
    <w:p w14:paraId="5170E510" w14:textId="77777777" w:rsidR="00B47D46" w:rsidRPr="008F1C1D" w:rsidRDefault="00B47D46" w:rsidP="00B47D46">
      <w:pPr>
        <w:widowControl w:val="0"/>
        <w:numPr>
          <w:ilvl w:val="0"/>
          <w:numId w:val="40"/>
        </w:numPr>
        <w:shd w:val="clear" w:color="auto" w:fill="FFFFFF"/>
        <w:suppressAutoHyphens/>
        <w:ind w:hanging="1139"/>
        <w:rPr>
          <w:rFonts w:ascii="Arial" w:hAnsi="Arial" w:cs="Arial"/>
          <w:bCs/>
          <w:sz w:val="20"/>
          <w:szCs w:val="20"/>
        </w:rPr>
      </w:pPr>
      <w:r w:rsidRPr="00100959">
        <w:rPr>
          <w:rFonts w:ascii="Arial" w:hAnsi="Arial" w:cs="Arial"/>
          <w:bCs/>
          <w:sz w:val="20"/>
          <w:szCs w:val="20"/>
        </w:rPr>
        <w:t>Lei Complementar n</w:t>
      </w:r>
      <w:r>
        <w:rPr>
          <w:rFonts w:ascii="Arial" w:hAnsi="Arial" w:cs="Arial"/>
          <w:bCs/>
          <w:sz w:val="20"/>
          <w:szCs w:val="20"/>
        </w:rPr>
        <w:t>º</w:t>
      </w:r>
      <w:r w:rsidRPr="00100959">
        <w:rPr>
          <w:rFonts w:ascii="Arial" w:hAnsi="Arial" w:cs="Arial"/>
          <w:bCs/>
          <w:sz w:val="20"/>
          <w:szCs w:val="20"/>
        </w:rPr>
        <w:t xml:space="preserve"> 123, de 14 de dezembro de 2006.</w:t>
      </w:r>
    </w:p>
    <w:p w14:paraId="73107C6A" w14:textId="77777777" w:rsidR="00B47D46" w:rsidRPr="00100959" w:rsidRDefault="00B47D46" w:rsidP="00B47D46">
      <w:pPr>
        <w:shd w:val="clear" w:color="auto" w:fill="FFFFFF"/>
        <w:ind w:left="1423"/>
        <w:rPr>
          <w:rFonts w:ascii="Arial" w:hAnsi="Arial" w:cs="Arial"/>
          <w:bCs/>
          <w:sz w:val="20"/>
          <w:szCs w:val="20"/>
        </w:rPr>
      </w:pPr>
    </w:p>
    <w:p w14:paraId="5A81D409" w14:textId="77777777" w:rsidR="00B47D46" w:rsidRPr="00100959" w:rsidRDefault="00B47D46" w:rsidP="00B47D46">
      <w:pPr>
        <w:widowControl w:val="0"/>
        <w:numPr>
          <w:ilvl w:val="0"/>
          <w:numId w:val="40"/>
        </w:numPr>
        <w:shd w:val="clear" w:color="auto" w:fill="FFFFFF"/>
        <w:suppressAutoHyphens/>
        <w:ind w:hanging="1139"/>
        <w:rPr>
          <w:rFonts w:ascii="Arial" w:hAnsi="Arial" w:cs="Arial"/>
          <w:bCs/>
          <w:sz w:val="20"/>
          <w:szCs w:val="20"/>
        </w:rPr>
      </w:pPr>
      <w:r w:rsidRPr="00100959">
        <w:rPr>
          <w:rFonts w:ascii="Arial" w:hAnsi="Arial" w:cs="Arial"/>
          <w:bCs/>
          <w:sz w:val="20"/>
          <w:szCs w:val="20"/>
        </w:rPr>
        <w:t>Lei nº 10.520, de 17 de julho de 2002. Presidência da República;</w:t>
      </w:r>
    </w:p>
    <w:p w14:paraId="41B03BE7" w14:textId="77777777" w:rsidR="00B47D46" w:rsidRPr="00100959" w:rsidRDefault="00B47D46" w:rsidP="00B47D46">
      <w:pPr>
        <w:ind w:left="1423"/>
        <w:rPr>
          <w:rFonts w:ascii="Arial" w:hAnsi="Arial" w:cs="Arial"/>
          <w:bCs/>
          <w:sz w:val="20"/>
          <w:szCs w:val="20"/>
        </w:rPr>
      </w:pPr>
    </w:p>
    <w:p w14:paraId="20F6F692" w14:textId="77777777" w:rsidR="00B47D46" w:rsidRPr="00100959" w:rsidRDefault="00B47D46" w:rsidP="00B47D46">
      <w:pPr>
        <w:widowControl w:val="0"/>
        <w:numPr>
          <w:ilvl w:val="0"/>
          <w:numId w:val="40"/>
        </w:numPr>
        <w:suppressAutoHyphens/>
        <w:ind w:hanging="1139"/>
        <w:rPr>
          <w:rFonts w:ascii="Arial" w:hAnsi="Arial" w:cs="Arial"/>
          <w:bCs/>
          <w:sz w:val="20"/>
          <w:szCs w:val="20"/>
        </w:rPr>
      </w:pPr>
      <w:r w:rsidRPr="00100959">
        <w:rPr>
          <w:rFonts w:ascii="Arial" w:hAnsi="Arial" w:cs="Arial"/>
          <w:bCs/>
          <w:sz w:val="20"/>
          <w:szCs w:val="20"/>
        </w:rPr>
        <w:t>Decreto nº 5.450, de 31 de maio de 2005. Presidência da República; </w:t>
      </w:r>
    </w:p>
    <w:p w14:paraId="3D5DF6DC" w14:textId="77777777" w:rsidR="00B47D46" w:rsidRPr="00100959" w:rsidRDefault="00B47D46" w:rsidP="00B47D46">
      <w:pPr>
        <w:ind w:left="1423"/>
        <w:rPr>
          <w:rFonts w:ascii="Arial" w:hAnsi="Arial" w:cs="Arial"/>
          <w:bCs/>
          <w:sz w:val="20"/>
          <w:szCs w:val="20"/>
        </w:rPr>
      </w:pPr>
    </w:p>
    <w:p w14:paraId="58D43C1F" w14:textId="77777777" w:rsidR="00B47D46" w:rsidRPr="00100959" w:rsidRDefault="00B47D46" w:rsidP="00B47D46">
      <w:pPr>
        <w:widowControl w:val="0"/>
        <w:numPr>
          <w:ilvl w:val="0"/>
          <w:numId w:val="40"/>
        </w:numPr>
        <w:suppressAutoHyphens/>
        <w:ind w:hanging="1139"/>
        <w:rPr>
          <w:rFonts w:ascii="Arial" w:hAnsi="Arial" w:cs="Arial"/>
          <w:bCs/>
          <w:sz w:val="20"/>
          <w:szCs w:val="20"/>
        </w:rPr>
      </w:pPr>
      <w:r w:rsidRPr="00100959">
        <w:rPr>
          <w:rFonts w:ascii="Arial" w:hAnsi="Arial" w:cs="Arial"/>
          <w:bCs/>
          <w:sz w:val="20"/>
          <w:szCs w:val="20"/>
        </w:rPr>
        <w:t>Portaria</w:t>
      </w:r>
      <w:r>
        <w:rPr>
          <w:rFonts w:ascii="Arial" w:hAnsi="Arial" w:cs="Arial"/>
          <w:bCs/>
          <w:sz w:val="20"/>
          <w:szCs w:val="20"/>
        </w:rPr>
        <w:t xml:space="preserve"> nº</w:t>
      </w:r>
      <w:r w:rsidRPr="00100959">
        <w:rPr>
          <w:rFonts w:ascii="Arial" w:hAnsi="Arial" w:cs="Arial"/>
          <w:bCs/>
          <w:sz w:val="20"/>
          <w:szCs w:val="20"/>
        </w:rPr>
        <w:t xml:space="preserve"> 2013, de 25 de setembro de 2017. MPOG;</w:t>
      </w:r>
    </w:p>
    <w:p w14:paraId="6113682C" w14:textId="77777777" w:rsidR="00B47D46" w:rsidRPr="00100959" w:rsidRDefault="00B47D46" w:rsidP="00B47D46">
      <w:pPr>
        <w:ind w:left="1423"/>
        <w:rPr>
          <w:rFonts w:ascii="Arial" w:hAnsi="Arial" w:cs="Arial"/>
          <w:bCs/>
          <w:sz w:val="20"/>
          <w:szCs w:val="20"/>
        </w:rPr>
      </w:pPr>
    </w:p>
    <w:p w14:paraId="409043F0" w14:textId="77777777" w:rsidR="00B47D46" w:rsidRPr="00100959" w:rsidRDefault="00B47D46" w:rsidP="00B47D46">
      <w:pPr>
        <w:widowControl w:val="0"/>
        <w:numPr>
          <w:ilvl w:val="0"/>
          <w:numId w:val="40"/>
        </w:numPr>
        <w:suppressAutoHyphens/>
        <w:ind w:hanging="1139"/>
        <w:rPr>
          <w:rFonts w:ascii="Arial" w:hAnsi="Arial" w:cs="Arial"/>
          <w:bCs/>
          <w:sz w:val="20"/>
          <w:szCs w:val="20"/>
        </w:rPr>
      </w:pPr>
      <w:r w:rsidRPr="00100959">
        <w:rPr>
          <w:rFonts w:ascii="Arial" w:hAnsi="Arial" w:cs="Arial"/>
          <w:bCs/>
          <w:sz w:val="20"/>
          <w:szCs w:val="20"/>
        </w:rPr>
        <w:t>ABNT - Associação Brasileira de Normas Técnicas; </w:t>
      </w:r>
    </w:p>
    <w:p w14:paraId="798B33DD" w14:textId="77777777" w:rsidR="00B47D46" w:rsidRPr="00100959" w:rsidRDefault="00B47D46" w:rsidP="00B47D46">
      <w:pPr>
        <w:pStyle w:val="PargrafodaLista"/>
        <w:rPr>
          <w:rFonts w:ascii="Arial" w:hAnsi="Arial" w:cs="Arial"/>
          <w:bCs/>
          <w:sz w:val="20"/>
          <w:szCs w:val="20"/>
        </w:rPr>
      </w:pPr>
    </w:p>
    <w:p w14:paraId="6C5191C7" w14:textId="77777777" w:rsidR="00B47D46" w:rsidRPr="00100959" w:rsidRDefault="00B47D46" w:rsidP="00B47D46">
      <w:pPr>
        <w:widowControl w:val="0"/>
        <w:numPr>
          <w:ilvl w:val="0"/>
          <w:numId w:val="40"/>
        </w:numPr>
        <w:suppressAutoHyphens/>
        <w:ind w:hanging="1139"/>
        <w:rPr>
          <w:rFonts w:ascii="Arial" w:hAnsi="Arial" w:cs="Arial"/>
          <w:bCs/>
          <w:sz w:val="20"/>
          <w:szCs w:val="20"/>
        </w:rPr>
      </w:pPr>
      <w:r w:rsidRPr="00100959">
        <w:rPr>
          <w:rFonts w:ascii="Arial" w:hAnsi="Arial" w:cs="Arial"/>
          <w:bCs/>
          <w:sz w:val="20"/>
          <w:szCs w:val="20"/>
        </w:rPr>
        <w:t>ANP</w:t>
      </w:r>
      <w:r>
        <w:rPr>
          <w:rFonts w:ascii="Arial" w:hAnsi="Arial" w:cs="Arial"/>
          <w:bCs/>
          <w:sz w:val="20"/>
          <w:szCs w:val="20"/>
        </w:rPr>
        <w:t xml:space="preserve"> </w:t>
      </w:r>
      <w:r w:rsidRPr="00100959">
        <w:rPr>
          <w:rFonts w:ascii="Arial" w:hAnsi="Arial" w:cs="Arial"/>
          <w:bCs/>
          <w:sz w:val="20"/>
          <w:szCs w:val="20"/>
        </w:rPr>
        <w:t>- Agência Nacional de Petróleo</w:t>
      </w:r>
    </w:p>
    <w:p w14:paraId="10528019" w14:textId="77777777" w:rsidR="00B47D46" w:rsidRPr="00100959" w:rsidRDefault="00B47D46" w:rsidP="00B47D46">
      <w:pPr>
        <w:pStyle w:val="PargrafodaLista"/>
        <w:rPr>
          <w:rFonts w:ascii="Arial" w:hAnsi="Arial" w:cs="Arial"/>
          <w:bCs/>
          <w:sz w:val="20"/>
          <w:szCs w:val="20"/>
        </w:rPr>
      </w:pPr>
    </w:p>
    <w:p w14:paraId="4808FBD9" w14:textId="77777777" w:rsidR="00B47D46" w:rsidRPr="00100959" w:rsidRDefault="00B47D46" w:rsidP="00B47D46">
      <w:pPr>
        <w:widowControl w:val="0"/>
        <w:numPr>
          <w:ilvl w:val="0"/>
          <w:numId w:val="40"/>
        </w:numPr>
        <w:suppressAutoHyphens/>
        <w:ind w:hanging="1139"/>
        <w:rPr>
          <w:rFonts w:ascii="Arial" w:hAnsi="Arial" w:cs="Arial"/>
          <w:bCs/>
          <w:sz w:val="20"/>
          <w:szCs w:val="20"/>
        </w:rPr>
      </w:pPr>
      <w:r w:rsidRPr="00100959">
        <w:rPr>
          <w:rFonts w:ascii="Arial" w:hAnsi="Arial" w:cs="Arial"/>
          <w:bCs/>
          <w:sz w:val="20"/>
          <w:szCs w:val="20"/>
        </w:rPr>
        <w:t xml:space="preserve">Portaria </w:t>
      </w:r>
      <w:r>
        <w:rPr>
          <w:rFonts w:ascii="Arial" w:hAnsi="Arial" w:cs="Arial"/>
          <w:bCs/>
          <w:sz w:val="20"/>
          <w:szCs w:val="20"/>
        </w:rPr>
        <w:t xml:space="preserve">nº </w:t>
      </w:r>
      <w:r w:rsidRPr="00100959">
        <w:rPr>
          <w:rFonts w:ascii="Arial" w:hAnsi="Arial" w:cs="Arial"/>
          <w:bCs/>
          <w:sz w:val="20"/>
          <w:szCs w:val="20"/>
        </w:rPr>
        <w:t>3.214 de 08/06/78 - Ministério do Trabalho; </w:t>
      </w:r>
    </w:p>
    <w:p w14:paraId="1BB29996" w14:textId="77777777" w:rsidR="00B47D46" w:rsidRPr="00100959" w:rsidRDefault="00B47D46" w:rsidP="00B47D46">
      <w:pPr>
        <w:pStyle w:val="PargrafodaLista"/>
        <w:rPr>
          <w:rFonts w:ascii="Arial" w:hAnsi="Arial" w:cs="Arial"/>
          <w:bCs/>
          <w:sz w:val="20"/>
          <w:szCs w:val="20"/>
        </w:rPr>
      </w:pPr>
    </w:p>
    <w:p w14:paraId="2DBADC98" w14:textId="77777777" w:rsidR="00B47D46" w:rsidRPr="00100959" w:rsidRDefault="00B47D46" w:rsidP="00B47D46">
      <w:pPr>
        <w:widowControl w:val="0"/>
        <w:numPr>
          <w:ilvl w:val="0"/>
          <w:numId w:val="40"/>
        </w:numPr>
        <w:tabs>
          <w:tab w:val="left" w:pos="851"/>
        </w:tabs>
        <w:suppressAutoHyphens/>
        <w:ind w:hanging="1139"/>
        <w:rPr>
          <w:rFonts w:ascii="Arial" w:hAnsi="Arial" w:cs="Arial"/>
          <w:bCs/>
          <w:sz w:val="20"/>
          <w:szCs w:val="20"/>
        </w:rPr>
      </w:pPr>
      <w:r w:rsidRPr="00100959">
        <w:rPr>
          <w:rFonts w:ascii="Arial" w:hAnsi="Arial" w:cs="Arial"/>
          <w:bCs/>
          <w:sz w:val="20"/>
          <w:szCs w:val="20"/>
        </w:rPr>
        <w:t xml:space="preserve">Lei </w:t>
      </w:r>
      <w:r>
        <w:rPr>
          <w:rFonts w:ascii="Arial" w:hAnsi="Arial" w:cs="Arial"/>
          <w:bCs/>
          <w:sz w:val="20"/>
          <w:szCs w:val="20"/>
        </w:rPr>
        <w:t xml:space="preserve">nº </w:t>
      </w:r>
      <w:r w:rsidRPr="00100959">
        <w:rPr>
          <w:rFonts w:ascii="Arial" w:hAnsi="Arial" w:cs="Arial"/>
          <w:bCs/>
          <w:sz w:val="20"/>
          <w:szCs w:val="20"/>
        </w:rPr>
        <w:t>9.660, de 16 de junho de 1998;</w:t>
      </w:r>
    </w:p>
    <w:p w14:paraId="74AD8989" w14:textId="77777777" w:rsidR="00B47D46" w:rsidRDefault="00B47D46" w:rsidP="00B47D46">
      <w:pPr>
        <w:autoSpaceDE w:val="0"/>
        <w:autoSpaceDN w:val="0"/>
        <w:adjustRightInd w:val="0"/>
        <w:jc w:val="both"/>
        <w:rPr>
          <w:rFonts w:ascii="Arial" w:eastAsia="Times New Roman" w:hAnsi="Arial" w:cs="Arial"/>
          <w:b/>
          <w:bCs/>
          <w:sz w:val="20"/>
          <w:szCs w:val="20"/>
        </w:rPr>
      </w:pPr>
    </w:p>
    <w:p w14:paraId="40823033" w14:textId="77777777" w:rsidR="00B47D46" w:rsidRPr="000D0B63" w:rsidRDefault="00B47D46" w:rsidP="00B47D46">
      <w:pPr>
        <w:autoSpaceDE w:val="0"/>
        <w:autoSpaceDN w:val="0"/>
        <w:adjustRightInd w:val="0"/>
        <w:spacing w:line="360" w:lineRule="auto"/>
        <w:jc w:val="both"/>
        <w:rPr>
          <w:rFonts w:ascii="Arial" w:hAnsi="Arial" w:cs="Arial"/>
          <w:b/>
          <w:sz w:val="20"/>
          <w:szCs w:val="20"/>
        </w:rPr>
      </w:pPr>
      <w:r w:rsidRPr="008F1C1D">
        <w:rPr>
          <w:rFonts w:ascii="Arial" w:eastAsia="Times New Roman" w:hAnsi="Arial" w:cs="Arial"/>
          <w:b/>
          <w:bCs/>
          <w:sz w:val="20"/>
          <w:szCs w:val="20"/>
        </w:rPr>
        <w:lastRenderedPageBreak/>
        <w:t xml:space="preserve">b)  </w:t>
      </w:r>
      <w:r w:rsidRPr="000D0B63">
        <w:rPr>
          <w:rFonts w:ascii="Arial" w:hAnsi="Arial" w:cs="Arial"/>
          <w:b/>
          <w:sz w:val="20"/>
          <w:szCs w:val="20"/>
        </w:rPr>
        <w:t>Em análise de contratações anteriores, ou a série histórica, visando identificar as</w:t>
      </w:r>
      <w:r>
        <w:rPr>
          <w:rFonts w:ascii="Arial" w:hAnsi="Arial" w:cs="Arial"/>
          <w:b/>
          <w:sz w:val="20"/>
          <w:szCs w:val="20"/>
        </w:rPr>
        <w:t xml:space="preserve"> </w:t>
      </w:r>
      <w:r w:rsidRPr="000D0B63">
        <w:rPr>
          <w:rFonts w:ascii="Arial" w:hAnsi="Arial" w:cs="Arial"/>
          <w:b/>
          <w:sz w:val="20"/>
          <w:szCs w:val="20"/>
        </w:rPr>
        <w:t>inconsistências ocorridas nas fases do Planejamento da Contratação, Seleção do Fornecedor e</w:t>
      </w:r>
      <w:r>
        <w:rPr>
          <w:rFonts w:ascii="Arial" w:hAnsi="Arial" w:cs="Arial"/>
          <w:b/>
          <w:sz w:val="20"/>
          <w:szCs w:val="20"/>
        </w:rPr>
        <w:t xml:space="preserve"> </w:t>
      </w:r>
      <w:r w:rsidRPr="000D0B63">
        <w:rPr>
          <w:rFonts w:ascii="Arial" w:hAnsi="Arial" w:cs="Arial"/>
          <w:b/>
          <w:sz w:val="20"/>
          <w:szCs w:val="20"/>
        </w:rPr>
        <w:t>Gestão do Contrato, com a finalidade de prevenir a ocorrência dessas nos ulteriores Termos</w:t>
      </w:r>
      <w:r>
        <w:rPr>
          <w:rFonts w:ascii="Arial" w:hAnsi="Arial" w:cs="Arial"/>
          <w:b/>
          <w:sz w:val="20"/>
          <w:szCs w:val="20"/>
        </w:rPr>
        <w:t xml:space="preserve"> </w:t>
      </w:r>
      <w:r w:rsidRPr="000D0B63">
        <w:rPr>
          <w:rFonts w:ascii="Arial" w:hAnsi="Arial" w:cs="Arial"/>
          <w:b/>
          <w:sz w:val="20"/>
          <w:szCs w:val="20"/>
        </w:rPr>
        <w:t>de Referência ou Projetos Básicos, tem-se:</w:t>
      </w:r>
    </w:p>
    <w:p w14:paraId="5D7FEFDD" w14:textId="77777777" w:rsidR="00B47D46" w:rsidRDefault="00B47D46" w:rsidP="00B47D46">
      <w:pPr>
        <w:pStyle w:val="Corpodetexto"/>
        <w:pBdr>
          <w:top w:val="none" w:sz="0" w:space="0" w:color="000000"/>
          <w:left w:val="none" w:sz="0" w:space="0" w:color="000000"/>
          <w:bottom w:val="none" w:sz="0" w:space="0" w:color="000000"/>
          <w:right w:val="none" w:sz="0" w:space="0" w:color="000000"/>
        </w:pBdr>
        <w:spacing w:before="240" w:after="0" w:line="360" w:lineRule="auto"/>
        <w:ind w:firstLine="709"/>
        <w:jc w:val="both"/>
        <w:rPr>
          <w:rFonts w:ascii="Arial" w:hAnsi="Arial" w:cs="Arial"/>
          <w:bCs/>
          <w:sz w:val="20"/>
          <w:szCs w:val="20"/>
        </w:rPr>
      </w:pPr>
      <w:r w:rsidRPr="008F1C1D">
        <w:rPr>
          <w:rFonts w:ascii="Arial" w:hAnsi="Arial" w:cs="Arial"/>
          <w:bCs/>
          <w:sz w:val="20"/>
          <w:szCs w:val="20"/>
        </w:rPr>
        <w:t xml:space="preserve">A análise da contratação atual fez com que a Equipe de Planejamento da Contratação formasse convicção de que há necessidade de aperfeiçoamento dos seguintes aspectos: </w:t>
      </w:r>
    </w:p>
    <w:p w14:paraId="1021DB3D" w14:textId="77777777" w:rsidR="00B47D46" w:rsidRDefault="00B47D46" w:rsidP="00B47D46">
      <w:pPr>
        <w:pStyle w:val="Corpodetexto"/>
        <w:pBdr>
          <w:top w:val="none" w:sz="0" w:space="0" w:color="000000"/>
          <w:left w:val="none" w:sz="0" w:space="0" w:color="000000"/>
          <w:bottom w:val="none" w:sz="0" w:space="0" w:color="000000"/>
          <w:right w:val="none" w:sz="0" w:space="0" w:color="000000"/>
        </w:pBdr>
        <w:spacing w:before="240" w:after="0" w:line="360" w:lineRule="auto"/>
        <w:ind w:firstLine="709"/>
        <w:jc w:val="both"/>
        <w:rPr>
          <w:rFonts w:ascii="Arial" w:hAnsi="Arial" w:cs="Arial"/>
          <w:bCs/>
          <w:sz w:val="20"/>
          <w:szCs w:val="20"/>
        </w:rPr>
      </w:pPr>
      <w:r>
        <w:rPr>
          <w:rFonts w:ascii="Arial" w:hAnsi="Arial" w:cs="Arial"/>
          <w:bCs/>
          <w:sz w:val="20"/>
          <w:szCs w:val="20"/>
        </w:rPr>
        <w:t>Obtenção de um modelo de prestação de serviço eficaz que possa trazer redução de custos para Administração Pública;</w:t>
      </w:r>
    </w:p>
    <w:p w14:paraId="7DE4607D" w14:textId="77777777" w:rsidR="00B47D46" w:rsidRPr="00DA2829" w:rsidRDefault="00B47D46" w:rsidP="00B47D46">
      <w:pPr>
        <w:pStyle w:val="Corpodetexto"/>
        <w:pBdr>
          <w:top w:val="none" w:sz="0" w:space="0" w:color="000000"/>
          <w:left w:val="none" w:sz="0" w:space="0" w:color="000000"/>
          <w:bottom w:val="none" w:sz="0" w:space="0" w:color="000000"/>
          <w:right w:val="none" w:sz="0" w:space="0" w:color="000000"/>
        </w:pBdr>
        <w:spacing w:after="0" w:line="360" w:lineRule="auto"/>
        <w:ind w:firstLine="709"/>
        <w:jc w:val="both"/>
        <w:rPr>
          <w:rFonts w:ascii="Arial" w:hAnsi="Arial" w:cs="Arial"/>
          <w:bCs/>
          <w:iCs/>
          <w:sz w:val="20"/>
          <w:szCs w:val="20"/>
        </w:rPr>
      </w:pPr>
      <w:r>
        <w:rPr>
          <w:rFonts w:ascii="Arial" w:hAnsi="Arial" w:cs="Arial"/>
          <w:bCs/>
          <w:iCs/>
          <w:sz w:val="20"/>
          <w:szCs w:val="20"/>
        </w:rPr>
        <w:t xml:space="preserve">Pactuar </w:t>
      </w:r>
      <w:r w:rsidRPr="00DA2829">
        <w:rPr>
          <w:rFonts w:ascii="Arial" w:hAnsi="Arial" w:cs="Arial"/>
          <w:bCs/>
          <w:iCs/>
          <w:sz w:val="20"/>
          <w:szCs w:val="20"/>
        </w:rPr>
        <w:t xml:space="preserve">metas de qualidade com </w:t>
      </w:r>
      <w:r>
        <w:rPr>
          <w:rFonts w:ascii="Arial" w:hAnsi="Arial" w:cs="Arial"/>
          <w:bCs/>
          <w:iCs/>
          <w:sz w:val="20"/>
          <w:szCs w:val="20"/>
        </w:rPr>
        <w:t>implementação do Instrumento de M</w:t>
      </w:r>
      <w:r w:rsidRPr="00DA2829">
        <w:rPr>
          <w:rFonts w:ascii="Arial" w:hAnsi="Arial" w:cs="Arial"/>
          <w:bCs/>
          <w:iCs/>
          <w:sz w:val="20"/>
          <w:szCs w:val="20"/>
        </w:rPr>
        <w:t xml:space="preserve">edição </w:t>
      </w:r>
      <w:r>
        <w:rPr>
          <w:rFonts w:ascii="Arial" w:hAnsi="Arial" w:cs="Arial"/>
          <w:bCs/>
          <w:iCs/>
          <w:sz w:val="20"/>
          <w:szCs w:val="20"/>
        </w:rPr>
        <w:t>de Resultado (</w:t>
      </w:r>
      <w:r w:rsidRPr="00DA2829">
        <w:rPr>
          <w:rFonts w:ascii="Arial" w:hAnsi="Arial" w:cs="Arial"/>
          <w:bCs/>
          <w:iCs/>
          <w:sz w:val="20"/>
          <w:szCs w:val="20"/>
        </w:rPr>
        <w:t>IMR</w:t>
      </w:r>
      <w:r>
        <w:rPr>
          <w:rFonts w:ascii="Arial" w:hAnsi="Arial" w:cs="Arial"/>
          <w:bCs/>
          <w:iCs/>
          <w:sz w:val="20"/>
          <w:szCs w:val="20"/>
        </w:rPr>
        <w:t>)</w:t>
      </w:r>
      <w:r w:rsidRPr="00DA2829">
        <w:rPr>
          <w:rFonts w:ascii="Arial" w:hAnsi="Arial" w:cs="Arial"/>
          <w:bCs/>
          <w:iCs/>
          <w:sz w:val="20"/>
          <w:szCs w:val="20"/>
        </w:rPr>
        <w:t>;</w:t>
      </w:r>
    </w:p>
    <w:p w14:paraId="3D56977E"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19" w:after="0" w:line="360" w:lineRule="auto"/>
        <w:jc w:val="both"/>
        <w:rPr>
          <w:rFonts w:ascii="Arial" w:hAnsi="Arial" w:cs="Arial"/>
          <w:bCs/>
          <w:iCs/>
          <w:sz w:val="20"/>
          <w:szCs w:val="20"/>
        </w:rPr>
      </w:pPr>
      <w:r w:rsidRPr="008F1C1D">
        <w:rPr>
          <w:rFonts w:ascii="Arial" w:hAnsi="Arial" w:cs="Arial"/>
          <w:bCs/>
          <w:iCs/>
          <w:sz w:val="20"/>
          <w:szCs w:val="20"/>
        </w:rPr>
        <w:t xml:space="preserve">            Evitar inconsistências nas fases do Planejamento da Contratação, Seleção do Fornecedor e Gestão do Contrato, de maneira que possamos contratar uma empresa que execute os serviços a contento, bem como realize todas as suas obrigações trabalhistas junto a seus empregados.</w:t>
      </w:r>
    </w:p>
    <w:p w14:paraId="3DFE8ED2"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19" w:after="0" w:line="360" w:lineRule="auto"/>
        <w:jc w:val="both"/>
        <w:rPr>
          <w:rFonts w:ascii="Arial" w:hAnsi="Arial" w:cs="Arial"/>
          <w:b/>
          <w:bCs/>
          <w:sz w:val="20"/>
          <w:szCs w:val="20"/>
        </w:rPr>
      </w:pPr>
      <w:r w:rsidRPr="008F1C1D">
        <w:rPr>
          <w:rFonts w:ascii="Arial" w:hAnsi="Arial" w:cs="Arial"/>
          <w:b/>
          <w:bCs/>
          <w:sz w:val="20"/>
          <w:szCs w:val="20"/>
        </w:rPr>
        <w:t xml:space="preserve">c) </w:t>
      </w:r>
      <w:r w:rsidRPr="001D4597">
        <w:rPr>
          <w:rFonts w:ascii="Arial" w:hAnsi="Arial" w:cs="Arial"/>
          <w:b/>
          <w:sz w:val="20"/>
          <w:szCs w:val="20"/>
        </w:rPr>
        <w:t>Avaliação da Necessidade de Classificação nos Termos da Lei n° 12.527, de 18 de novembro de 2011:</w:t>
      </w:r>
    </w:p>
    <w:p w14:paraId="69B9E428" w14:textId="77777777" w:rsidR="00B47D46" w:rsidRPr="008F1C1D" w:rsidRDefault="00B47D46" w:rsidP="00B47D46">
      <w:pPr>
        <w:pStyle w:val="Corpodetexto"/>
        <w:tabs>
          <w:tab w:val="left" w:pos="1078"/>
          <w:tab w:val="left" w:pos="2880"/>
          <w:tab w:val="left" w:pos="4320"/>
          <w:tab w:val="left" w:pos="5760"/>
          <w:tab w:val="left" w:pos="7200"/>
          <w:tab w:val="left" w:pos="8640"/>
          <w:tab w:val="left" w:pos="10080"/>
          <w:tab w:val="left" w:pos="11520"/>
          <w:tab w:val="left" w:pos="12960"/>
          <w:tab w:val="left" w:pos="14400"/>
          <w:tab w:val="left" w:pos="15840"/>
        </w:tabs>
        <w:spacing w:before="119" w:after="119" w:line="360" w:lineRule="auto"/>
        <w:jc w:val="both"/>
        <w:rPr>
          <w:rFonts w:ascii="Arial" w:hAnsi="Arial" w:cs="Arial"/>
          <w:bCs/>
          <w:sz w:val="20"/>
          <w:szCs w:val="20"/>
        </w:rPr>
      </w:pPr>
      <w:r w:rsidRPr="008F1C1D">
        <w:rPr>
          <w:rFonts w:ascii="Arial" w:hAnsi="Arial" w:cs="Arial"/>
          <w:bCs/>
          <w:sz w:val="20"/>
          <w:szCs w:val="20"/>
        </w:rPr>
        <w:t xml:space="preserve">             Não há necessidade de classificar estes Estudos Preliminares como sigilosos, nos termos da Lei nº 12. 527, de 2011 (Lei de Acesso à Informação).</w:t>
      </w:r>
    </w:p>
    <w:p w14:paraId="1B72B284"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jc w:val="both"/>
        <w:rPr>
          <w:rFonts w:ascii="Arial" w:hAnsi="Arial" w:cs="Arial"/>
          <w:b/>
          <w:bCs/>
          <w:color w:val="272727"/>
          <w:sz w:val="20"/>
          <w:szCs w:val="20"/>
        </w:rPr>
      </w:pPr>
      <w:r>
        <w:rPr>
          <w:rFonts w:ascii="Arial" w:hAnsi="Arial" w:cs="Arial"/>
          <w:b/>
          <w:bCs/>
          <w:color w:val="272727"/>
          <w:sz w:val="20"/>
          <w:szCs w:val="20"/>
        </w:rPr>
        <w:tab/>
      </w:r>
      <w:r>
        <w:rPr>
          <w:rFonts w:ascii="Arial" w:hAnsi="Arial" w:cs="Arial"/>
          <w:b/>
          <w:bCs/>
          <w:color w:val="272727"/>
          <w:sz w:val="20"/>
          <w:szCs w:val="20"/>
        </w:rPr>
        <w:tab/>
      </w:r>
    </w:p>
    <w:p w14:paraId="1A373F95"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line="360" w:lineRule="auto"/>
        <w:jc w:val="both"/>
        <w:rPr>
          <w:rFonts w:ascii="Arial" w:hAnsi="Arial" w:cs="Arial"/>
          <w:b/>
          <w:bCs/>
          <w:sz w:val="20"/>
          <w:szCs w:val="20"/>
        </w:rPr>
      </w:pPr>
      <w:r w:rsidRPr="008F1C1D">
        <w:rPr>
          <w:rFonts w:ascii="Arial" w:hAnsi="Arial" w:cs="Arial"/>
          <w:b/>
          <w:bCs/>
          <w:sz w:val="20"/>
          <w:szCs w:val="20"/>
        </w:rPr>
        <w:t>3. Diretrizes Específicas:</w:t>
      </w:r>
    </w:p>
    <w:p w14:paraId="548EF17F"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jc w:val="both"/>
        <w:rPr>
          <w:rFonts w:ascii="Arial" w:hAnsi="Arial" w:cs="Arial"/>
          <w:bCs/>
          <w:color w:val="272727"/>
          <w:sz w:val="20"/>
          <w:szCs w:val="20"/>
        </w:rPr>
      </w:pPr>
    </w:p>
    <w:p w14:paraId="0AD38216"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jc w:val="both"/>
        <w:rPr>
          <w:rFonts w:ascii="Arial" w:hAnsi="Arial" w:cs="Arial"/>
          <w:b/>
          <w:bCs/>
          <w:color w:val="272727"/>
          <w:sz w:val="20"/>
          <w:szCs w:val="20"/>
        </w:rPr>
      </w:pPr>
      <w:r w:rsidRPr="008F1C1D">
        <w:rPr>
          <w:rFonts w:ascii="Arial" w:hAnsi="Arial" w:cs="Arial"/>
          <w:b/>
          <w:bCs/>
          <w:color w:val="272727"/>
          <w:sz w:val="20"/>
          <w:szCs w:val="20"/>
        </w:rPr>
        <w:t xml:space="preserve">3.1. </w:t>
      </w:r>
      <w:r w:rsidRPr="001D4597">
        <w:rPr>
          <w:rFonts w:ascii="Arial" w:hAnsi="Arial" w:cs="Arial"/>
          <w:b/>
          <w:sz w:val="20"/>
          <w:szCs w:val="20"/>
        </w:rPr>
        <w:t>Identificação da necessidade da contratação.</w:t>
      </w:r>
      <w:r w:rsidRPr="008F1C1D">
        <w:rPr>
          <w:rFonts w:ascii="Arial" w:hAnsi="Arial" w:cs="Arial"/>
          <w:b/>
          <w:bCs/>
          <w:color w:val="272727"/>
          <w:sz w:val="20"/>
          <w:szCs w:val="20"/>
        </w:rPr>
        <w:t xml:space="preserve"> </w:t>
      </w:r>
    </w:p>
    <w:p w14:paraId="6F323D83"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jc w:val="both"/>
        <w:rPr>
          <w:rFonts w:ascii="Arial" w:hAnsi="Arial" w:cs="Arial"/>
          <w:b/>
          <w:bCs/>
          <w:color w:val="272727"/>
          <w:sz w:val="20"/>
          <w:szCs w:val="20"/>
        </w:rPr>
      </w:pPr>
    </w:p>
    <w:p w14:paraId="756EBB47" w14:textId="77777777" w:rsidR="00B47D46" w:rsidRPr="001D4597" w:rsidRDefault="00B47D46" w:rsidP="00B47D46">
      <w:pPr>
        <w:pStyle w:val="Corpodetexto"/>
        <w:widowControl w:val="0"/>
        <w:numPr>
          <w:ilvl w:val="0"/>
          <w:numId w:val="39"/>
        </w:numPr>
        <w:pBdr>
          <w:top w:val="none" w:sz="0" w:space="0" w:color="000000"/>
          <w:left w:val="none" w:sz="0" w:space="0" w:color="000000"/>
          <w:bottom w:val="none" w:sz="0" w:space="0" w:color="000000"/>
          <w:right w:val="none" w:sz="0" w:space="0" w:color="000000"/>
        </w:pBdr>
        <w:suppressAutoHyphens/>
        <w:spacing w:before="0" w:beforeAutospacing="0" w:after="0" w:afterAutospacing="0"/>
        <w:ind w:hanging="720"/>
        <w:jc w:val="both"/>
        <w:rPr>
          <w:rFonts w:ascii="Arial" w:hAnsi="Arial" w:cs="Arial"/>
          <w:b/>
          <w:sz w:val="20"/>
          <w:szCs w:val="20"/>
        </w:rPr>
      </w:pPr>
      <w:r w:rsidRPr="001D4597">
        <w:rPr>
          <w:rFonts w:ascii="Arial" w:hAnsi="Arial" w:cs="Arial"/>
          <w:b/>
          <w:sz w:val="20"/>
          <w:szCs w:val="20"/>
        </w:rPr>
        <w:t>Justificativa da contratação da unidade requisitante:</w:t>
      </w:r>
    </w:p>
    <w:p w14:paraId="34139A30"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ind w:left="720"/>
        <w:jc w:val="both"/>
        <w:rPr>
          <w:rFonts w:ascii="Arial" w:hAnsi="Arial" w:cs="Arial"/>
          <w:bCs/>
          <w:color w:val="272727"/>
          <w:sz w:val="20"/>
          <w:szCs w:val="20"/>
        </w:rPr>
      </w:pPr>
    </w:p>
    <w:p w14:paraId="6F0F05F7" w14:textId="77777777" w:rsidR="00B47D46" w:rsidRDefault="00B47D46" w:rsidP="00B47D46">
      <w:pPr>
        <w:autoSpaceDE w:val="0"/>
        <w:autoSpaceDN w:val="0"/>
        <w:adjustRightInd w:val="0"/>
        <w:spacing w:after="120" w:line="360" w:lineRule="auto"/>
        <w:ind w:firstLine="709"/>
        <w:jc w:val="both"/>
        <w:rPr>
          <w:rFonts w:ascii="Arial" w:eastAsia="Lucida Sans Unicode" w:hAnsi="Arial" w:cs="Arial"/>
          <w:bCs/>
          <w:sz w:val="20"/>
          <w:szCs w:val="20"/>
        </w:rPr>
      </w:pPr>
      <w:r w:rsidRPr="00A70DD5">
        <w:rPr>
          <w:rFonts w:ascii="Arial" w:eastAsia="Lucida Sans Unicode" w:hAnsi="Arial" w:cs="Arial"/>
          <w:bCs/>
          <w:sz w:val="20"/>
          <w:szCs w:val="20"/>
        </w:rPr>
        <w:t xml:space="preserve">A presente contratação tem por finalidade </w:t>
      </w:r>
      <w:r>
        <w:rPr>
          <w:rFonts w:ascii="Arial" w:eastAsia="Lucida Sans Unicode" w:hAnsi="Arial" w:cs="Arial"/>
          <w:bCs/>
          <w:sz w:val="20"/>
          <w:szCs w:val="20"/>
        </w:rPr>
        <w:t xml:space="preserve">a </w:t>
      </w:r>
      <w:r w:rsidRPr="0084729A">
        <w:rPr>
          <w:rFonts w:ascii="Arial" w:eastAsia="Lucida Sans Unicode" w:hAnsi="Arial" w:cs="Arial"/>
          <w:bCs/>
          <w:sz w:val="20"/>
          <w:szCs w:val="20"/>
        </w:rPr>
        <w:t xml:space="preserve">administração e gerenciamento de frota, para implementação e operação de um sistema de abastecimento de combustível (etanol, gasolina comum, diesel, diesel S10 e aditivo </w:t>
      </w:r>
      <w:proofErr w:type="spellStart"/>
      <w:r w:rsidRPr="0084729A">
        <w:rPr>
          <w:rFonts w:ascii="Arial" w:eastAsia="Lucida Sans Unicode" w:hAnsi="Arial" w:cs="Arial"/>
          <w:bCs/>
          <w:sz w:val="20"/>
          <w:szCs w:val="20"/>
        </w:rPr>
        <w:t>arla</w:t>
      </w:r>
      <w:proofErr w:type="spellEnd"/>
      <w:r w:rsidRPr="0084729A">
        <w:rPr>
          <w:rFonts w:ascii="Arial" w:eastAsia="Lucida Sans Unicode" w:hAnsi="Arial" w:cs="Arial"/>
          <w:bCs/>
          <w:sz w:val="20"/>
          <w:szCs w:val="20"/>
        </w:rPr>
        <w:t xml:space="preserve"> 32) dos veículos automotores da frota da </w:t>
      </w:r>
      <w:r w:rsidRPr="0084729A">
        <w:rPr>
          <w:rFonts w:ascii="Arial" w:eastAsia="Lucida Sans Unicode" w:hAnsi="Arial" w:cs="Arial"/>
          <w:bCs/>
          <w:sz w:val="20"/>
          <w:szCs w:val="20"/>
        </w:rPr>
        <w:lastRenderedPageBreak/>
        <w:t>Fundação Oswaldo Cruz / RJ, através de cartões eletrônicos, em rede de postos de abastecimento de combustível em todo o território nacional</w:t>
      </w:r>
      <w:r w:rsidRPr="006D3199">
        <w:rPr>
          <w:rFonts w:ascii="Arial" w:hAnsi="Arial" w:cs="Arial"/>
        </w:rPr>
        <w:t xml:space="preserve">, </w:t>
      </w:r>
      <w:r w:rsidRPr="00B651BD">
        <w:rPr>
          <w:rFonts w:ascii="Arial" w:eastAsia="Lucida Sans Unicode" w:hAnsi="Arial" w:cs="Arial"/>
          <w:bCs/>
          <w:sz w:val="20"/>
          <w:szCs w:val="20"/>
        </w:rPr>
        <w:t xml:space="preserve">conforme condições, quantidades e exigências estabelecidas </w:t>
      </w:r>
      <w:r>
        <w:rPr>
          <w:rFonts w:ascii="Arial" w:eastAsia="Lucida Sans Unicode" w:hAnsi="Arial" w:cs="Arial"/>
          <w:bCs/>
          <w:sz w:val="20"/>
          <w:szCs w:val="20"/>
        </w:rPr>
        <w:t xml:space="preserve">no termo de </w:t>
      </w:r>
      <w:proofErr w:type="spellStart"/>
      <w:r>
        <w:rPr>
          <w:rFonts w:ascii="Arial" w:eastAsia="Lucida Sans Unicode" w:hAnsi="Arial" w:cs="Arial"/>
          <w:bCs/>
          <w:sz w:val="20"/>
          <w:szCs w:val="20"/>
        </w:rPr>
        <w:t>refrerência</w:t>
      </w:r>
      <w:proofErr w:type="spellEnd"/>
      <w:r>
        <w:rPr>
          <w:rFonts w:ascii="Arial" w:eastAsia="Lucida Sans Unicode" w:hAnsi="Arial" w:cs="Arial"/>
          <w:bCs/>
          <w:sz w:val="20"/>
          <w:szCs w:val="20"/>
        </w:rPr>
        <w:t>. A estimativa anual prevista de consumo de combustíveis se baseou em fonte histórica do gerenciamento do exercício de 2018, apurando-se assim as quantidades estimadas necessárias, individuais, conforme quadro item 3.6 deste instrumento.</w:t>
      </w:r>
    </w:p>
    <w:p w14:paraId="2E64CF77" w14:textId="77777777" w:rsidR="00B47D46" w:rsidRPr="00A70DD5" w:rsidRDefault="00B47D46" w:rsidP="00B47D46">
      <w:pPr>
        <w:pStyle w:val="Default"/>
        <w:spacing w:line="360" w:lineRule="auto"/>
        <w:ind w:firstLine="709"/>
        <w:jc w:val="both"/>
        <w:rPr>
          <w:rFonts w:ascii="Arial" w:eastAsia="Lucida Sans Unicode" w:hAnsi="Arial" w:cs="Arial"/>
          <w:bCs/>
          <w:color w:val="auto"/>
          <w:sz w:val="20"/>
          <w:szCs w:val="20"/>
        </w:rPr>
      </w:pPr>
      <w:r w:rsidRPr="00CC210B">
        <w:rPr>
          <w:rFonts w:ascii="Arial" w:eastAsia="Lucida Sans Unicode" w:hAnsi="Arial" w:cs="Arial"/>
          <w:bCs/>
          <w:color w:val="auto"/>
          <w:sz w:val="20"/>
          <w:szCs w:val="20"/>
        </w:rPr>
        <w:t xml:space="preserve">O serviço de </w:t>
      </w:r>
      <w:r w:rsidRPr="0084729A">
        <w:rPr>
          <w:rFonts w:ascii="Arial" w:eastAsia="Lucida Sans Unicode" w:hAnsi="Arial" w:cs="Arial"/>
          <w:bCs/>
          <w:sz w:val="20"/>
          <w:szCs w:val="20"/>
        </w:rPr>
        <w:t xml:space="preserve">administração e gerenciamento de frota, para implementação e operação de um sistema de abastecimento de combustível (etanol, gasolina comum, diesel, diesel S10 e aditivo </w:t>
      </w:r>
      <w:proofErr w:type="spellStart"/>
      <w:r w:rsidRPr="0084729A">
        <w:rPr>
          <w:rFonts w:ascii="Arial" w:eastAsia="Lucida Sans Unicode" w:hAnsi="Arial" w:cs="Arial"/>
          <w:bCs/>
          <w:sz w:val="20"/>
          <w:szCs w:val="20"/>
        </w:rPr>
        <w:t>arla</w:t>
      </w:r>
      <w:proofErr w:type="spellEnd"/>
      <w:r w:rsidRPr="0084729A">
        <w:rPr>
          <w:rFonts w:ascii="Arial" w:eastAsia="Lucida Sans Unicode" w:hAnsi="Arial" w:cs="Arial"/>
          <w:bCs/>
          <w:sz w:val="20"/>
          <w:szCs w:val="20"/>
        </w:rPr>
        <w:t xml:space="preserve"> 32) dos veículos automotores da frota da Fundação Oswaldo Cruz / RJ, através de cartões eletrônicos, em rede de postos de abastecimento de combustível em todo o território nacional</w:t>
      </w:r>
      <w:r>
        <w:rPr>
          <w:rFonts w:ascii="Arial" w:eastAsia="Lucida Sans Unicode" w:hAnsi="Arial" w:cs="Arial"/>
          <w:bCs/>
          <w:color w:val="auto"/>
          <w:sz w:val="20"/>
          <w:szCs w:val="20"/>
        </w:rPr>
        <w:t xml:space="preserve"> é fundamental para o controle de abastecimento da frota e </w:t>
      </w:r>
      <w:r w:rsidRPr="00CC210B">
        <w:rPr>
          <w:rFonts w:ascii="Arial" w:eastAsia="Lucida Sans Unicode" w:hAnsi="Arial" w:cs="Arial"/>
          <w:bCs/>
          <w:color w:val="auto"/>
          <w:sz w:val="20"/>
          <w:szCs w:val="20"/>
        </w:rPr>
        <w:t>contribui</w:t>
      </w:r>
      <w:r>
        <w:rPr>
          <w:rFonts w:ascii="Arial" w:eastAsia="Lucida Sans Unicode" w:hAnsi="Arial" w:cs="Arial"/>
          <w:bCs/>
          <w:color w:val="auto"/>
          <w:sz w:val="20"/>
          <w:szCs w:val="20"/>
        </w:rPr>
        <w:t>r com o</w:t>
      </w:r>
      <w:r w:rsidRPr="00CC210B">
        <w:rPr>
          <w:rFonts w:ascii="Arial" w:eastAsia="Lucida Sans Unicode" w:hAnsi="Arial" w:cs="Arial"/>
          <w:bCs/>
          <w:color w:val="auto"/>
          <w:sz w:val="20"/>
          <w:szCs w:val="20"/>
        </w:rPr>
        <w:t xml:space="preserve"> desempenho das atividades d</w:t>
      </w:r>
      <w:r>
        <w:rPr>
          <w:rFonts w:ascii="Arial" w:eastAsia="Lucida Sans Unicode" w:hAnsi="Arial" w:cs="Arial"/>
          <w:bCs/>
          <w:color w:val="auto"/>
          <w:sz w:val="20"/>
          <w:szCs w:val="20"/>
        </w:rPr>
        <w:t>a Fiocruz</w:t>
      </w:r>
      <w:r w:rsidRPr="00CC210B">
        <w:rPr>
          <w:rFonts w:ascii="Arial" w:eastAsia="Lucida Sans Unicode" w:hAnsi="Arial" w:cs="Arial"/>
          <w:bCs/>
          <w:color w:val="auto"/>
          <w:sz w:val="20"/>
          <w:szCs w:val="20"/>
        </w:rPr>
        <w:t xml:space="preserve"> e </w:t>
      </w:r>
      <w:r>
        <w:rPr>
          <w:rFonts w:ascii="Arial" w:eastAsia="Lucida Sans Unicode" w:hAnsi="Arial" w:cs="Arial"/>
          <w:bCs/>
          <w:color w:val="auto"/>
          <w:sz w:val="20"/>
          <w:szCs w:val="20"/>
        </w:rPr>
        <w:t>o</w:t>
      </w:r>
      <w:r w:rsidRPr="00CC210B">
        <w:rPr>
          <w:rFonts w:ascii="Arial" w:eastAsia="Lucida Sans Unicode" w:hAnsi="Arial" w:cs="Arial"/>
          <w:bCs/>
          <w:color w:val="auto"/>
          <w:sz w:val="20"/>
          <w:szCs w:val="20"/>
        </w:rPr>
        <w:t xml:space="preserve"> alcance dos resultados</w:t>
      </w:r>
      <w:r>
        <w:rPr>
          <w:rFonts w:ascii="Arial" w:eastAsia="Lucida Sans Unicode" w:hAnsi="Arial" w:cs="Arial"/>
          <w:bCs/>
          <w:color w:val="auto"/>
          <w:sz w:val="20"/>
          <w:szCs w:val="20"/>
        </w:rPr>
        <w:t xml:space="preserve"> da Instituição, </w:t>
      </w:r>
      <w:r w:rsidRPr="00CC210B">
        <w:rPr>
          <w:rFonts w:ascii="Arial" w:eastAsia="Lucida Sans Unicode" w:hAnsi="Arial" w:cs="Arial"/>
          <w:bCs/>
          <w:color w:val="auto"/>
          <w:sz w:val="20"/>
          <w:szCs w:val="20"/>
        </w:rPr>
        <w:t xml:space="preserve">ao se considerar as necessidades de deslocamento e logística para atendimento às atividades finalísticas </w:t>
      </w:r>
      <w:r>
        <w:rPr>
          <w:rFonts w:ascii="Arial" w:eastAsia="Lucida Sans Unicode" w:hAnsi="Arial" w:cs="Arial"/>
          <w:bCs/>
          <w:color w:val="auto"/>
          <w:sz w:val="20"/>
          <w:szCs w:val="20"/>
        </w:rPr>
        <w:t>de transporte de materiais e equipamentos, pacientes, medicamentos e vacinas, amostras de elementos para análise de controle de qualidade e imunológico</w:t>
      </w:r>
      <w:r w:rsidRPr="00CC210B">
        <w:rPr>
          <w:rFonts w:ascii="Arial" w:eastAsia="Lucida Sans Unicode" w:hAnsi="Arial" w:cs="Arial"/>
          <w:bCs/>
          <w:color w:val="auto"/>
          <w:sz w:val="20"/>
          <w:szCs w:val="20"/>
        </w:rPr>
        <w:t xml:space="preserve">, bem como </w:t>
      </w:r>
      <w:r>
        <w:rPr>
          <w:rFonts w:ascii="Arial" w:eastAsia="Lucida Sans Unicode" w:hAnsi="Arial" w:cs="Arial"/>
          <w:bCs/>
          <w:color w:val="auto"/>
          <w:sz w:val="20"/>
          <w:szCs w:val="20"/>
        </w:rPr>
        <w:t xml:space="preserve">transporte de pesquisadores para serviço de campo, e ainda de </w:t>
      </w:r>
      <w:r w:rsidRPr="00CC210B">
        <w:rPr>
          <w:rFonts w:ascii="Arial" w:eastAsia="Lucida Sans Unicode" w:hAnsi="Arial" w:cs="Arial"/>
          <w:bCs/>
          <w:color w:val="auto"/>
          <w:sz w:val="20"/>
          <w:szCs w:val="20"/>
        </w:rPr>
        <w:t xml:space="preserve">autoridades nas ações afetas às suas responsabilidades. </w:t>
      </w:r>
    </w:p>
    <w:p w14:paraId="6C77D016" w14:textId="77777777" w:rsidR="00B47D46" w:rsidRDefault="00B47D46" w:rsidP="00B47D46">
      <w:pPr>
        <w:shd w:val="clear" w:color="auto" w:fill="FFFFFF"/>
        <w:tabs>
          <w:tab w:val="left" w:pos="709"/>
        </w:tabs>
        <w:spacing w:after="120" w:line="360" w:lineRule="auto"/>
        <w:jc w:val="both"/>
        <w:rPr>
          <w:rFonts w:ascii="Arial" w:eastAsia="Times New Roman" w:hAnsi="Arial" w:cs="Arial"/>
          <w:bCs/>
          <w:color w:val="272727"/>
          <w:sz w:val="20"/>
          <w:szCs w:val="20"/>
        </w:rPr>
      </w:pPr>
    </w:p>
    <w:p w14:paraId="4B76BD40"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line="360" w:lineRule="auto"/>
        <w:jc w:val="both"/>
        <w:rPr>
          <w:rFonts w:ascii="Arial" w:hAnsi="Arial" w:cs="Arial"/>
          <w:b/>
          <w:bCs/>
          <w:sz w:val="20"/>
          <w:szCs w:val="20"/>
        </w:rPr>
      </w:pPr>
      <w:r w:rsidRPr="008F1C1D">
        <w:rPr>
          <w:rFonts w:ascii="Arial" w:hAnsi="Arial" w:cs="Arial"/>
          <w:b/>
          <w:bCs/>
          <w:sz w:val="20"/>
          <w:szCs w:val="20"/>
        </w:rPr>
        <w:t xml:space="preserve">3.2. </w:t>
      </w:r>
      <w:r w:rsidRPr="001D4597">
        <w:rPr>
          <w:rFonts w:ascii="Arial" w:hAnsi="Arial" w:cs="Arial"/>
          <w:b/>
          <w:sz w:val="20"/>
          <w:szCs w:val="20"/>
        </w:rPr>
        <w:t>Instrumentos de planejamento do órgão</w:t>
      </w:r>
    </w:p>
    <w:p w14:paraId="25471166"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jc w:val="both"/>
        <w:rPr>
          <w:rFonts w:ascii="Arial" w:hAnsi="Arial" w:cs="Arial"/>
          <w:b/>
          <w:bCs/>
          <w:color w:val="272727"/>
          <w:sz w:val="20"/>
          <w:szCs w:val="20"/>
        </w:rPr>
      </w:pPr>
    </w:p>
    <w:p w14:paraId="32734508"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line="276" w:lineRule="auto"/>
        <w:jc w:val="both"/>
        <w:rPr>
          <w:rFonts w:ascii="Arial" w:hAnsi="Arial" w:cs="Arial"/>
          <w:b/>
          <w:sz w:val="20"/>
          <w:szCs w:val="20"/>
        </w:rPr>
      </w:pPr>
      <w:r w:rsidRPr="008F1C1D">
        <w:rPr>
          <w:rFonts w:ascii="Arial" w:hAnsi="Arial" w:cs="Arial"/>
          <w:b/>
          <w:sz w:val="20"/>
          <w:szCs w:val="20"/>
        </w:rPr>
        <w:t xml:space="preserve">a) </w:t>
      </w:r>
      <w:r w:rsidRPr="001D4597">
        <w:rPr>
          <w:rFonts w:ascii="Arial" w:hAnsi="Arial" w:cs="Arial"/>
          <w:b/>
          <w:sz w:val="20"/>
          <w:szCs w:val="20"/>
        </w:rPr>
        <w:t>Existência de alinhamento a planos instituídos pelo órgão:</w:t>
      </w:r>
    </w:p>
    <w:p w14:paraId="0B2C089E"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line="360" w:lineRule="auto"/>
        <w:ind w:firstLine="644"/>
        <w:jc w:val="both"/>
        <w:rPr>
          <w:rFonts w:ascii="Arial" w:hAnsi="Arial" w:cs="Arial"/>
          <w:bCs/>
          <w:sz w:val="20"/>
          <w:szCs w:val="20"/>
        </w:rPr>
      </w:pPr>
    </w:p>
    <w:p w14:paraId="33535E88" w14:textId="77777777" w:rsidR="00B47D46" w:rsidRPr="00DB5526" w:rsidRDefault="00B47D46" w:rsidP="00B47D46">
      <w:pPr>
        <w:pStyle w:val="Corpodetexto"/>
        <w:pBdr>
          <w:top w:val="none" w:sz="0" w:space="0" w:color="000000"/>
          <w:left w:val="none" w:sz="0" w:space="0" w:color="000000"/>
          <w:bottom w:val="none" w:sz="0" w:space="0" w:color="000000"/>
          <w:right w:val="none" w:sz="0" w:space="0" w:color="000000"/>
        </w:pBdr>
        <w:spacing w:after="0" w:line="360" w:lineRule="auto"/>
        <w:ind w:firstLine="644"/>
        <w:jc w:val="both"/>
        <w:rPr>
          <w:rFonts w:ascii="Arial" w:hAnsi="Arial" w:cs="Arial"/>
          <w:bCs/>
          <w:sz w:val="20"/>
          <w:szCs w:val="20"/>
        </w:rPr>
      </w:pPr>
      <w:r w:rsidRPr="008F1C1D">
        <w:rPr>
          <w:rFonts w:ascii="Arial" w:hAnsi="Arial" w:cs="Arial"/>
          <w:bCs/>
          <w:sz w:val="20"/>
          <w:szCs w:val="20"/>
        </w:rPr>
        <w:t xml:space="preserve">   </w:t>
      </w:r>
      <w:r w:rsidRPr="00DB5526">
        <w:rPr>
          <w:rFonts w:ascii="Arial" w:hAnsi="Arial" w:cs="Arial"/>
          <w:bCs/>
          <w:sz w:val="20"/>
          <w:szCs w:val="20"/>
        </w:rPr>
        <w:t xml:space="preserve">A pretensa contratação está alinhada aos planos instituídos pelo Fiocruz e consta no Planejamento Orçamentário Anual da Instituição. O gerenciamento </w:t>
      </w:r>
      <w:r>
        <w:rPr>
          <w:rFonts w:ascii="Arial" w:hAnsi="Arial" w:cs="Arial"/>
          <w:bCs/>
          <w:sz w:val="20"/>
          <w:szCs w:val="20"/>
        </w:rPr>
        <w:t xml:space="preserve">com o fornecimento </w:t>
      </w:r>
      <w:r w:rsidRPr="00DB5526">
        <w:rPr>
          <w:rFonts w:ascii="Arial" w:hAnsi="Arial" w:cs="Arial"/>
          <w:bCs/>
          <w:sz w:val="20"/>
          <w:szCs w:val="20"/>
        </w:rPr>
        <w:t>de combustível é uma contratação realizada regulamente pela Fiocruz e, portanto, prevista no planejamento do órgão.</w:t>
      </w:r>
    </w:p>
    <w:p w14:paraId="205E45AD" w14:textId="77777777" w:rsidR="00B47D46" w:rsidRDefault="00B47D46" w:rsidP="00B47D46">
      <w:pPr>
        <w:pStyle w:val="Corpodetexto"/>
        <w:pBdr>
          <w:top w:val="none" w:sz="0" w:space="0" w:color="000000"/>
          <w:left w:val="none" w:sz="0" w:space="0" w:color="000000"/>
          <w:bottom w:val="none" w:sz="0" w:space="0" w:color="000000"/>
          <w:right w:val="none" w:sz="0" w:space="0" w:color="000000"/>
        </w:pBdr>
        <w:spacing w:after="0" w:line="276" w:lineRule="auto"/>
        <w:jc w:val="both"/>
        <w:rPr>
          <w:rFonts w:ascii="Arial" w:hAnsi="Arial" w:cs="Arial"/>
          <w:b/>
          <w:sz w:val="20"/>
          <w:szCs w:val="20"/>
        </w:rPr>
      </w:pPr>
    </w:p>
    <w:p w14:paraId="5BA3AF26"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line="276" w:lineRule="auto"/>
        <w:jc w:val="both"/>
        <w:rPr>
          <w:rFonts w:ascii="Arial" w:hAnsi="Arial" w:cs="Arial"/>
          <w:b/>
          <w:sz w:val="20"/>
          <w:szCs w:val="20"/>
        </w:rPr>
      </w:pPr>
      <w:r w:rsidRPr="008F1C1D">
        <w:rPr>
          <w:rFonts w:ascii="Arial" w:hAnsi="Arial" w:cs="Arial"/>
          <w:b/>
          <w:sz w:val="20"/>
          <w:szCs w:val="20"/>
        </w:rPr>
        <w:t xml:space="preserve">b) </w:t>
      </w:r>
      <w:r w:rsidRPr="001D4597">
        <w:rPr>
          <w:rFonts w:ascii="Arial" w:hAnsi="Arial" w:cs="Arial"/>
          <w:b/>
          <w:sz w:val="20"/>
          <w:szCs w:val="20"/>
        </w:rPr>
        <w:t>Política pública instituída pela contratação:</w:t>
      </w:r>
    </w:p>
    <w:p w14:paraId="31833293" w14:textId="77777777" w:rsidR="00B47D46" w:rsidRPr="008F1C1D" w:rsidRDefault="00B47D46" w:rsidP="00B47D46">
      <w:pPr>
        <w:pStyle w:val="Corpodetexto"/>
        <w:tabs>
          <w:tab w:val="left" w:pos="1078"/>
          <w:tab w:val="left" w:pos="2880"/>
          <w:tab w:val="left" w:pos="4320"/>
          <w:tab w:val="left" w:pos="5760"/>
          <w:tab w:val="left" w:pos="7200"/>
          <w:tab w:val="left" w:pos="8640"/>
          <w:tab w:val="left" w:pos="10080"/>
          <w:tab w:val="left" w:pos="11520"/>
          <w:tab w:val="left" w:pos="12960"/>
          <w:tab w:val="left" w:pos="14400"/>
          <w:tab w:val="left" w:pos="15840"/>
        </w:tabs>
        <w:spacing w:before="119" w:after="119" w:line="360" w:lineRule="auto"/>
        <w:jc w:val="both"/>
        <w:rPr>
          <w:rFonts w:ascii="Arial" w:hAnsi="Arial" w:cs="Arial"/>
          <w:bCs/>
          <w:sz w:val="20"/>
          <w:szCs w:val="20"/>
        </w:rPr>
      </w:pPr>
      <w:r w:rsidRPr="008F1C1D">
        <w:rPr>
          <w:rFonts w:ascii="Arial" w:hAnsi="Arial" w:cs="Arial"/>
          <w:bCs/>
          <w:sz w:val="20"/>
          <w:szCs w:val="20"/>
        </w:rPr>
        <w:t xml:space="preserve">               A pretensa contratação está alinhada aos planos instituídos pela Fiocruz e consta no Planejamento Orçamentário Anual, bem como está vinculada à política pública de contratações sustentáveis. </w:t>
      </w:r>
    </w:p>
    <w:p w14:paraId="11380F37" w14:textId="77777777" w:rsidR="00B47D46" w:rsidRDefault="00B47D46" w:rsidP="00B47D46">
      <w:pPr>
        <w:pStyle w:val="Corpodetexto"/>
        <w:pBdr>
          <w:top w:val="none" w:sz="0" w:space="0" w:color="000000"/>
          <w:left w:val="none" w:sz="0" w:space="0" w:color="000000"/>
          <w:bottom w:val="none" w:sz="0" w:space="0" w:color="000000"/>
          <w:right w:val="none" w:sz="0" w:space="0" w:color="000000"/>
        </w:pBdr>
        <w:spacing w:after="0" w:line="276" w:lineRule="auto"/>
        <w:jc w:val="both"/>
        <w:rPr>
          <w:rFonts w:ascii="Arial" w:hAnsi="Arial" w:cs="Arial"/>
          <w:b/>
          <w:sz w:val="20"/>
          <w:szCs w:val="20"/>
        </w:rPr>
      </w:pPr>
    </w:p>
    <w:p w14:paraId="2EAC7458"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line="276" w:lineRule="auto"/>
        <w:jc w:val="both"/>
        <w:rPr>
          <w:rFonts w:ascii="Arial" w:hAnsi="Arial" w:cs="Arial"/>
          <w:b/>
          <w:sz w:val="20"/>
          <w:szCs w:val="20"/>
        </w:rPr>
      </w:pPr>
      <w:r w:rsidRPr="008F1C1D">
        <w:rPr>
          <w:rFonts w:ascii="Arial" w:hAnsi="Arial" w:cs="Arial"/>
          <w:b/>
          <w:sz w:val="20"/>
          <w:szCs w:val="20"/>
        </w:rPr>
        <w:t>3.3 Requisitos da contratação.</w:t>
      </w:r>
    </w:p>
    <w:p w14:paraId="28F812C3" w14:textId="77777777" w:rsidR="00B47D46" w:rsidRPr="008F1C1D" w:rsidRDefault="00B47D46" w:rsidP="00B47D46">
      <w:pPr>
        <w:pStyle w:val="Corpodetexto"/>
        <w:pBdr>
          <w:top w:val="none" w:sz="0" w:space="0" w:color="000000"/>
          <w:left w:val="none" w:sz="0" w:space="0" w:color="000000"/>
          <w:bottom w:val="none" w:sz="0" w:space="0" w:color="000000"/>
          <w:right w:val="none" w:sz="0" w:space="0" w:color="000000"/>
        </w:pBdr>
        <w:spacing w:after="0"/>
        <w:jc w:val="both"/>
        <w:rPr>
          <w:rFonts w:ascii="Arial" w:hAnsi="Arial" w:cs="Arial"/>
          <w:b/>
          <w:bCs/>
          <w:color w:val="272727"/>
          <w:sz w:val="20"/>
          <w:szCs w:val="20"/>
        </w:rPr>
      </w:pPr>
    </w:p>
    <w:p w14:paraId="4FF47E8F" w14:textId="77777777" w:rsidR="00B47D46" w:rsidRPr="001D4597" w:rsidRDefault="00B47D46" w:rsidP="00B47D46">
      <w:pPr>
        <w:pStyle w:val="Contedodatabela"/>
        <w:numPr>
          <w:ilvl w:val="0"/>
          <w:numId w:val="41"/>
        </w:numPr>
        <w:ind w:left="750" w:hanging="750"/>
        <w:rPr>
          <w:rFonts w:ascii="Arial" w:hAnsi="Arial" w:cs="Arial"/>
          <w:b/>
          <w:sz w:val="20"/>
          <w:szCs w:val="20"/>
        </w:rPr>
      </w:pPr>
      <w:r w:rsidRPr="001D4597">
        <w:rPr>
          <w:rFonts w:ascii="Arial" w:hAnsi="Arial" w:cs="Arial"/>
          <w:b/>
          <w:sz w:val="20"/>
          <w:szCs w:val="20"/>
        </w:rPr>
        <w:t>Requisitos necessários ao atendimento da necessidade:</w:t>
      </w:r>
    </w:p>
    <w:p w14:paraId="71A804DE" w14:textId="77777777" w:rsidR="00B47D46" w:rsidRPr="008F1C1D" w:rsidRDefault="00B47D46" w:rsidP="00B47D46">
      <w:pPr>
        <w:autoSpaceDE w:val="0"/>
        <w:jc w:val="both"/>
        <w:rPr>
          <w:rFonts w:ascii="Arial" w:hAnsi="Arial" w:cs="Arial"/>
          <w:b/>
          <w:color w:val="000000"/>
          <w:sz w:val="20"/>
          <w:szCs w:val="20"/>
        </w:rPr>
      </w:pPr>
    </w:p>
    <w:p w14:paraId="55CFBF72" w14:textId="77777777" w:rsidR="00B47D46" w:rsidRPr="008F1C1D" w:rsidRDefault="00B47D46" w:rsidP="00B47D46">
      <w:pPr>
        <w:spacing w:line="360" w:lineRule="auto"/>
        <w:ind w:firstLine="709"/>
        <w:jc w:val="both"/>
        <w:rPr>
          <w:rFonts w:ascii="Arial" w:hAnsi="Arial" w:cs="Arial"/>
          <w:color w:val="000000"/>
          <w:sz w:val="20"/>
          <w:szCs w:val="20"/>
        </w:rPr>
      </w:pPr>
      <w:r w:rsidRPr="008F1C1D">
        <w:rPr>
          <w:rFonts w:ascii="Arial" w:hAnsi="Arial" w:cs="Arial"/>
          <w:color w:val="000000"/>
          <w:sz w:val="20"/>
          <w:szCs w:val="20"/>
        </w:rPr>
        <w:t xml:space="preserve">São requisitos necessários ao atendimento da necessidade da Instituição que as licitantes interessadas no certame para contratação da prestação de serviço de </w:t>
      </w:r>
      <w:r>
        <w:rPr>
          <w:rFonts w:ascii="Arial" w:hAnsi="Arial" w:cs="Arial"/>
          <w:color w:val="000000"/>
          <w:sz w:val="20"/>
          <w:szCs w:val="20"/>
        </w:rPr>
        <w:t xml:space="preserve">Gerenciamento de Combustível </w:t>
      </w:r>
      <w:r w:rsidRPr="008F1C1D">
        <w:rPr>
          <w:rFonts w:ascii="Arial" w:hAnsi="Arial" w:cs="Arial"/>
          <w:color w:val="000000"/>
          <w:sz w:val="20"/>
          <w:szCs w:val="20"/>
        </w:rPr>
        <w:t xml:space="preserve">nos Campi Fiocruz/RJ, </w:t>
      </w:r>
      <w:r>
        <w:rPr>
          <w:rFonts w:ascii="Arial" w:hAnsi="Arial" w:cs="Arial"/>
          <w:color w:val="000000"/>
          <w:sz w:val="20"/>
          <w:szCs w:val="20"/>
        </w:rPr>
        <w:t>atendam aos seguintes requisitos</w:t>
      </w:r>
      <w:r w:rsidRPr="008F1C1D">
        <w:rPr>
          <w:rFonts w:ascii="Arial" w:hAnsi="Arial" w:cs="Arial"/>
          <w:color w:val="000000"/>
          <w:sz w:val="20"/>
          <w:szCs w:val="20"/>
        </w:rPr>
        <w:t>:</w:t>
      </w:r>
    </w:p>
    <w:p w14:paraId="1DF04990" w14:textId="77777777" w:rsidR="00B47D46" w:rsidRPr="00CC210B" w:rsidRDefault="00B47D46" w:rsidP="00B47D46">
      <w:pPr>
        <w:widowControl w:val="0"/>
        <w:numPr>
          <w:ilvl w:val="0"/>
          <w:numId w:val="42"/>
        </w:numPr>
        <w:suppressAutoHyphens/>
        <w:autoSpaceDE w:val="0"/>
        <w:autoSpaceDN w:val="0"/>
        <w:adjustRightInd w:val="0"/>
        <w:spacing w:line="360" w:lineRule="auto"/>
        <w:jc w:val="both"/>
        <w:rPr>
          <w:rFonts w:ascii="Arial" w:hAnsi="Arial" w:cs="Arial"/>
          <w:color w:val="000000"/>
          <w:sz w:val="20"/>
          <w:szCs w:val="20"/>
        </w:rPr>
      </w:pPr>
      <w:r w:rsidRPr="00CC210B">
        <w:rPr>
          <w:rFonts w:ascii="Arial" w:hAnsi="Arial" w:cs="Arial"/>
          <w:color w:val="000000"/>
          <w:sz w:val="20"/>
          <w:szCs w:val="20"/>
        </w:rPr>
        <w:t>Comprovação de aptidão para a prestação dos serviços em características, quantidades e prazos compatíveis com o objeto desta licitação. A licitante deverá apresentar um ou mais atestados de capacidade técnica em nome da empresa licitante, comprovando o desempenho de atividade de</w:t>
      </w:r>
      <w:r>
        <w:rPr>
          <w:rFonts w:ascii="Arial" w:hAnsi="Arial" w:cs="Arial"/>
          <w:color w:val="000000"/>
          <w:sz w:val="20"/>
          <w:szCs w:val="20"/>
        </w:rPr>
        <w:t xml:space="preserve"> </w:t>
      </w:r>
      <w:r w:rsidRPr="0084729A">
        <w:rPr>
          <w:rFonts w:ascii="Arial" w:eastAsia="Lucida Sans Unicode" w:hAnsi="Arial" w:cs="Arial"/>
          <w:bCs/>
          <w:sz w:val="20"/>
          <w:szCs w:val="20"/>
        </w:rPr>
        <w:t>administração e gerenciamento de frota, para implementação e operação de um sistema de abastecimento de combustível, através de cartões eletrônicos, em rede de postos de abastecimento de combustível</w:t>
      </w:r>
      <w:r w:rsidRPr="00CC210B">
        <w:rPr>
          <w:rFonts w:ascii="Arial" w:hAnsi="Arial" w:cs="Arial"/>
          <w:color w:val="000000"/>
          <w:sz w:val="20"/>
          <w:szCs w:val="20"/>
        </w:rPr>
        <w:t>, com um mínimo de 50% (cinquenta por cento) do número de veículos envolvidos nesta contratação, fornecido por pessoa jurídica de direito público ou privado;</w:t>
      </w:r>
    </w:p>
    <w:p w14:paraId="2642E84A" w14:textId="77777777" w:rsidR="00B47D46" w:rsidRPr="00CC210B" w:rsidRDefault="00B47D46" w:rsidP="00B47D46">
      <w:pPr>
        <w:widowControl w:val="0"/>
        <w:numPr>
          <w:ilvl w:val="0"/>
          <w:numId w:val="42"/>
        </w:numPr>
        <w:suppressAutoHyphens/>
        <w:autoSpaceDE w:val="0"/>
        <w:autoSpaceDN w:val="0"/>
        <w:adjustRightInd w:val="0"/>
        <w:spacing w:line="360" w:lineRule="auto"/>
        <w:jc w:val="both"/>
        <w:rPr>
          <w:rFonts w:ascii="Arial" w:hAnsi="Arial" w:cs="Arial"/>
          <w:color w:val="000000"/>
          <w:sz w:val="20"/>
          <w:szCs w:val="20"/>
        </w:rPr>
      </w:pPr>
      <w:r w:rsidRPr="00CC210B">
        <w:rPr>
          <w:rFonts w:ascii="Arial" w:hAnsi="Arial" w:cs="Arial"/>
          <w:color w:val="000000"/>
          <w:sz w:val="20"/>
          <w:szCs w:val="20"/>
        </w:rPr>
        <w:t>Para análise do(s) atestado(s), será levada em conta a compatibilidade das informações prestadas com os descritos neste instrumento, devendo para tanto saber que para esta prestação de serviço teremos um quantitativo total de 69 veículos automotivos.</w:t>
      </w:r>
    </w:p>
    <w:p w14:paraId="6FD62397" w14:textId="77777777" w:rsidR="00B47D46" w:rsidRPr="00CC210B" w:rsidRDefault="00B47D46" w:rsidP="00B47D46">
      <w:pPr>
        <w:widowControl w:val="0"/>
        <w:numPr>
          <w:ilvl w:val="0"/>
          <w:numId w:val="42"/>
        </w:numPr>
        <w:suppressAutoHyphens/>
        <w:autoSpaceDE w:val="0"/>
        <w:autoSpaceDN w:val="0"/>
        <w:adjustRightInd w:val="0"/>
        <w:spacing w:line="360" w:lineRule="auto"/>
        <w:jc w:val="both"/>
        <w:rPr>
          <w:rFonts w:ascii="Arial" w:hAnsi="Arial" w:cs="Arial"/>
          <w:color w:val="000000"/>
          <w:sz w:val="20"/>
          <w:szCs w:val="20"/>
        </w:rPr>
      </w:pPr>
      <w:r w:rsidRPr="00CC210B">
        <w:rPr>
          <w:rFonts w:ascii="Arial" w:hAnsi="Arial" w:cs="Arial"/>
          <w:color w:val="000000"/>
          <w:sz w:val="20"/>
          <w:szCs w:val="20"/>
        </w:rPr>
        <w:t xml:space="preserve">Os atestados deverão referir-se a serviços prestados no âmbito de sua atividade econômica principal ou secundária especificadas no contrato social vigente. </w:t>
      </w:r>
    </w:p>
    <w:p w14:paraId="0520475A" w14:textId="77777777" w:rsidR="00B47D46" w:rsidRPr="00CC210B" w:rsidRDefault="00B47D46" w:rsidP="00B47D46">
      <w:pPr>
        <w:widowControl w:val="0"/>
        <w:numPr>
          <w:ilvl w:val="0"/>
          <w:numId w:val="42"/>
        </w:numPr>
        <w:suppressAutoHyphens/>
        <w:autoSpaceDE w:val="0"/>
        <w:autoSpaceDN w:val="0"/>
        <w:adjustRightInd w:val="0"/>
        <w:spacing w:line="360" w:lineRule="auto"/>
        <w:jc w:val="both"/>
        <w:rPr>
          <w:rFonts w:ascii="Arial" w:hAnsi="Arial" w:cs="Arial"/>
          <w:color w:val="000000"/>
          <w:sz w:val="20"/>
          <w:szCs w:val="20"/>
        </w:rPr>
      </w:pPr>
      <w:r w:rsidRPr="00CC210B">
        <w:rPr>
          <w:rFonts w:ascii="Arial" w:hAnsi="Arial" w:cs="Arial"/>
          <w:color w:val="000000"/>
          <w:sz w:val="20"/>
          <w:szCs w:val="20"/>
        </w:rPr>
        <w:t xml:space="preserve">Somente serão aceitos atestados expedidos após a conclusão do contrato ou se decorrido, pelo menos, um ano do início de sua execução, exceto se firmado para ser executado em prazo inferior. </w:t>
      </w:r>
    </w:p>
    <w:p w14:paraId="425E05F6" w14:textId="77777777" w:rsidR="00B47D46" w:rsidRPr="00CC210B" w:rsidRDefault="00B47D46" w:rsidP="00B47D46">
      <w:pPr>
        <w:widowControl w:val="0"/>
        <w:numPr>
          <w:ilvl w:val="0"/>
          <w:numId w:val="42"/>
        </w:numPr>
        <w:suppressAutoHyphens/>
        <w:autoSpaceDE w:val="0"/>
        <w:autoSpaceDN w:val="0"/>
        <w:adjustRightInd w:val="0"/>
        <w:spacing w:line="360" w:lineRule="auto"/>
        <w:jc w:val="both"/>
        <w:rPr>
          <w:rFonts w:ascii="Arial" w:hAnsi="Arial" w:cs="Arial"/>
          <w:color w:val="000000"/>
          <w:sz w:val="20"/>
          <w:szCs w:val="20"/>
        </w:rPr>
      </w:pPr>
      <w:r w:rsidRPr="00CC210B">
        <w:rPr>
          <w:rFonts w:ascii="Arial" w:hAnsi="Arial" w:cs="Arial"/>
          <w:color w:val="000000"/>
          <w:sz w:val="20"/>
          <w:szCs w:val="20"/>
        </w:rPr>
        <w:t xml:space="preserve">Para a comprovação da experiência mínima de 3 (três) anos, será aceito o somatório de atestados de períodos diferentes. </w:t>
      </w:r>
    </w:p>
    <w:p w14:paraId="2C178609" w14:textId="77777777" w:rsidR="00B47D46" w:rsidRPr="00CC210B" w:rsidRDefault="00B47D46" w:rsidP="00B47D46">
      <w:pPr>
        <w:widowControl w:val="0"/>
        <w:numPr>
          <w:ilvl w:val="0"/>
          <w:numId w:val="42"/>
        </w:numPr>
        <w:suppressAutoHyphens/>
        <w:autoSpaceDE w:val="0"/>
        <w:autoSpaceDN w:val="0"/>
        <w:adjustRightInd w:val="0"/>
        <w:spacing w:line="360" w:lineRule="auto"/>
        <w:jc w:val="both"/>
        <w:rPr>
          <w:rFonts w:ascii="Arial" w:hAnsi="Arial" w:cs="Arial"/>
          <w:color w:val="000000"/>
          <w:sz w:val="20"/>
          <w:szCs w:val="20"/>
        </w:rPr>
      </w:pPr>
      <w:r w:rsidRPr="00CC210B">
        <w:rPr>
          <w:rFonts w:ascii="Arial" w:hAnsi="Arial" w:cs="Arial"/>
          <w:color w:val="000000"/>
          <w:sz w:val="20"/>
          <w:szCs w:val="20"/>
        </w:rPr>
        <w:t>Para fins de comprovação de quantitativo mínimo do serviço, será aceito diferentes atestados de serviços executados de forma concomitante, a fim de equivaler a uma única contratação.</w:t>
      </w:r>
    </w:p>
    <w:p w14:paraId="1D7DCEAE" w14:textId="77777777" w:rsidR="00B47D46" w:rsidRPr="00CC210B" w:rsidRDefault="00B47D46" w:rsidP="00B47D46">
      <w:pPr>
        <w:widowControl w:val="0"/>
        <w:numPr>
          <w:ilvl w:val="0"/>
          <w:numId w:val="42"/>
        </w:numPr>
        <w:suppressAutoHyphens/>
        <w:autoSpaceDE w:val="0"/>
        <w:autoSpaceDN w:val="0"/>
        <w:adjustRightInd w:val="0"/>
        <w:spacing w:line="360" w:lineRule="auto"/>
        <w:jc w:val="both"/>
        <w:rPr>
          <w:rFonts w:ascii="Arial" w:hAnsi="Arial" w:cs="Arial"/>
          <w:color w:val="000000"/>
          <w:sz w:val="20"/>
          <w:szCs w:val="20"/>
        </w:rPr>
      </w:pPr>
      <w:r w:rsidRPr="00CC210B">
        <w:rPr>
          <w:rFonts w:ascii="Arial" w:hAnsi="Arial" w:cs="Arial"/>
          <w:color w:val="000000"/>
          <w:sz w:val="20"/>
          <w:szCs w:val="2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p>
    <w:p w14:paraId="7E6EA0A8" w14:textId="77777777" w:rsidR="00B47D46" w:rsidRDefault="00B47D46" w:rsidP="00B47D46">
      <w:pPr>
        <w:widowControl w:val="0"/>
        <w:numPr>
          <w:ilvl w:val="0"/>
          <w:numId w:val="42"/>
        </w:numPr>
        <w:suppressAutoHyphens/>
        <w:autoSpaceDE w:val="0"/>
        <w:autoSpaceDN w:val="0"/>
        <w:adjustRightInd w:val="0"/>
        <w:spacing w:line="360" w:lineRule="auto"/>
        <w:jc w:val="both"/>
        <w:rPr>
          <w:rFonts w:ascii="Arial" w:hAnsi="Arial" w:cs="Arial"/>
          <w:color w:val="000000"/>
          <w:sz w:val="20"/>
          <w:szCs w:val="20"/>
        </w:rPr>
      </w:pPr>
      <w:r w:rsidRPr="00CC210B">
        <w:rPr>
          <w:rFonts w:ascii="Arial" w:hAnsi="Arial" w:cs="Arial"/>
          <w:color w:val="000000"/>
          <w:sz w:val="20"/>
          <w:szCs w:val="20"/>
        </w:rPr>
        <w:t xml:space="preserve">Para a comprovação do quantitativo mínimo de veículos, será aceito o somatório de atestados que comprovem que o licitante gerencia ou gerenciou serviços de </w:t>
      </w:r>
      <w:r>
        <w:rPr>
          <w:rFonts w:ascii="Arial" w:hAnsi="Arial" w:cs="Arial"/>
          <w:color w:val="000000"/>
          <w:sz w:val="20"/>
          <w:szCs w:val="20"/>
        </w:rPr>
        <w:lastRenderedPageBreak/>
        <w:t>gerenciamento de abastecimento de combustível</w:t>
      </w:r>
      <w:r w:rsidRPr="00CC210B">
        <w:rPr>
          <w:rFonts w:ascii="Arial" w:hAnsi="Arial" w:cs="Arial"/>
          <w:color w:val="000000"/>
          <w:sz w:val="20"/>
          <w:szCs w:val="20"/>
        </w:rPr>
        <w:t>, compatíveis com o objeto do certame por período não inferior a 3 (três) anos.</w:t>
      </w:r>
    </w:p>
    <w:p w14:paraId="751636C1" w14:textId="77777777" w:rsidR="00B47D46" w:rsidRPr="001D4597" w:rsidRDefault="00B47D46" w:rsidP="00B47D46">
      <w:pPr>
        <w:widowControl w:val="0"/>
        <w:numPr>
          <w:ilvl w:val="0"/>
          <w:numId w:val="41"/>
        </w:numPr>
        <w:spacing w:before="120" w:after="120" w:line="360" w:lineRule="auto"/>
        <w:ind w:hanging="786"/>
        <w:jc w:val="both"/>
        <w:rPr>
          <w:rFonts w:ascii="Arial" w:hAnsi="Arial" w:cs="Arial"/>
          <w:b/>
          <w:sz w:val="20"/>
          <w:szCs w:val="20"/>
        </w:rPr>
      </w:pPr>
      <w:r w:rsidRPr="001D4597">
        <w:rPr>
          <w:rFonts w:ascii="Arial" w:hAnsi="Arial" w:cs="Arial"/>
          <w:b/>
          <w:sz w:val="20"/>
          <w:szCs w:val="20"/>
        </w:rPr>
        <w:t>Justificativa da natureza continuada da contratação:</w:t>
      </w:r>
    </w:p>
    <w:p w14:paraId="703F6F57" w14:textId="77777777" w:rsidR="00B47D46" w:rsidRPr="008F1C1D" w:rsidRDefault="00B47D46" w:rsidP="00B47D46">
      <w:pPr>
        <w:pStyle w:val="Contedodatabela"/>
        <w:spacing w:line="360" w:lineRule="auto"/>
        <w:ind w:firstLine="709"/>
        <w:jc w:val="both"/>
        <w:rPr>
          <w:rFonts w:ascii="Arial" w:hAnsi="Arial" w:cs="Arial"/>
          <w:bCs/>
          <w:sz w:val="20"/>
          <w:szCs w:val="20"/>
          <w:lang w:val="x-none"/>
        </w:rPr>
      </w:pPr>
      <w:r w:rsidRPr="008F1C1D">
        <w:rPr>
          <w:rFonts w:ascii="Arial" w:hAnsi="Arial" w:cs="Arial"/>
          <w:bCs/>
          <w:sz w:val="20"/>
          <w:szCs w:val="20"/>
          <w:lang w:val="x-none"/>
        </w:rPr>
        <w:t>O serviço possui natureza continuada, pois se trata de atividade que influencia diretamente na boa execução das funções da instituição e sua interrupção pode afetar o atingimento de nossos objetivos institucionais.</w:t>
      </w:r>
    </w:p>
    <w:p w14:paraId="4C9F45BB" w14:textId="77777777" w:rsidR="00B47D46" w:rsidRDefault="00B47D46" w:rsidP="00B47D46">
      <w:pPr>
        <w:widowControl w:val="0"/>
        <w:numPr>
          <w:ilvl w:val="0"/>
          <w:numId w:val="41"/>
        </w:numPr>
        <w:spacing w:before="120" w:after="120" w:line="360" w:lineRule="auto"/>
        <w:ind w:left="142" w:hanging="142"/>
        <w:jc w:val="both"/>
        <w:rPr>
          <w:rFonts w:ascii="Arial" w:hAnsi="Arial" w:cs="Arial"/>
          <w:b/>
          <w:sz w:val="20"/>
          <w:szCs w:val="20"/>
        </w:rPr>
      </w:pPr>
      <w:r>
        <w:rPr>
          <w:rFonts w:ascii="Arial" w:hAnsi="Arial" w:cs="Arial"/>
          <w:b/>
          <w:sz w:val="20"/>
          <w:szCs w:val="20"/>
        </w:rPr>
        <w:t>C</w:t>
      </w:r>
      <w:r w:rsidRPr="008F1C1D">
        <w:rPr>
          <w:rFonts w:ascii="Arial" w:hAnsi="Arial" w:cs="Arial"/>
          <w:b/>
          <w:sz w:val="20"/>
          <w:szCs w:val="20"/>
        </w:rPr>
        <w:t xml:space="preserve">ritérios e práticas de sustentabilidade veiculados como especificação técnica do objeto </w:t>
      </w:r>
      <w:r>
        <w:rPr>
          <w:rFonts w:ascii="Arial" w:hAnsi="Arial" w:cs="Arial"/>
          <w:b/>
          <w:sz w:val="20"/>
          <w:szCs w:val="20"/>
        </w:rPr>
        <w:t xml:space="preserve">e como </w:t>
      </w:r>
      <w:r w:rsidRPr="00E66C6A">
        <w:rPr>
          <w:rFonts w:ascii="Arial" w:hAnsi="Arial" w:cs="Arial"/>
          <w:color w:val="000000"/>
          <w:sz w:val="20"/>
          <w:szCs w:val="20"/>
        </w:rPr>
        <w:t>obrigação</w:t>
      </w:r>
      <w:r w:rsidRPr="008F1C1D">
        <w:rPr>
          <w:rFonts w:ascii="Arial" w:hAnsi="Arial" w:cs="Arial"/>
          <w:b/>
          <w:sz w:val="20"/>
          <w:szCs w:val="20"/>
        </w:rPr>
        <w:t xml:space="preserve"> da contratada</w:t>
      </w:r>
      <w:r>
        <w:rPr>
          <w:rFonts w:ascii="Arial" w:hAnsi="Arial" w:cs="Arial"/>
          <w:b/>
          <w:sz w:val="20"/>
          <w:szCs w:val="20"/>
        </w:rPr>
        <w:t>:</w:t>
      </w:r>
      <w:r w:rsidRPr="008F1C1D">
        <w:rPr>
          <w:rFonts w:ascii="Arial" w:hAnsi="Arial" w:cs="Arial"/>
          <w:b/>
          <w:sz w:val="20"/>
          <w:szCs w:val="20"/>
        </w:rPr>
        <w:t xml:space="preserve"> </w:t>
      </w:r>
    </w:p>
    <w:p w14:paraId="1542EAC8" w14:textId="77777777" w:rsidR="00B47D46" w:rsidRPr="00BF45FB" w:rsidRDefault="00B47D46" w:rsidP="00B47D46">
      <w:pPr>
        <w:pStyle w:val="Contedodatabela"/>
        <w:spacing w:line="360" w:lineRule="auto"/>
        <w:ind w:left="786"/>
        <w:jc w:val="both"/>
        <w:rPr>
          <w:rFonts w:ascii="Arial" w:hAnsi="Arial" w:cs="Arial"/>
          <w:bCs/>
          <w:sz w:val="20"/>
          <w:szCs w:val="20"/>
          <w:u w:val="single"/>
          <w:lang w:val="x-none"/>
        </w:rPr>
      </w:pPr>
      <w:r w:rsidRPr="00BF45FB">
        <w:rPr>
          <w:rFonts w:ascii="Arial" w:hAnsi="Arial" w:cs="Arial"/>
          <w:bCs/>
          <w:sz w:val="20"/>
          <w:szCs w:val="20"/>
          <w:u w:val="single"/>
          <w:lang w:val="x-none"/>
        </w:rPr>
        <w:t xml:space="preserve">Critérios e práticas de sustentabilidade para </w:t>
      </w:r>
      <w:r>
        <w:rPr>
          <w:rFonts w:ascii="Arial" w:hAnsi="Arial" w:cs="Arial"/>
          <w:bCs/>
          <w:sz w:val="20"/>
          <w:szCs w:val="20"/>
          <w:u w:val="single"/>
        </w:rPr>
        <w:t xml:space="preserve">uso de </w:t>
      </w:r>
      <w:r w:rsidRPr="00BF45FB">
        <w:rPr>
          <w:rFonts w:ascii="Arial" w:hAnsi="Arial" w:cs="Arial"/>
          <w:bCs/>
          <w:sz w:val="20"/>
          <w:szCs w:val="20"/>
          <w:u w:val="single"/>
          <w:lang w:val="x-none"/>
        </w:rPr>
        <w:t>combustíveis:</w:t>
      </w:r>
    </w:p>
    <w:p w14:paraId="4335B7F3" w14:textId="77777777" w:rsidR="00B47D46" w:rsidRDefault="00B47D46" w:rsidP="00B47D46">
      <w:pPr>
        <w:spacing w:line="360" w:lineRule="auto"/>
        <w:ind w:firstLine="788"/>
        <w:jc w:val="both"/>
        <w:rPr>
          <w:rFonts w:ascii="Arial" w:hAnsi="Arial" w:cs="Arial"/>
          <w:bCs/>
          <w:sz w:val="20"/>
          <w:szCs w:val="20"/>
          <w:lang w:val="x-none"/>
        </w:rPr>
      </w:pPr>
      <w:r w:rsidRPr="004312C2">
        <w:rPr>
          <w:rFonts w:ascii="Arial" w:hAnsi="Arial" w:cs="Arial"/>
          <w:bCs/>
          <w:sz w:val="20"/>
          <w:szCs w:val="20"/>
          <w:lang w:val="x-none"/>
        </w:rPr>
        <w:t>Os fornecedores de combustíveis indicados pela contratada para o atendimento do objeto desta contratação deverão estar registrados no Cadastro Técnico Federal de Atividades Potencialmente Poluidoras ou Utilizadoras de Recursos Naturais, bem como ter sua licença de funcionamento em validade.</w:t>
      </w:r>
    </w:p>
    <w:p w14:paraId="7EDEAF14" w14:textId="77777777" w:rsidR="00B47D46" w:rsidRPr="008F1C1D" w:rsidRDefault="00B47D46" w:rsidP="00B47D46">
      <w:pPr>
        <w:widowControl w:val="0"/>
        <w:numPr>
          <w:ilvl w:val="0"/>
          <w:numId w:val="41"/>
        </w:numPr>
        <w:spacing w:before="120" w:after="120" w:line="360" w:lineRule="auto"/>
        <w:ind w:left="0" w:firstLine="0"/>
        <w:jc w:val="both"/>
        <w:rPr>
          <w:rFonts w:ascii="Arial" w:hAnsi="Arial" w:cs="Arial"/>
          <w:b/>
          <w:sz w:val="20"/>
          <w:szCs w:val="20"/>
        </w:rPr>
      </w:pPr>
      <w:r>
        <w:rPr>
          <w:rFonts w:ascii="Arial" w:hAnsi="Arial" w:cs="Arial"/>
          <w:b/>
          <w:sz w:val="20"/>
          <w:szCs w:val="20"/>
        </w:rPr>
        <w:t>D</w:t>
      </w:r>
      <w:r w:rsidRPr="008F1C1D">
        <w:rPr>
          <w:rFonts w:ascii="Arial" w:hAnsi="Arial" w:cs="Arial"/>
          <w:b/>
          <w:sz w:val="20"/>
          <w:szCs w:val="20"/>
        </w:rPr>
        <w:t>uração do contrato de prestação de serviços de natureza continuada</w:t>
      </w:r>
      <w:r>
        <w:rPr>
          <w:rFonts w:ascii="Arial" w:hAnsi="Arial" w:cs="Arial"/>
          <w:b/>
          <w:sz w:val="20"/>
          <w:szCs w:val="20"/>
        </w:rPr>
        <w:t>:</w:t>
      </w:r>
    </w:p>
    <w:p w14:paraId="3FEF8F3F" w14:textId="77777777" w:rsidR="00B47D46" w:rsidRPr="008F1C1D" w:rsidRDefault="00B47D46" w:rsidP="00B47D46">
      <w:pPr>
        <w:pStyle w:val="Contedodatabela"/>
        <w:spacing w:line="360" w:lineRule="auto"/>
        <w:ind w:firstLine="709"/>
        <w:jc w:val="both"/>
        <w:rPr>
          <w:rFonts w:ascii="Arial" w:hAnsi="Arial" w:cs="Arial"/>
          <w:sz w:val="20"/>
          <w:szCs w:val="20"/>
        </w:rPr>
      </w:pPr>
      <w:r w:rsidRPr="008F1C1D">
        <w:rPr>
          <w:rFonts w:ascii="Arial" w:hAnsi="Arial" w:cs="Arial"/>
          <w:sz w:val="20"/>
          <w:szCs w:val="20"/>
          <w:shd w:val="clear" w:color="auto" w:fill="FFFFFF"/>
        </w:rPr>
        <w:t>O Contrato terá duração inicial de 12 meses consecutivos e ininterruptos, podendo ser prorrogado por iguais e sucessivos períodos, totalizando 60 meses, conforme Art. 57, Inciso II da lei 8.666/93.</w:t>
      </w:r>
    </w:p>
    <w:p w14:paraId="64573CD3" w14:textId="77777777" w:rsidR="00B47D46" w:rsidRPr="008F1C1D" w:rsidRDefault="00B47D46" w:rsidP="00B47D46">
      <w:pPr>
        <w:widowControl w:val="0"/>
        <w:numPr>
          <w:ilvl w:val="0"/>
          <w:numId w:val="41"/>
        </w:numPr>
        <w:spacing w:before="120" w:after="120" w:line="360" w:lineRule="auto"/>
        <w:ind w:left="0" w:firstLine="0"/>
        <w:jc w:val="both"/>
        <w:rPr>
          <w:rFonts w:ascii="Arial" w:hAnsi="Arial" w:cs="Arial"/>
          <w:b/>
          <w:sz w:val="20"/>
          <w:szCs w:val="20"/>
        </w:rPr>
      </w:pPr>
      <w:r>
        <w:rPr>
          <w:rFonts w:ascii="Arial" w:hAnsi="Arial" w:cs="Arial"/>
          <w:b/>
          <w:sz w:val="20"/>
          <w:szCs w:val="20"/>
        </w:rPr>
        <w:t xml:space="preserve">Quanto a </w:t>
      </w:r>
      <w:r w:rsidRPr="008F1C1D">
        <w:rPr>
          <w:rFonts w:ascii="Arial" w:hAnsi="Arial" w:cs="Arial"/>
          <w:b/>
          <w:sz w:val="20"/>
          <w:szCs w:val="20"/>
        </w:rPr>
        <w:t>transição contratual com transferência de conhecimento, tecnologia e técnicas empregadas</w:t>
      </w:r>
      <w:r>
        <w:rPr>
          <w:rFonts w:ascii="Arial" w:hAnsi="Arial" w:cs="Arial"/>
          <w:b/>
          <w:sz w:val="20"/>
          <w:szCs w:val="20"/>
        </w:rPr>
        <w:t>:</w:t>
      </w:r>
    </w:p>
    <w:p w14:paraId="01C55BCC" w14:textId="77777777" w:rsidR="00B47D46" w:rsidRDefault="00B47D46" w:rsidP="00B47D46">
      <w:pPr>
        <w:pStyle w:val="Corpodetexto"/>
        <w:tabs>
          <w:tab w:val="left" w:pos="1078"/>
          <w:tab w:val="left" w:pos="2880"/>
          <w:tab w:val="left" w:pos="4320"/>
          <w:tab w:val="left" w:pos="5760"/>
          <w:tab w:val="left" w:pos="7200"/>
          <w:tab w:val="left" w:pos="8640"/>
          <w:tab w:val="left" w:pos="10080"/>
          <w:tab w:val="left" w:pos="11520"/>
          <w:tab w:val="left" w:pos="12960"/>
          <w:tab w:val="left" w:pos="14400"/>
          <w:tab w:val="left" w:pos="15840"/>
        </w:tabs>
        <w:spacing w:before="119" w:after="119" w:line="360" w:lineRule="auto"/>
        <w:jc w:val="both"/>
        <w:rPr>
          <w:rFonts w:ascii="Arial" w:hAnsi="Arial" w:cs="Arial"/>
          <w:bCs/>
          <w:sz w:val="20"/>
          <w:szCs w:val="20"/>
        </w:rPr>
      </w:pPr>
      <w:r w:rsidRPr="008F1C1D">
        <w:rPr>
          <w:rFonts w:ascii="Arial" w:hAnsi="Arial" w:cs="Arial"/>
          <w:bCs/>
          <w:sz w:val="20"/>
          <w:szCs w:val="20"/>
        </w:rPr>
        <w:t xml:space="preserve">             Não há necessidade de a contratada promover a transição contratual com transferência de conhecimento, tecnologia e técnicas empregadas no caso específico da contratação dos serviços de </w:t>
      </w:r>
      <w:r w:rsidRPr="000F0B87">
        <w:rPr>
          <w:rFonts w:ascii="Arial" w:hAnsi="Arial" w:cs="Arial"/>
          <w:bCs/>
          <w:sz w:val="20"/>
          <w:szCs w:val="20"/>
        </w:rPr>
        <w:t>Gerenciamento de Combustível</w:t>
      </w:r>
      <w:r w:rsidRPr="008F1C1D">
        <w:rPr>
          <w:rFonts w:ascii="Arial" w:hAnsi="Arial" w:cs="Arial"/>
          <w:bCs/>
          <w:sz w:val="20"/>
          <w:szCs w:val="20"/>
        </w:rPr>
        <w:t xml:space="preserve">, uma vez que as técnicas utilizadas são de </w:t>
      </w:r>
      <w:r>
        <w:rPr>
          <w:rFonts w:ascii="Arial" w:hAnsi="Arial" w:cs="Arial"/>
          <w:bCs/>
          <w:sz w:val="20"/>
          <w:szCs w:val="20"/>
        </w:rPr>
        <w:t>uso próprio a cada licitante</w:t>
      </w:r>
      <w:r w:rsidRPr="008F1C1D">
        <w:rPr>
          <w:rFonts w:ascii="Arial" w:hAnsi="Arial" w:cs="Arial"/>
          <w:bCs/>
          <w:sz w:val="20"/>
          <w:szCs w:val="20"/>
        </w:rPr>
        <w:t xml:space="preserve">, </w:t>
      </w:r>
      <w:r>
        <w:rPr>
          <w:rFonts w:ascii="Arial" w:hAnsi="Arial" w:cs="Arial"/>
          <w:bCs/>
          <w:sz w:val="20"/>
          <w:szCs w:val="20"/>
        </w:rPr>
        <w:t>não havendo necessidade de</w:t>
      </w:r>
      <w:r w:rsidRPr="008F1C1D">
        <w:rPr>
          <w:rFonts w:ascii="Arial" w:hAnsi="Arial" w:cs="Arial"/>
          <w:bCs/>
          <w:sz w:val="20"/>
          <w:szCs w:val="20"/>
        </w:rPr>
        <w:t xml:space="preserve"> propriedade intelectual a proteger.</w:t>
      </w:r>
    </w:p>
    <w:p w14:paraId="0B5F5F3A" w14:textId="77777777" w:rsidR="00B47D46" w:rsidRPr="00A114F5" w:rsidRDefault="00B47D46" w:rsidP="00B47D46">
      <w:pPr>
        <w:widowControl w:val="0"/>
        <w:numPr>
          <w:ilvl w:val="0"/>
          <w:numId w:val="41"/>
        </w:numPr>
        <w:spacing w:before="120" w:after="120" w:line="360" w:lineRule="auto"/>
        <w:ind w:left="0" w:firstLine="0"/>
        <w:jc w:val="both"/>
        <w:rPr>
          <w:rFonts w:ascii="Arial" w:hAnsi="Arial" w:cs="Arial"/>
          <w:b/>
          <w:sz w:val="20"/>
          <w:szCs w:val="20"/>
        </w:rPr>
      </w:pPr>
      <w:r w:rsidRPr="00A114F5">
        <w:rPr>
          <w:rFonts w:ascii="Arial" w:hAnsi="Arial" w:cs="Arial"/>
          <w:b/>
          <w:sz w:val="20"/>
          <w:szCs w:val="20"/>
        </w:rPr>
        <w:t>Indicação das soluções de mercado (produtos, fornecedores, fabricantes etc.) que atendem aos requisitos da contratação:</w:t>
      </w:r>
    </w:p>
    <w:p w14:paraId="64D4FDCD" w14:textId="77777777" w:rsidR="00B47D46" w:rsidRPr="000F0B87" w:rsidRDefault="00B47D46" w:rsidP="00B47D46">
      <w:pPr>
        <w:spacing w:before="120" w:after="120" w:line="360" w:lineRule="auto"/>
        <w:ind w:firstLine="709"/>
        <w:jc w:val="both"/>
        <w:rPr>
          <w:rFonts w:ascii="Arial" w:hAnsi="Arial" w:cs="Arial"/>
          <w:bCs/>
          <w:sz w:val="20"/>
          <w:szCs w:val="20"/>
        </w:rPr>
      </w:pPr>
      <w:r w:rsidRPr="008F1C1D">
        <w:rPr>
          <w:rFonts w:ascii="Arial" w:hAnsi="Arial" w:cs="Arial"/>
          <w:bCs/>
          <w:sz w:val="20"/>
          <w:szCs w:val="20"/>
        </w:rPr>
        <w:t xml:space="preserve">O mercado de potenciais prestadores para os serviços de </w:t>
      </w:r>
      <w:r>
        <w:rPr>
          <w:rFonts w:ascii="Arial" w:hAnsi="Arial" w:cs="Arial"/>
          <w:bCs/>
          <w:sz w:val="20"/>
          <w:szCs w:val="20"/>
        </w:rPr>
        <w:t xml:space="preserve">gerenciamento com o fornecimento de combustível da frota de veículos oficiais para Fiocruz, </w:t>
      </w:r>
      <w:r w:rsidRPr="008F1C1D">
        <w:rPr>
          <w:rFonts w:ascii="Arial" w:hAnsi="Arial" w:cs="Arial"/>
          <w:bCs/>
          <w:sz w:val="20"/>
          <w:szCs w:val="20"/>
        </w:rPr>
        <w:t>é bastante vasto, uma vez que as tecnologias são comuns a diversas empresas</w:t>
      </w:r>
      <w:r>
        <w:rPr>
          <w:rFonts w:ascii="Arial" w:hAnsi="Arial" w:cs="Arial"/>
          <w:bCs/>
          <w:sz w:val="20"/>
          <w:szCs w:val="20"/>
        </w:rPr>
        <w:t xml:space="preserve"> do mercado</w:t>
      </w:r>
      <w:r w:rsidRPr="000F0B87">
        <w:rPr>
          <w:rFonts w:ascii="Arial" w:hAnsi="Arial" w:cs="Arial"/>
          <w:bCs/>
          <w:sz w:val="20"/>
          <w:szCs w:val="20"/>
        </w:rPr>
        <w:t>, não havendo necessidade de especialização por parte das empresas, mais tão somente que as mesmas sejam detentoras da tecnologia solicitada para o uso e controle do serviço de Gerenciamento de Combustível. Assim, não há limitações especificas de mercado que restrinja a pretensa contratação.</w:t>
      </w:r>
    </w:p>
    <w:p w14:paraId="5A19881D" w14:textId="77777777" w:rsidR="00B47D46" w:rsidRPr="008F1C1D" w:rsidRDefault="00B47D46" w:rsidP="00B47D46">
      <w:pPr>
        <w:spacing w:before="360" w:after="120" w:line="360" w:lineRule="auto"/>
        <w:jc w:val="both"/>
        <w:rPr>
          <w:rFonts w:ascii="Arial" w:hAnsi="Arial" w:cs="Arial"/>
          <w:b/>
          <w:sz w:val="20"/>
          <w:szCs w:val="20"/>
        </w:rPr>
      </w:pPr>
      <w:r w:rsidRPr="008F1C1D">
        <w:rPr>
          <w:rFonts w:ascii="Arial" w:hAnsi="Arial" w:cs="Arial"/>
          <w:b/>
          <w:sz w:val="20"/>
          <w:szCs w:val="20"/>
        </w:rPr>
        <w:lastRenderedPageBreak/>
        <w:t>3.4. Estimativas das Quantidades:</w:t>
      </w:r>
    </w:p>
    <w:p w14:paraId="2087AB9C" w14:textId="77777777" w:rsidR="00B47D46" w:rsidRPr="008F1C1D" w:rsidRDefault="00B47D46" w:rsidP="00B47D46">
      <w:pPr>
        <w:spacing w:before="120" w:after="120" w:line="360" w:lineRule="auto"/>
        <w:ind w:left="709" w:hanging="709"/>
        <w:jc w:val="both"/>
        <w:rPr>
          <w:rFonts w:ascii="Arial" w:hAnsi="Arial" w:cs="Arial"/>
          <w:b/>
          <w:sz w:val="20"/>
          <w:szCs w:val="20"/>
        </w:rPr>
      </w:pPr>
      <w:r w:rsidRPr="008F1C1D">
        <w:rPr>
          <w:rFonts w:ascii="Arial" w:hAnsi="Arial" w:cs="Arial"/>
          <w:b/>
          <w:sz w:val="20"/>
          <w:szCs w:val="20"/>
        </w:rPr>
        <w:t>a) Método para estimativa das quantidades a serem contratadas;</w:t>
      </w:r>
    </w:p>
    <w:p w14:paraId="0FCF48CE" w14:textId="77777777" w:rsidR="00B47D46" w:rsidRPr="00A40E68" w:rsidRDefault="00B47D46" w:rsidP="00B47D46">
      <w:pPr>
        <w:autoSpaceDE w:val="0"/>
        <w:autoSpaceDN w:val="0"/>
        <w:adjustRightInd w:val="0"/>
        <w:spacing w:line="360" w:lineRule="auto"/>
        <w:ind w:firstLine="709"/>
        <w:jc w:val="both"/>
        <w:rPr>
          <w:rFonts w:ascii="Arial" w:hAnsi="Arial" w:cs="Arial"/>
          <w:bCs/>
          <w:sz w:val="20"/>
          <w:szCs w:val="20"/>
        </w:rPr>
      </w:pPr>
      <w:r w:rsidRPr="00A40E68">
        <w:rPr>
          <w:rFonts w:ascii="Arial" w:hAnsi="Arial" w:cs="Arial"/>
          <w:bCs/>
          <w:sz w:val="20"/>
          <w:szCs w:val="20"/>
        </w:rPr>
        <w:t xml:space="preserve">Para estimar as quantidades a serem contratadas, foram consideradas o histórico de consumo de combustível do ano de 2018, e ainda o levantamento junto a todas unidades Fiocruz, as quais possuem veículos oficiais e que utilizam o abastecimento de combustíveis, para se obter a estimativa necessária para a pretensa contratação. Os dados levantados são aqueles apresentados na tabela 1 do item 3.6 das Estimativas de preços ou preços referenciais, alínea a. </w:t>
      </w:r>
    </w:p>
    <w:p w14:paraId="1E28C51B" w14:textId="77777777" w:rsidR="00B47D46" w:rsidRPr="00BE190B" w:rsidRDefault="00B47D46" w:rsidP="00B47D46">
      <w:pPr>
        <w:spacing w:before="120" w:after="120" w:line="360" w:lineRule="auto"/>
        <w:ind w:left="709" w:hanging="709"/>
        <w:jc w:val="both"/>
        <w:rPr>
          <w:rFonts w:ascii="Arial" w:hAnsi="Arial" w:cs="Arial"/>
          <w:b/>
          <w:color w:val="000000"/>
          <w:sz w:val="20"/>
          <w:szCs w:val="20"/>
          <w:highlight w:val="yellow"/>
        </w:rPr>
      </w:pPr>
      <w:r>
        <w:rPr>
          <w:rFonts w:ascii="Arial" w:hAnsi="Arial" w:cs="Arial"/>
          <w:b/>
          <w:sz w:val="20"/>
          <w:szCs w:val="20"/>
        </w:rPr>
        <w:t>b) I</w:t>
      </w:r>
      <w:r w:rsidRPr="00BE190B">
        <w:rPr>
          <w:rFonts w:ascii="Arial" w:hAnsi="Arial" w:cs="Arial"/>
          <w:b/>
          <w:sz w:val="20"/>
          <w:szCs w:val="20"/>
        </w:rPr>
        <w:t>nformações das contratações anteriores</w:t>
      </w:r>
      <w:r>
        <w:rPr>
          <w:rFonts w:ascii="Arial" w:hAnsi="Arial" w:cs="Arial"/>
          <w:b/>
          <w:sz w:val="20"/>
          <w:szCs w:val="20"/>
        </w:rPr>
        <w:t>:</w:t>
      </w:r>
      <w:r w:rsidRPr="00BE190B">
        <w:rPr>
          <w:rFonts w:ascii="Arial" w:hAnsi="Arial" w:cs="Arial"/>
          <w:b/>
          <w:sz w:val="20"/>
          <w:szCs w:val="20"/>
        </w:rPr>
        <w:t xml:space="preserve"> </w:t>
      </w:r>
    </w:p>
    <w:p w14:paraId="1D1E4E1D" w14:textId="77777777" w:rsidR="00B47D46" w:rsidRPr="00A40E68" w:rsidRDefault="00B47D46" w:rsidP="00B47D46">
      <w:pPr>
        <w:pStyle w:val="Contedodatabela"/>
        <w:spacing w:line="360" w:lineRule="auto"/>
        <w:ind w:firstLine="284"/>
        <w:jc w:val="both"/>
        <w:rPr>
          <w:rFonts w:ascii="Arial" w:hAnsi="Arial" w:cs="Arial"/>
          <w:bCs/>
          <w:sz w:val="20"/>
          <w:szCs w:val="20"/>
        </w:rPr>
      </w:pPr>
      <w:r w:rsidRPr="00A40E68">
        <w:rPr>
          <w:rFonts w:ascii="Arial" w:hAnsi="Arial" w:cs="Arial"/>
          <w:bCs/>
          <w:sz w:val="20"/>
          <w:szCs w:val="20"/>
        </w:rPr>
        <w:t>Para a contratação em análise, foram utilizadas as informações das contratações anteriores no que se refere aos quantitativos e especificações dos veículos a serem utilizados, tipos de combustíveis e estimativa de litros anual a ser contratado.</w:t>
      </w:r>
    </w:p>
    <w:p w14:paraId="2EA775F1" w14:textId="77777777" w:rsidR="00B47D46" w:rsidRPr="003B001C" w:rsidRDefault="00B47D46" w:rsidP="00B47D46">
      <w:pPr>
        <w:spacing w:before="120" w:after="120" w:line="360" w:lineRule="auto"/>
        <w:ind w:left="284" w:hanging="284"/>
        <w:jc w:val="both"/>
        <w:rPr>
          <w:rFonts w:ascii="Arial" w:hAnsi="Arial" w:cs="Arial"/>
          <w:b/>
          <w:sz w:val="20"/>
          <w:szCs w:val="20"/>
        </w:rPr>
      </w:pPr>
      <w:r w:rsidRPr="003B001C">
        <w:rPr>
          <w:rFonts w:ascii="Arial" w:hAnsi="Arial" w:cs="Arial"/>
          <w:b/>
          <w:color w:val="000000"/>
          <w:sz w:val="20"/>
          <w:szCs w:val="20"/>
        </w:rPr>
        <w:t xml:space="preserve">c) </w:t>
      </w:r>
      <w:r>
        <w:rPr>
          <w:rFonts w:ascii="Arial" w:hAnsi="Arial" w:cs="Arial"/>
          <w:b/>
          <w:sz w:val="20"/>
          <w:szCs w:val="20"/>
        </w:rPr>
        <w:t>M</w:t>
      </w:r>
      <w:r w:rsidRPr="003B001C">
        <w:rPr>
          <w:rFonts w:ascii="Arial" w:hAnsi="Arial" w:cs="Arial"/>
          <w:b/>
          <w:sz w:val="20"/>
          <w:szCs w:val="20"/>
        </w:rPr>
        <w:t>emórias de cálculo e os documentos que lhe dão suporte</w:t>
      </w:r>
      <w:r>
        <w:rPr>
          <w:rFonts w:ascii="Arial" w:hAnsi="Arial" w:cs="Arial"/>
          <w:b/>
          <w:sz w:val="20"/>
          <w:szCs w:val="20"/>
        </w:rPr>
        <w:t>:</w:t>
      </w:r>
      <w:r w:rsidRPr="003B001C">
        <w:rPr>
          <w:rFonts w:ascii="Arial" w:hAnsi="Arial" w:cs="Arial"/>
          <w:b/>
          <w:sz w:val="20"/>
          <w:szCs w:val="20"/>
        </w:rPr>
        <w:t xml:space="preserve"> </w:t>
      </w:r>
    </w:p>
    <w:p w14:paraId="69647C5C" w14:textId="77777777" w:rsidR="00B47D46" w:rsidRPr="00D26AA5" w:rsidRDefault="00B47D46" w:rsidP="00B47D46">
      <w:pPr>
        <w:pStyle w:val="Contedodatabela"/>
        <w:spacing w:line="360" w:lineRule="auto"/>
        <w:ind w:firstLine="284"/>
        <w:jc w:val="both"/>
        <w:rPr>
          <w:rFonts w:ascii="Arial" w:hAnsi="Arial" w:cs="Arial"/>
          <w:sz w:val="20"/>
          <w:szCs w:val="20"/>
        </w:rPr>
      </w:pPr>
      <w:r w:rsidRPr="003B001C">
        <w:rPr>
          <w:rFonts w:ascii="Arial" w:hAnsi="Arial" w:cs="Arial"/>
          <w:sz w:val="20"/>
          <w:szCs w:val="20"/>
        </w:rPr>
        <w:t xml:space="preserve">  </w:t>
      </w:r>
      <w:r>
        <w:rPr>
          <w:rFonts w:ascii="Arial" w:hAnsi="Arial" w:cs="Arial"/>
          <w:sz w:val="20"/>
          <w:szCs w:val="20"/>
        </w:rPr>
        <w:t>Relatórios de consumo de combustível do ano de 2018 e ainda documentos das unidades Fiocruz mencionando as demandas previstas de consumo de combustível para o novo contrato de prestação de serviço.</w:t>
      </w:r>
    </w:p>
    <w:p w14:paraId="4F03BF25" w14:textId="77777777" w:rsidR="00B47D46" w:rsidRPr="00BE190B" w:rsidRDefault="00B47D46" w:rsidP="00B47D46">
      <w:pPr>
        <w:spacing w:before="120" w:after="120" w:line="360" w:lineRule="auto"/>
        <w:jc w:val="both"/>
        <w:rPr>
          <w:rFonts w:ascii="Arial" w:hAnsi="Arial" w:cs="Arial"/>
          <w:b/>
          <w:color w:val="000000"/>
          <w:sz w:val="20"/>
          <w:szCs w:val="20"/>
        </w:rPr>
      </w:pPr>
      <w:r w:rsidRPr="00BE190B">
        <w:rPr>
          <w:rFonts w:ascii="Arial" w:hAnsi="Arial" w:cs="Arial"/>
          <w:b/>
          <w:color w:val="000000"/>
          <w:sz w:val="20"/>
          <w:szCs w:val="20"/>
        </w:rPr>
        <w:t xml:space="preserve">d) </w:t>
      </w:r>
      <w:r w:rsidRPr="00A114F5">
        <w:rPr>
          <w:rFonts w:ascii="Arial" w:hAnsi="Arial" w:cs="Arial"/>
          <w:b/>
          <w:sz w:val="20"/>
          <w:szCs w:val="20"/>
        </w:rPr>
        <w:t>Necessidade de materiais específicos:</w:t>
      </w:r>
    </w:p>
    <w:p w14:paraId="5DC8D398" w14:textId="77777777" w:rsidR="00B47D46" w:rsidRPr="00C9004A" w:rsidRDefault="00B47D46" w:rsidP="00B47D46">
      <w:pPr>
        <w:pStyle w:val="Corpodetexto"/>
        <w:tabs>
          <w:tab w:val="left" w:pos="1078"/>
          <w:tab w:val="left" w:pos="1416"/>
          <w:tab w:val="left" w:pos="4320"/>
          <w:tab w:val="left" w:pos="5760"/>
          <w:tab w:val="left" w:pos="7200"/>
          <w:tab w:val="left" w:pos="8640"/>
          <w:tab w:val="left" w:pos="10080"/>
          <w:tab w:val="left" w:pos="11520"/>
          <w:tab w:val="left" w:pos="12960"/>
          <w:tab w:val="left" w:pos="14400"/>
          <w:tab w:val="left" w:pos="15840"/>
        </w:tabs>
        <w:spacing w:before="119" w:after="119" w:line="360" w:lineRule="auto"/>
        <w:jc w:val="both"/>
        <w:rPr>
          <w:rFonts w:ascii="Arial" w:hAnsi="Arial" w:cs="Arial"/>
          <w:sz w:val="20"/>
          <w:szCs w:val="20"/>
        </w:rPr>
      </w:pPr>
      <w:r>
        <w:rPr>
          <w:bCs/>
          <w:sz w:val="22"/>
          <w:szCs w:val="22"/>
        </w:rPr>
        <w:t xml:space="preserve">              </w:t>
      </w:r>
      <w:r w:rsidRPr="00C9004A">
        <w:rPr>
          <w:rFonts w:ascii="Arial" w:hAnsi="Arial" w:cs="Arial"/>
          <w:sz w:val="20"/>
          <w:szCs w:val="20"/>
        </w:rPr>
        <w:t>Para a pretensa contratação, de acordo com a experiência da Fiocruz em contratações anteriores, não se verificou a necessidade de materiais específicos, cuja previsibilidade não se mostre possível antes do processo licitatório.</w:t>
      </w:r>
    </w:p>
    <w:p w14:paraId="7C6A504C" w14:textId="77777777" w:rsidR="00B47D46" w:rsidRPr="00BE190B" w:rsidRDefault="00B47D46" w:rsidP="00B47D46">
      <w:pPr>
        <w:spacing w:before="120" w:after="120" w:line="360" w:lineRule="auto"/>
        <w:jc w:val="both"/>
        <w:rPr>
          <w:rFonts w:ascii="Arial" w:hAnsi="Arial" w:cs="Arial"/>
          <w:b/>
          <w:color w:val="000000"/>
          <w:sz w:val="20"/>
          <w:szCs w:val="20"/>
        </w:rPr>
      </w:pPr>
      <w:r w:rsidRPr="00BE190B">
        <w:rPr>
          <w:rFonts w:ascii="Arial" w:hAnsi="Arial" w:cs="Arial"/>
          <w:b/>
          <w:color w:val="000000"/>
          <w:sz w:val="20"/>
          <w:szCs w:val="20"/>
        </w:rPr>
        <w:t>3.</w:t>
      </w:r>
      <w:r>
        <w:rPr>
          <w:rFonts w:ascii="Arial" w:hAnsi="Arial" w:cs="Arial"/>
          <w:b/>
          <w:color w:val="000000"/>
          <w:sz w:val="20"/>
          <w:szCs w:val="20"/>
        </w:rPr>
        <w:t>5.</w:t>
      </w:r>
      <w:r w:rsidRPr="00BE190B">
        <w:rPr>
          <w:rFonts w:ascii="Arial" w:hAnsi="Arial" w:cs="Arial"/>
          <w:b/>
          <w:color w:val="000000"/>
          <w:sz w:val="20"/>
          <w:szCs w:val="20"/>
        </w:rPr>
        <w:t xml:space="preserve"> </w:t>
      </w:r>
      <w:r w:rsidRPr="00A114F5">
        <w:rPr>
          <w:rFonts w:ascii="Arial" w:hAnsi="Arial" w:cs="Arial"/>
          <w:b/>
          <w:sz w:val="20"/>
          <w:szCs w:val="20"/>
        </w:rPr>
        <w:t>Levantamento de mercado e justificativa da escolha do tipo de solução a contratar:</w:t>
      </w:r>
    </w:p>
    <w:p w14:paraId="15976AE6" w14:textId="77777777" w:rsidR="00B47D46" w:rsidRDefault="00B47D46" w:rsidP="00B47D46">
      <w:pPr>
        <w:autoSpaceDE w:val="0"/>
        <w:autoSpaceDN w:val="0"/>
        <w:adjustRightInd w:val="0"/>
        <w:spacing w:line="360" w:lineRule="auto"/>
        <w:jc w:val="both"/>
        <w:rPr>
          <w:rFonts w:ascii="Arial" w:hAnsi="Arial" w:cs="Arial"/>
          <w:b/>
          <w:color w:val="000000"/>
          <w:sz w:val="20"/>
          <w:szCs w:val="20"/>
        </w:rPr>
      </w:pPr>
      <w:r w:rsidRPr="00BE190B">
        <w:rPr>
          <w:rFonts w:ascii="Arial" w:hAnsi="Arial" w:cs="Arial"/>
          <w:b/>
          <w:color w:val="000000"/>
          <w:sz w:val="20"/>
          <w:szCs w:val="20"/>
        </w:rPr>
        <w:t>a)</w:t>
      </w:r>
      <w:r w:rsidRPr="00BE190B">
        <w:rPr>
          <w:rFonts w:ascii="Arial" w:hAnsi="Arial" w:cs="Arial"/>
          <w:color w:val="000000"/>
          <w:sz w:val="20"/>
          <w:szCs w:val="20"/>
        </w:rPr>
        <w:t xml:space="preserve"> </w:t>
      </w:r>
      <w:r>
        <w:rPr>
          <w:rFonts w:ascii="Arial" w:hAnsi="Arial" w:cs="Arial"/>
          <w:color w:val="000000"/>
          <w:sz w:val="20"/>
          <w:szCs w:val="20"/>
        </w:rPr>
        <w:t xml:space="preserve">      </w:t>
      </w:r>
      <w:r w:rsidRPr="00A114F5">
        <w:rPr>
          <w:rFonts w:ascii="Arial" w:hAnsi="Arial" w:cs="Arial"/>
          <w:b/>
          <w:sz w:val="20"/>
          <w:szCs w:val="20"/>
        </w:rPr>
        <w:t>Fontes analisadas de contratações similares feitas por outros órgãos e entidades, com objetivo de identificar a existência de novas metodologias ou inovações que melhor atendam às necessidades da Administração:</w:t>
      </w:r>
    </w:p>
    <w:p w14:paraId="6CECB39F" w14:textId="77777777" w:rsidR="00B47D46" w:rsidRPr="00A40E68" w:rsidRDefault="00B47D46" w:rsidP="00B47D46">
      <w:pPr>
        <w:spacing w:before="120" w:after="120" w:line="360" w:lineRule="auto"/>
        <w:ind w:firstLine="709"/>
        <w:jc w:val="both"/>
        <w:rPr>
          <w:rFonts w:ascii="Arial" w:hAnsi="Arial" w:cs="Arial"/>
          <w:bCs/>
          <w:sz w:val="20"/>
          <w:szCs w:val="20"/>
        </w:rPr>
      </w:pPr>
      <w:r w:rsidRPr="00A40E68">
        <w:rPr>
          <w:rFonts w:ascii="Arial" w:hAnsi="Arial" w:cs="Arial"/>
          <w:bCs/>
          <w:sz w:val="20"/>
          <w:szCs w:val="20"/>
        </w:rPr>
        <w:t>As principais formas de aquisição de combustíveis utilizadas pelos diversos órgãos públicos são: utilização de suprimento de fundos, ressarcimento de despesa diretamente ao servidor, convênios com outros órgãos públicos, aquisição e armazenamento de combustíveis pelo próprio órgão, e sistema informatizado e integrado com a utilização do cartão magnético do abastecimento de combustíveis.</w:t>
      </w:r>
    </w:p>
    <w:p w14:paraId="4FB3D232" w14:textId="77777777" w:rsidR="00B47D46" w:rsidRPr="00A40E68" w:rsidRDefault="00B47D46" w:rsidP="00B47D46">
      <w:pPr>
        <w:autoSpaceDE w:val="0"/>
        <w:autoSpaceDN w:val="0"/>
        <w:adjustRightInd w:val="0"/>
        <w:spacing w:line="360" w:lineRule="auto"/>
        <w:ind w:firstLine="709"/>
        <w:jc w:val="both"/>
        <w:rPr>
          <w:rFonts w:ascii="Arial" w:hAnsi="Arial" w:cs="Arial"/>
          <w:bCs/>
          <w:sz w:val="20"/>
          <w:szCs w:val="20"/>
        </w:rPr>
      </w:pPr>
      <w:r w:rsidRPr="00A40E68">
        <w:rPr>
          <w:rFonts w:ascii="Arial" w:hAnsi="Arial" w:cs="Arial"/>
          <w:bCs/>
          <w:sz w:val="20"/>
          <w:szCs w:val="20"/>
        </w:rPr>
        <w:t xml:space="preserve">Salientamos que a Fundação Oswaldo Cruz já trabalhou com a aquisição e armazenamento de combustíveis dentro do próprio órgão, sendo esta atividade desativada devido ao alto custo de manutenção, espaço crítico e preservação ambiental, falta de </w:t>
      </w:r>
      <w:r w:rsidRPr="00A40E68">
        <w:rPr>
          <w:rFonts w:ascii="Arial" w:hAnsi="Arial" w:cs="Arial"/>
          <w:bCs/>
          <w:sz w:val="20"/>
          <w:szCs w:val="20"/>
        </w:rPr>
        <w:lastRenderedPageBreak/>
        <w:t>flexibilidade no abastecimento devido os inúmeros tipos de combustível, oneração dos custos com pessoal para o controle do fornecimento, entre outros. Já a utilização do ressarcimento de despesa diretamente ao servidor, bem como a utilização suprimento de fundos é uma solução temporária, que deve ser realizada de forma excepcional, não sendo adequadas para despesas programáveis, desta Administração.</w:t>
      </w:r>
    </w:p>
    <w:p w14:paraId="4093B6AF" w14:textId="77777777" w:rsidR="00B47D46" w:rsidRPr="00A40E68" w:rsidRDefault="00B47D46" w:rsidP="00B47D46">
      <w:pPr>
        <w:autoSpaceDE w:val="0"/>
        <w:autoSpaceDN w:val="0"/>
        <w:adjustRightInd w:val="0"/>
        <w:spacing w:line="360" w:lineRule="auto"/>
        <w:ind w:firstLine="709"/>
        <w:jc w:val="both"/>
        <w:rPr>
          <w:rFonts w:ascii="Arial" w:hAnsi="Arial" w:cs="Arial"/>
          <w:bCs/>
          <w:sz w:val="20"/>
          <w:szCs w:val="20"/>
        </w:rPr>
      </w:pPr>
      <w:r w:rsidRPr="00A40E68">
        <w:rPr>
          <w:rFonts w:ascii="Arial" w:hAnsi="Arial" w:cs="Arial"/>
          <w:bCs/>
          <w:sz w:val="20"/>
          <w:szCs w:val="20"/>
        </w:rPr>
        <w:t xml:space="preserve">A contratação de empresa especializada na implementação e operação de um sistema informatizado e integrado com a utilização de cartão magnético para gerenciamento do abastecimento de combustíveis da frota de veículos oficiais pode trazer os seguintes benefícios: </w:t>
      </w:r>
    </w:p>
    <w:p w14:paraId="7DD42E56" w14:textId="77777777" w:rsidR="00B47D46" w:rsidRPr="00A40E68" w:rsidRDefault="00B47D46" w:rsidP="00B47D46">
      <w:pPr>
        <w:numPr>
          <w:ilvl w:val="0"/>
          <w:numId w:val="43"/>
        </w:numPr>
        <w:autoSpaceDE w:val="0"/>
        <w:autoSpaceDN w:val="0"/>
        <w:adjustRightInd w:val="0"/>
        <w:spacing w:line="360" w:lineRule="auto"/>
        <w:jc w:val="both"/>
        <w:rPr>
          <w:rFonts w:ascii="Arial" w:hAnsi="Arial" w:cs="Arial"/>
          <w:bCs/>
          <w:sz w:val="20"/>
          <w:szCs w:val="20"/>
        </w:rPr>
      </w:pPr>
      <w:r w:rsidRPr="00A40E68">
        <w:rPr>
          <w:rFonts w:ascii="Arial" w:hAnsi="Arial" w:cs="Arial"/>
          <w:bCs/>
          <w:sz w:val="20"/>
          <w:szCs w:val="20"/>
        </w:rPr>
        <w:t xml:space="preserve">Sistema centralizado em uma só empresa gerenciadora, possibilitando que diversos estabelecimentos, inclusive em cidades do interior, possam credenciar-se junto à empresa gerenciadora contratada pela Administração, o que lhes ensejará prestar serviços cujo acesso era antes inviável ou inacessível. </w:t>
      </w:r>
    </w:p>
    <w:p w14:paraId="5002A67B" w14:textId="77777777" w:rsidR="00B47D46" w:rsidRPr="00A40E68" w:rsidRDefault="00B47D46" w:rsidP="00B47D46">
      <w:pPr>
        <w:widowControl w:val="0"/>
        <w:numPr>
          <w:ilvl w:val="0"/>
          <w:numId w:val="43"/>
        </w:numPr>
        <w:suppressAutoHyphens/>
        <w:spacing w:line="360" w:lineRule="auto"/>
        <w:jc w:val="both"/>
        <w:rPr>
          <w:rFonts w:ascii="Arial" w:hAnsi="Arial" w:cs="Arial"/>
          <w:bCs/>
          <w:sz w:val="20"/>
          <w:szCs w:val="20"/>
        </w:rPr>
      </w:pPr>
      <w:r w:rsidRPr="00A40E68">
        <w:rPr>
          <w:rFonts w:ascii="Arial" w:hAnsi="Arial" w:cs="Arial"/>
          <w:bCs/>
          <w:sz w:val="20"/>
          <w:szCs w:val="20"/>
        </w:rPr>
        <w:t>Padronização dos serviços prestados.</w:t>
      </w:r>
    </w:p>
    <w:p w14:paraId="10B9A5A9" w14:textId="77777777" w:rsidR="00B47D46" w:rsidRPr="00A40E68" w:rsidRDefault="00B47D46" w:rsidP="00B47D46">
      <w:pPr>
        <w:numPr>
          <w:ilvl w:val="0"/>
          <w:numId w:val="43"/>
        </w:numPr>
        <w:autoSpaceDE w:val="0"/>
        <w:autoSpaceDN w:val="0"/>
        <w:adjustRightInd w:val="0"/>
        <w:spacing w:line="360" w:lineRule="auto"/>
        <w:jc w:val="both"/>
        <w:rPr>
          <w:rFonts w:ascii="Arial" w:hAnsi="Arial" w:cs="Arial"/>
          <w:bCs/>
          <w:sz w:val="20"/>
          <w:szCs w:val="20"/>
        </w:rPr>
      </w:pPr>
      <w:r w:rsidRPr="00A40E68">
        <w:rPr>
          <w:rFonts w:ascii="Arial" w:hAnsi="Arial" w:cs="Arial"/>
          <w:bCs/>
          <w:sz w:val="20"/>
          <w:szCs w:val="20"/>
        </w:rPr>
        <w:t xml:space="preserve">Pronta disponibilidade de postos de atendimento em diversas localidades; </w:t>
      </w:r>
    </w:p>
    <w:p w14:paraId="3D150A3A" w14:textId="77777777" w:rsidR="00B47D46" w:rsidRPr="00A40E68" w:rsidRDefault="00B47D46" w:rsidP="00B47D46">
      <w:pPr>
        <w:widowControl w:val="0"/>
        <w:numPr>
          <w:ilvl w:val="0"/>
          <w:numId w:val="43"/>
        </w:numPr>
        <w:suppressAutoHyphens/>
        <w:spacing w:line="360" w:lineRule="auto"/>
        <w:jc w:val="both"/>
        <w:rPr>
          <w:rFonts w:ascii="Arial" w:hAnsi="Arial" w:cs="Arial"/>
          <w:bCs/>
          <w:sz w:val="20"/>
          <w:szCs w:val="20"/>
        </w:rPr>
      </w:pPr>
      <w:r w:rsidRPr="00A40E68">
        <w:rPr>
          <w:rFonts w:ascii="Arial" w:hAnsi="Arial" w:cs="Arial"/>
          <w:bCs/>
          <w:sz w:val="20"/>
          <w:szCs w:val="20"/>
        </w:rPr>
        <w:t>Controles dinâmicos e eficazes de consumo.</w:t>
      </w:r>
    </w:p>
    <w:p w14:paraId="6B3637FF" w14:textId="77777777" w:rsidR="00B47D46" w:rsidRPr="00A40E68" w:rsidRDefault="00B47D46" w:rsidP="00B47D46">
      <w:pPr>
        <w:widowControl w:val="0"/>
        <w:numPr>
          <w:ilvl w:val="0"/>
          <w:numId w:val="43"/>
        </w:numPr>
        <w:suppressAutoHyphens/>
        <w:spacing w:line="360" w:lineRule="auto"/>
        <w:jc w:val="both"/>
        <w:rPr>
          <w:rFonts w:ascii="Arial" w:hAnsi="Arial" w:cs="Arial"/>
          <w:bCs/>
          <w:sz w:val="20"/>
          <w:szCs w:val="20"/>
        </w:rPr>
      </w:pPr>
      <w:r w:rsidRPr="00A40E68">
        <w:rPr>
          <w:rFonts w:ascii="Arial" w:hAnsi="Arial" w:cs="Arial"/>
          <w:bCs/>
          <w:sz w:val="20"/>
          <w:szCs w:val="20"/>
        </w:rPr>
        <w:t>Acompanhamento em tempo real do abastecimento da frota de veículos oficiais;</w:t>
      </w:r>
    </w:p>
    <w:p w14:paraId="1A0F252E" w14:textId="77777777" w:rsidR="00B47D46" w:rsidRPr="00A40E68" w:rsidRDefault="00B47D46" w:rsidP="00B47D46">
      <w:pPr>
        <w:widowControl w:val="0"/>
        <w:numPr>
          <w:ilvl w:val="0"/>
          <w:numId w:val="43"/>
        </w:numPr>
        <w:suppressAutoHyphens/>
        <w:spacing w:line="360" w:lineRule="auto"/>
        <w:jc w:val="both"/>
        <w:rPr>
          <w:rFonts w:ascii="Arial" w:hAnsi="Arial" w:cs="Arial"/>
          <w:bCs/>
          <w:sz w:val="20"/>
          <w:szCs w:val="20"/>
        </w:rPr>
      </w:pPr>
      <w:r w:rsidRPr="00A40E68">
        <w:rPr>
          <w:rFonts w:ascii="Arial" w:hAnsi="Arial" w:cs="Arial"/>
          <w:bCs/>
          <w:sz w:val="20"/>
          <w:szCs w:val="20"/>
        </w:rPr>
        <w:t>Redução de despesas administrativas relativas à frota (coleta de dados, digitação, emissão de faturas, controles, espaço físico, pessoal).</w:t>
      </w:r>
    </w:p>
    <w:p w14:paraId="52120CC8" w14:textId="77777777" w:rsidR="00B47D46" w:rsidRPr="00A40E68" w:rsidRDefault="00B47D46" w:rsidP="00B47D46">
      <w:pPr>
        <w:widowControl w:val="0"/>
        <w:numPr>
          <w:ilvl w:val="0"/>
          <w:numId w:val="43"/>
        </w:numPr>
        <w:suppressAutoHyphens/>
        <w:spacing w:line="360" w:lineRule="auto"/>
        <w:jc w:val="both"/>
        <w:rPr>
          <w:rFonts w:ascii="Arial" w:hAnsi="Arial" w:cs="Arial"/>
          <w:bCs/>
          <w:sz w:val="20"/>
          <w:szCs w:val="20"/>
        </w:rPr>
      </w:pPr>
      <w:r w:rsidRPr="00A40E68">
        <w:rPr>
          <w:rFonts w:ascii="Arial" w:hAnsi="Arial" w:cs="Arial"/>
          <w:bCs/>
          <w:sz w:val="20"/>
          <w:szCs w:val="20"/>
        </w:rPr>
        <w:t>Flexibilidade do sistema de abastecimento, por acesso facilitado a uma rede de serviços com qualidade e preços adequados (preços praticados no mercado).</w:t>
      </w:r>
    </w:p>
    <w:p w14:paraId="198141E8" w14:textId="77777777" w:rsidR="00B47D46" w:rsidRPr="00A40E68" w:rsidRDefault="00B47D46" w:rsidP="00B47D46">
      <w:pPr>
        <w:widowControl w:val="0"/>
        <w:numPr>
          <w:ilvl w:val="0"/>
          <w:numId w:val="43"/>
        </w:numPr>
        <w:suppressAutoHyphens/>
        <w:spacing w:line="360" w:lineRule="auto"/>
        <w:jc w:val="both"/>
        <w:rPr>
          <w:rFonts w:ascii="Arial" w:hAnsi="Arial" w:cs="Arial"/>
          <w:bCs/>
          <w:sz w:val="20"/>
          <w:szCs w:val="20"/>
        </w:rPr>
      </w:pPr>
      <w:r w:rsidRPr="00A40E68">
        <w:rPr>
          <w:rFonts w:ascii="Arial" w:hAnsi="Arial" w:cs="Arial"/>
          <w:bCs/>
          <w:sz w:val="20"/>
          <w:szCs w:val="20"/>
        </w:rPr>
        <w:t>Evolução dos controles, veracidade das informações e redução do tempo de compilação e análise de dados;</w:t>
      </w:r>
    </w:p>
    <w:p w14:paraId="0ECA0E51" w14:textId="77777777" w:rsidR="00B47D46" w:rsidRPr="00A40E68" w:rsidRDefault="00B47D46" w:rsidP="00B47D46">
      <w:pPr>
        <w:widowControl w:val="0"/>
        <w:numPr>
          <w:ilvl w:val="0"/>
          <w:numId w:val="43"/>
        </w:numPr>
        <w:suppressAutoHyphens/>
        <w:spacing w:line="360" w:lineRule="auto"/>
        <w:jc w:val="both"/>
        <w:rPr>
          <w:rFonts w:ascii="Arial" w:hAnsi="Arial" w:cs="Arial"/>
          <w:bCs/>
          <w:sz w:val="20"/>
          <w:szCs w:val="20"/>
        </w:rPr>
      </w:pPr>
      <w:r w:rsidRPr="00A40E68">
        <w:rPr>
          <w:rFonts w:ascii="Arial" w:hAnsi="Arial" w:cs="Arial"/>
          <w:bCs/>
          <w:sz w:val="20"/>
          <w:szCs w:val="20"/>
        </w:rPr>
        <w:t>Obtenção de informações sobre o abastecimento, em tempo hábil para tomada de decisões corretivas.</w:t>
      </w:r>
    </w:p>
    <w:p w14:paraId="7893F344" w14:textId="77777777" w:rsidR="00B47D46" w:rsidRPr="00A40E68" w:rsidRDefault="00B47D46" w:rsidP="00B47D46">
      <w:pPr>
        <w:widowControl w:val="0"/>
        <w:numPr>
          <w:ilvl w:val="0"/>
          <w:numId w:val="44"/>
        </w:numPr>
        <w:suppressAutoHyphens/>
        <w:spacing w:line="360" w:lineRule="auto"/>
        <w:jc w:val="both"/>
        <w:rPr>
          <w:rFonts w:ascii="Arial" w:hAnsi="Arial" w:cs="Arial"/>
          <w:bCs/>
          <w:sz w:val="20"/>
          <w:szCs w:val="20"/>
        </w:rPr>
      </w:pPr>
      <w:r w:rsidRPr="00A40E68">
        <w:rPr>
          <w:rFonts w:ascii="Arial" w:hAnsi="Arial" w:cs="Arial"/>
          <w:bCs/>
          <w:sz w:val="20"/>
          <w:szCs w:val="20"/>
        </w:rPr>
        <w:t>Segurança do abastecimento através de cartão magnético com senha eletrônica;</w:t>
      </w:r>
    </w:p>
    <w:p w14:paraId="5EE88098" w14:textId="77777777" w:rsidR="00B47D46" w:rsidRDefault="00B47D46" w:rsidP="00B47D46">
      <w:pPr>
        <w:widowControl w:val="0"/>
        <w:numPr>
          <w:ilvl w:val="0"/>
          <w:numId w:val="44"/>
        </w:numPr>
        <w:suppressAutoHyphens/>
        <w:spacing w:line="360" w:lineRule="auto"/>
        <w:jc w:val="both"/>
        <w:rPr>
          <w:rFonts w:ascii="Arial" w:hAnsi="Arial" w:cs="Arial"/>
          <w:bCs/>
          <w:sz w:val="20"/>
          <w:szCs w:val="20"/>
        </w:rPr>
      </w:pPr>
      <w:r w:rsidRPr="00A40E68">
        <w:rPr>
          <w:rFonts w:ascii="Arial" w:hAnsi="Arial" w:cs="Arial"/>
          <w:bCs/>
          <w:sz w:val="20"/>
          <w:szCs w:val="20"/>
        </w:rPr>
        <w:t xml:space="preserve">Maior controle de pagamento e da fiscalização do contrato; </w:t>
      </w:r>
    </w:p>
    <w:p w14:paraId="189A4207" w14:textId="77777777" w:rsidR="00B47D46" w:rsidRPr="00A40E68" w:rsidRDefault="00B47D46" w:rsidP="00B47D46">
      <w:pPr>
        <w:widowControl w:val="0"/>
        <w:numPr>
          <w:ilvl w:val="0"/>
          <w:numId w:val="44"/>
        </w:numPr>
        <w:suppressAutoHyphens/>
        <w:spacing w:line="360" w:lineRule="auto"/>
        <w:jc w:val="both"/>
        <w:rPr>
          <w:rFonts w:ascii="Arial" w:hAnsi="Arial" w:cs="Arial"/>
          <w:bCs/>
          <w:sz w:val="20"/>
          <w:szCs w:val="20"/>
        </w:rPr>
      </w:pPr>
      <w:r>
        <w:rPr>
          <w:rFonts w:ascii="Arial" w:hAnsi="Arial" w:cs="Arial"/>
          <w:bCs/>
          <w:sz w:val="20"/>
          <w:szCs w:val="20"/>
        </w:rPr>
        <w:t>Redução de custos para a Administração tendo em vista os percentuais de descontos que serão obtidos no processo licitatório e aplicado no valor do litro dos combustíveis.</w:t>
      </w:r>
    </w:p>
    <w:p w14:paraId="70E3D537" w14:textId="77777777" w:rsidR="00B47D46" w:rsidRDefault="00B47D46" w:rsidP="00B47D46">
      <w:pPr>
        <w:pStyle w:val="Default"/>
        <w:pBdr>
          <w:top w:val="none" w:sz="0" w:space="0" w:color="000000"/>
          <w:left w:val="none" w:sz="0" w:space="0" w:color="000000"/>
          <w:bottom w:val="none" w:sz="0" w:space="0" w:color="000000"/>
          <w:right w:val="none" w:sz="0" w:space="0" w:color="000000"/>
        </w:pBdr>
        <w:jc w:val="both"/>
        <w:rPr>
          <w:rStyle w:val="Fontepargpadro6"/>
          <w:rFonts w:ascii="Arial" w:eastAsia="Lucida Sans Unicode" w:hAnsi="Arial" w:cs="Arial"/>
          <w:b/>
          <w:color w:val="auto"/>
          <w:sz w:val="20"/>
          <w:szCs w:val="20"/>
        </w:rPr>
      </w:pPr>
    </w:p>
    <w:p w14:paraId="6F77948A" w14:textId="77777777" w:rsidR="00B47D46" w:rsidRPr="00BE190B" w:rsidRDefault="00B47D46" w:rsidP="00B47D46">
      <w:pPr>
        <w:pStyle w:val="Default"/>
        <w:pBdr>
          <w:top w:val="none" w:sz="0" w:space="0" w:color="000000"/>
          <w:left w:val="none" w:sz="0" w:space="0" w:color="000000"/>
          <w:bottom w:val="none" w:sz="0" w:space="0" w:color="000000"/>
          <w:right w:val="none" w:sz="0" w:space="0" w:color="000000"/>
        </w:pBdr>
        <w:jc w:val="both"/>
        <w:rPr>
          <w:rStyle w:val="Fontepargpadro6"/>
          <w:rFonts w:ascii="Arial" w:eastAsia="Lucida Sans Unicode" w:hAnsi="Arial" w:cs="Arial"/>
          <w:b/>
          <w:color w:val="auto"/>
          <w:sz w:val="20"/>
          <w:szCs w:val="20"/>
        </w:rPr>
      </w:pPr>
      <w:r w:rsidRPr="00BE190B">
        <w:rPr>
          <w:rStyle w:val="Fontepargpadro6"/>
          <w:rFonts w:ascii="Arial" w:eastAsia="Lucida Sans Unicode" w:hAnsi="Arial" w:cs="Arial"/>
          <w:b/>
          <w:color w:val="auto"/>
          <w:sz w:val="20"/>
          <w:szCs w:val="20"/>
        </w:rPr>
        <w:t>An</w:t>
      </w:r>
      <w:r>
        <w:rPr>
          <w:rStyle w:val="Fontepargpadro6"/>
          <w:rFonts w:ascii="Arial" w:eastAsia="Lucida Sans Unicode" w:hAnsi="Arial" w:cs="Arial"/>
          <w:b/>
          <w:color w:val="auto"/>
          <w:sz w:val="20"/>
          <w:szCs w:val="20"/>
        </w:rPr>
        <w:t>á</w:t>
      </w:r>
      <w:r w:rsidRPr="00BE190B">
        <w:rPr>
          <w:rStyle w:val="Fontepargpadro6"/>
          <w:rFonts w:ascii="Arial" w:eastAsia="Lucida Sans Unicode" w:hAnsi="Arial" w:cs="Arial"/>
          <w:b/>
          <w:color w:val="auto"/>
          <w:sz w:val="20"/>
          <w:szCs w:val="20"/>
        </w:rPr>
        <w:t>lise das alternativas existentes</w:t>
      </w:r>
      <w:r>
        <w:rPr>
          <w:rStyle w:val="Fontepargpadro6"/>
          <w:rFonts w:ascii="Arial" w:eastAsia="Lucida Sans Unicode" w:hAnsi="Arial" w:cs="Arial"/>
          <w:b/>
          <w:color w:val="auto"/>
          <w:sz w:val="20"/>
          <w:szCs w:val="20"/>
        </w:rPr>
        <w:t>:</w:t>
      </w:r>
    </w:p>
    <w:p w14:paraId="598A722F" w14:textId="77777777" w:rsidR="00B47D46" w:rsidRPr="00BE190B" w:rsidRDefault="00B47D46" w:rsidP="00B47D46">
      <w:pPr>
        <w:pStyle w:val="Default"/>
        <w:pBdr>
          <w:top w:val="none" w:sz="0" w:space="0" w:color="000000"/>
          <w:left w:val="none" w:sz="0" w:space="0" w:color="000000"/>
          <w:bottom w:val="none" w:sz="0" w:space="0" w:color="000000"/>
          <w:right w:val="none" w:sz="0" w:space="0" w:color="000000"/>
        </w:pBdr>
        <w:jc w:val="both"/>
        <w:rPr>
          <w:rFonts w:ascii="Arial" w:eastAsia="Times New Roman" w:hAnsi="Arial" w:cs="Arial"/>
          <w:b/>
          <w:bCs/>
          <w:caps/>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63"/>
      </w:tblGrid>
      <w:tr w:rsidR="00B47D46" w:rsidRPr="008100FA" w14:paraId="7991DC7C" w14:textId="77777777" w:rsidTr="00942A42">
        <w:tc>
          <w:tcPr>
            <w:tcW w:w="9663" w:type="dxa"/>
            <w:tcBorders>
              <w:top w:val="single" w:sz="1" w:space="0" w:color="000000"/>
              <w:left w:val="single" w:sz="1" w:space="0" w:color="000000"/>
              <w:bottom w:val="single" w:sz="1" w:space="0" w:color="000000"/>
              <w:right w:val="single" w:sz="1" w:space="0" w:color="000000"/>
            </w:tcBorders>
            <w:shd w:val="clear" w:color="auto" w:fill="auto"/>
          </w:tcPr>
          <w:p w14:paraId="2F4B5F40" w14:textId="77777777" w:rsidR="00B47D46" w:rsidRPr="008100FA" w:rsidRDefault="00B47D46" w:rsidP="00942A42">
            <w:pPr>
              <w:autoSpaceDE w:val="0"/>
              <w:autoSpaceDN w:val="0"/>
              <w:adjustRightInd w:val="0"/>
              <w:spacing w:after="120"/>
              <w:jc w:val="center"/>
              <w:rPr>
                <w:rFonts w:ascii="Arial" w:hAnsi="Arial" w:cs="Arial"/>
                <w:sz w:val="20"/>
                <w:szCs w:val="20"/>
              </w:rPr>
            </w:pPr>
            <w:r w:rsidRPr="00A40E68">
              <w:rPr>
                <w:rFonts w:ascii="Arial" w:hAnsi="Arial" w:cs="Arial"/>
                <w:bCs/>
                <w:sz w:val="20"/>
                <w:szCs w:val="20"/>
              </w:rPr>
              <w:t xml:space="preserve">Assim, ao observar as soluções propostas e ponderando-se os encargos de cada uma delas, assim como os preceitos legais implícitos em cada uma das opções, entendemos que o formato mais adequado a ser utilizado na Instituição é contratação de empresa para implementação e operação de um sistema informatizado e integrado com a utilização de cartão </w:t>
            </w:r>
            <w:r>
              <w:rPr>
                <w:rFonts w:ascii="Arial" w:hAnsi="Arial" w:cs="Arial"/>
                <w:bCs/>
                <w:sz w:val="20"/>
                <w:szCs w:val="20"/>
              </w:rPr>
              <w:t>eletrônico</w:t>
            </w:r>
            <w:r w:rsidRPr="00A40E68">
              <w:rPr>
                <w:rFonts w:ascii="Arial" w:hAnsi="Arial" w:cs="Arial"/>
                <w:bCs/>
                <w:sz w:val="20"/>
                <w:szCs w:val="20"/>
              </w:rPr>
              <w:t xml:space="preserve"> para gerenciamento e abastecimento de combustíveis da frota de veículos oficiais da Fiocruz</w:t>
            </w:r>
            <w:r>
              <w:rPr>
                <w:rFonts w:ascii="Arial" w:hAnsi="Arial" w:cs="Arial"/>
                <w:bCs/>
                <w:sz w:val="20"/>
                <w:szCs w:val="20"/>
              </w:rPr>
              <w:t xml:space="preserve">. </w:t>
            </w:r>
          </w:p>
        </w:tc>
      </w:tr>
    </w:tbl>
    <w:p w14:paraId="6BC470C3" w14:textId="77777777" w:rsidR="00B47D46" w:rsidRDefault="00B47D46" w:rsidP="00B47D46">
      <w:pPr>
        <w:jc w:val="both"/>
        <w:rPr>
          <w:rFonts w:ascii="Arial" w:hAnsi="Arial" w:cs="Arial"/>
          <w:b/>
          <w:color w:val="000000"/>
          <w:sz w:val="20"/>
          <w:szCs w:val="20"/>
        </w:rPr>
      </w:pPr>
    </w:p>
    <w:p w14:paraId="6A26E272" w14:textId="77777777" w:rsidR="00B47D46" w:rsidRPr="00A114F5" w:rsidRDefault="00B47D46" w:rsidP="00B47D46">
      <w:pPr>
        <w:jc w:val="both"/>
        <w:rPr>
          <w:rFonts w:ascii="Arial" w:hAnsi="Arial" w:cs="Arial"/>
          <w:b/>
          <w:sz w:val="20"/>
          <w:szCs w:val="20"/>
        </w:rPr>
      </w:pPr>
      <w:r w:rsidRPr="00422046">
        <w:rPr>
          <w:rFonts w:ascii="Arial" w:hAnsi="Arial" w:cs="Arial"/>
          <w:b/>
          <w:color w:val="000000"/>
          <w:sz w:val="20"/>
          <w:szCs w:val="20"/>
        </w:rPr>
        <w:t xml:space="preserve">b) </w:t>
      </w:r>
      <w:r w:rsidRPr="00A114F5">
        <w:rPr>
          <w:rFonts w:ascii="Arial" w:hAnsi="Arial" w:cs="Arial"/>
          <w:b/>
          <w:sz w:val="20"/>
          <w:szCs w:val="20"/>
        </w:rPr>
        <w:t>Necessidade e Audiência Pública nos casos de complexidade técnica do objeto:</w:t>
      </w:r>
    </w:p>
    <w:p w14:paraId="70CA281F" w14:textId="77777777" w:rsidR="00B47D46" w:rsidRPr="00422046" w:rsidRDefault="00B47D46" w:rsidP="00B47D46">
      <w:pPr>
        <w:spacing w:line="360" w:lineRule="auto"/>
        <w:ind w:firstLine="709"/>
        <w:jc w:val="both"/>
        <w:rPr>
          <w:rFonts w:ascii="Arial" w:hAnsi="Arial" w:cs="Arial"/>
          <w:bCs/>
          <w:sz w:val="20"/>
          <w:szCs w:val="20"/>
        </w:rPr>
      </w:pPr>
      <w:r w:rsidRPr="00422046">
        <w:rPr>
          <w:rFonts w:ascii="Arial" w:hAnsi="Arial" w:cs="Arial"/>
          <w:bCs/>
          <w:sz w:val="20"/>
          <w:szCs w:val="20"/>
        </w:rPr>
        <w:lastRenderedPageBreak/>
        <w:t xml:space="preserve"> Não será necessário realizar audiência pública para coleta de contribuições a fim de definir a solução mais adequada para a pretensa contratação. </w:t>
      </w:r>
    </w:p>
    <w:p w14:paraId="16721F01" w14:textId="77777777" w:rsidR="00B47D46" w:rsidRPr="00422046" w:rsidRDefault="00B47D46" w:rsidP="00B47D46">
      <w:pPr>
        <w:spacing w:before="120" w:after="120" w:line="360" w:lineRule="auto"/>
        <w:jc w:val="both"/>
        <w:rPr>
          <w:rFonts w:ascii="Arial" w:hAnsi="Arial" w:cs="Arial"/>
          <w:b/>
          <w:color w:val="000000"/>
          <w:sz w:val="20"/>
          <w:szCs w:val="20"/>
        </w:rPr>
      </w:pPr>
      <w:r w:rsidRPr="00422046">
        <w:rPr>
          <w:rStyle w:val="Fontepargpadro6"/>
          <w:rFonts w:ascii="Arial" w:hAnsi="Arial" w:cs="Arial"/>
          <w:color w:val="FF0000"/>
          <w:sz w:val="20"/>
          <w:szCs w:val="20"/>
        </w:rPr>
        <w:t xml:space="preserve"> </w:t>
      </w:r>
      <w:r w:rsidRPr="00422046">
        <w:rPr>
          <w:rFonts w:ascii="Arial" w:hAnsi="Arial" w:cs="Arial"/>
          <w:b/>
          <w:color w:val="000000"/>
          <w:sz w:val="20"/>
          <w:szCs w:val="20"/>
        </w:rPr>
        <w:t xml:space="preserve">3.6. </w:t>
      </w:r>
      <w:r w:rsidRPr="00A114F5">
        <w:rPr>
          <w:rFonts w:ascii="Arial" w:hAnsi="Arial" w:cs="Arial"/>
          <w:b/>
          <w:sz w:val="20"/>
          <w:szCs w:val="20"/>
        </w:rPr>
        <w:t>Estimativas de preços ou preços referenciais:</w:t>
      </w:r>
    </w:p>
    <w:p w14:paraId="331C3903" w14:textId="77777777" w:rsidR="00B47D46" w:rsidRPr="00422046" w:rsidRDefault="00B47D46" w:rsidP="00B47D46">
      <w:pPr>
        <w:spacing w:before="120" w:after="120" w:line="360" w:lineRule="auto"/>
        <w:jc w:val="both"/>
        <w:rPr>
          <w:rFonts w:ascii="Arial" w:hAnsi="Arial" w:cs="Arial"/>
          <w:b/>
          <w:color w:val="000000"/>
          <w:sz w:val="20"/>
          <w:szCs w:val="20"/>
        </w:rPr>
      </w:pPr>
      <w:r w:rsidRPr="00422046">
        <w:rPr>
          <w:rFonts w:ascii="Arial" w:hAnsi="Arial" w:cs="Arial"/>
          <w:b/>
          <w:color w:val="000000"/>
          <w:sz w:val="20"/>
          <w:szCs w:val="20"/>
        </w:rPr>
        <w:t>a)</w:t>
      </w:r>
      <w:r w:rsidRPr="00422046">
        <w:rPr>
          <w:rFonts w:ascii="Arial" w:hAnsi="Arial" w:cs="Arial"/>
          <w:color w:val="000000"/>
          <w:sz w:val="20"/>
          <w:szCs w:val="20"/>
        </w:rPr>
        <w:t xml:space="preserve">  </w:t>
      </w:r>
      <w:r w:rsidRPr="00422046">
        <w:rPr>
          <w:rFonts w:ascii="Arial" w:hAnsi="Arial" w:cs="Arial"/>
          <w:color w:val="000000"/>
          <w:sz w:val="20"/>
          <w:szCs w:val="20"/>
        </w:rPr>
        <w:tab/>
      </w:r>
      <w:r w:rsidRPr="00A114F5">
        <w:rPr>
          <w:rFonts w:ascii="Arial" w:hAnsi="Arial" w:cs="Arial"/>
          <w:b/>
          <w:sz w:val="20"/>
          <w:szCs w:val="20"/>
        </w:rPr>
        <w:t>Método utilizado para estimativa de preços referenciais:</w:t>
      </w:r>
    </w:p>
    <w:p w14:paraId="5CC40526" w14:textId="77777777" w:rsidR="00B47D46" w:rsidRDefault="00B47D46" w:rsidP="00B47D46">
      <w:pPr>
        <w:spacing w:line="360" w:lineRule="auto"/>
        <w:ind w:firstLine="709"/>
        <w:jc w:val="both"/>
        <w:rPr>
          <w:rFonts w:ascii="Arial" w:hAnsi="Arial" w:cs="Arial"/>
          <w:sz w:val="20"/>
          <w:szCs w:val="20"/>
        </w:rPr>
      </w:pPr>
      <w:r w:rsidRPr="008F1C1D">
        <w:rPr>
          <w:rFonts w:ascii="Arial" w:hAnsi="Arial" w:cs="Arial"/>
          <w:sz w:val="20"/>
          <w:szCs w:val="20"/>
        </w:rPr>
        <w:t xml:space="preserve">O método utilizado para estimativa das quantidades </w:t>
      </w:r>
      <w:r>
        <w:rPr>
          <w:rFonts w:ascii="Arial" w:hAnsi="Arial" w:cs="Arial"/>
          <w:sz w:val="20"/>
          <w:szCs w:val="20"/>
        </w:rPr>
        <w:t xml:space="preserve">de combustível foi </w:t>
      </w:r>
      <w:r w:rsidRPr="008F1C1D">
        <w:rPr>
          <w:rFonts w:ascii="Arial" w:hAnsi="Arial" w:cs="Arial"/>
          <w:sz w:val="20"/>
          <w:szCs w:val="20"/>
        </w:rPr>
        <w:t>o histórico de consumo do ano de 2018</w:t>
      </w:r>
      <w:r>
        <w:rPr>
          <w:rFonts w:ascii="Arial" w:hAnsi="Arial" w:cs="Arial"/>
          <w:sz w:val="20"/>
          <w:szCs w:val="20"/>
        </w:rPr>
        <w:t xml:space="preserve">, bem como as novas demandas apresentadas pelas unidades Fiocruz, </w:t>
      </w:r>
      <w:r w:rsidRPr="008F1C1D">
        <w:rPr>
          <w:rFonts w:ascii="Arial" w:hAnsi="Arial" w:cs="Arial"/>
          <w:sz w:val="20"/>
          <w:szCs w:val="20"/>
        </w:rPr>
        <w:t xml:space="preserve">para </w:t>
      </w:r>
      <w:r>
        <w:rPr>
          <w:rFonts w:ascii="Arial" w:hAnsi="Arial" w:cs="Arial"/>
          <w:sz w:val="20"/>
          <w:szCs w:val="20"/>
        </w:rPr>
        <w:t xml:space="preserve">os diversos veículos que serão utilizados. </w:t>
      </w:r>
      <w:r w:rsidRPr="008F1C1D">
        <w:rPr>
          <w:rFonts w:ascii="Arial" w:hAnsi="Arial" w:cs="Arial"/>
          <w:sz w:val="20"/>
          <w:szCs w:val="20"/>
        </w:rPr>
        <w:t>O resultado desse levantamento é o que consta na tabela a seguir:</w:t>
      </w:r>
    </w:p>
    <w:p w14:paraId="67067392" w14:textId="52A43E2D" w:rsidR="00B47D46" w:rsidRPr="008F1C1D" w:rsidRDefault="00B47D46" w:rsidP="00B47D46">
      <w:pPr>
        <w:spacing w:line="360" w:lineRule="auto"/>
        <w:ind w:firstLine="142"/>
        <w:jc w:val="center"/>
        <w:rPr>
          <w:rFonts w:ascii="Arial" w:hAnsi="Arial" w:cs="Arial"/>
          <w:bCs/>
          <w:sz w:val="20"/>
          <w:szCs w:val="20"/>
        </w:rPr>
      </w:pPr>
      <w:r w:rsidRPr="003B16DA">
        <w:rPr>
          <w:noProof/>
        </w:rPr>
        <w:drawing>
          <wp:inline distT="0" distB="0" distL="0" distR="0" wp14:anchorId="36E728A9" wp14:editId="5F2257A7">
            <wp:extent cx="5181600" cy="230886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81600" cy="2308860"/>
                    </a:xfrm>
                    <a:prstGeom prst="rect">
                      <a:avLst/>
                    </a:prstGeom>
                    <a:noFill/>
                    <a:ln>
                      <a:noFill/>
                    </a:ln>
                  </pic:spPr>
                </pic:pic>
              </a:graphicData>
            </a:graphic>
          </wp:inline>
        </w:drawing>
      </w:r>
    </w:p>
    <w:p w14:paraId="7D8C9009" w14:textId="77777777" w:rsidR="00B47D46" w:rsidRPr="00A114F5" w:rsidRDefault="00B47D46" w:rsidP="00B47D46">
      <w:pPr>
        <w:autoSpaceDE w:val="0"/>
        <w:autoSpaceDN w:val="0"/>
        <w:adjustRightInd w:val="0"/>
        <w:rPr>
          <w:rFonts w:ascii="Arial" w:hAnsi="Arial" w:cs="Arial"/>
          <w:b/>
          <w:sz w:val="20"/>
          <w:szCs w:val="20"/>
        </w:rPr>
      </w:pPr>
      <w:r w:rsidRPr="00422046">
        <w:rPr>
          <w:rFonts w:ascii="Arial" w:hAnsi="Arial" w:cs="Arial"/>
          <w:b/>
          <w:color w:val="000000"/>
          <w:sz w:val="20"/>
          <w:szCs w:val="20"/>
        </w:rPr>
        <w:t xml:space="preserve">b) </w:t>
      </w:r>
      <w:r w:rsidRPr="00A114F5">
        <w:rPr>
          <w:rFonts w:ascii="Arial" w:hAnsi="Arial" w:cs="Arial"/>
          <w:b/>
          <w:sz w:val="20"/>
          <w:szCs w:val="20"/>
        </w:rPr>
        <w:t>Inclusão de memórias de cálculos da estimativa de preços referenciais e os documentos que</w:t>
      </w:r>
      <w:r>
        <w:rPr>
          <w:rFonts w:ascii="Arial" w:hAnsi="Arial" w:cs="Arial"/>
          <w:b/>
          <w:sz w:val="20"/>
          <w:szCs w:val="20"/>
        </w:rPr>
        <w:t xml:space="preserve"> </w:t>
      </w:r>
      <w:r w:rsidRPr="00A114F5">
        <w:rPr>
          <w:rFonts w:ascii="Arial" w:hAnsi="Arial" w:cs="Arial"/>
          <w:b/>
          <w:sz w:val="20"/>
          <w:szCs w:val="20"/>
        </w:rPr>
        <w:t>lhe dão suporte:</w:t>
      </w:r>
    </w:p>
    <w:p w14:paraId="147EADF8" w14:textId="77777777" w:rsidR="00B47D46" w:rsidRDefault="00B47D46" w:rsidP="00B47D46">
      <w:pPr>
        <w:shd w:val="clear" w:color="auto" w:fill="FFFFFF"/>
        <w:spacing w:line="360" w:lineRule="auto"/>
        <w:ind w:firstLine="709"/>
        <w:jc w:val="both"/>
        <w:rPr>
          <w:rFonts w:ascii="Arial" w:hAnsi="Arial" w:cs="Arial"/>
          <w:bCs/>
          <w:sz w:val="20"/>
          <w:szCs w:val="20"/>
        </w:rPr>
      </w:pPr>
      <w:r>
        <w:rPr>
          <w:rFonts w:ascii="Arial" w:hAnsi="Arial" w:cs="Arial"/>
          <w:bCs/>
          <w:sz w:val="20"/>
          <w:szCs w:val="20"/>
        </w:rPr>
        <w:t>Será incluso</w:t>
      </w:r>
      <w:r w:rsidRPr="00DC6F2D">
        <w:rPr>
          <w:rFonts w:ascii="Arial" w:hAnsi="Arial" w:cs="Arial"/>
          <w:bCs/>
          <w:sz w:val="20"/>
          <w:szCs w:val="20"/>
        </w:rPr>
        <w:t xml:space="preserve"> nos autos da pretensa contratação </w:t>
      </w:r>
      <w:r>
        <w:rPr>
          <w:rFonts w:ascii="Arial" w:hAnsi="Arial" w:cs="Arial"/>
          <w:bCs/>
          <w:sz w:val="20"/>
          <w:szCs w:val="20"/>
        </w:rPr>
        <w:t xml:space="preserve">as </w:t>
      </w:r>
      <w:r w:rsidRPr="00DC6F2D">
        <w:rPr>
          <w:rFonts w:ascii="Arial" w:hAnsi="Arial" w:cs="Arial"/>
          <w:bCs/>
          <w:sz w:val="20"/>
          <w:szCs w:val="20"/>
        </w:rPr>
        <w:t>memórias de cálculos da estimativa de preços ou dos preços referenciais obtidos pela Fiocruz</w:t>
      </w:r>
      <w:r>
        <w:rPr>
          <w:rFonts w:ascii="Arial" w:hAnsi="Arial" w:cs="Arial"/>
          <w:bCs/>
          <w:sz w:val="20"/>
          <w:szCs w:val="20"/>
        </w:rPr>
        <w:t xml:space="preserve"> e documentação pertinente ao que foi apurado.</w:t>
      </w:r>
    </w:p>
    <w:p w14:paraId="5AE4D0F1" w14:textId="77777777" w:rsidR="00B47D46" w:rsidRPr="00422046" w:rsidRDefault="00B47D46" w:rsidP="00B47D46">
      <w:pPr>
        <w:spacing w:before="120" w:after="120" w:line="360" w:lineRule="auto"/>
        <w:jc w:val="both"/>
        <w:rPr>
          <w:rFonts w:ascii="Arial" w:hAnsi="Arial" w:cs="Arial"/>
          <w:b/>
          <w:color w:val="000000"/>
          <w:sz w:val="20"/>
          <w:szCs w:val="20"/>
        </w:rPr>
      </w:pPr>
      <w:r w:rsidRPr="00422046">
        <w:rPr>
          <w:rFonts w:ascii="Arial" w:hAnsi="Arial" w:cs="Arial"/>
          <w:b/>
          <w:color w:val="000000"/>
          <w:sz w:val="20"/>
          <w:szCs w:val="20"/>
        </w:rPr>
        <w:t xml:space="preserve">3.7. </w:t>
      </w:r>
      <w:r w:rsidRPr="00A114F5">
        <w:rPr>
          <w:rFonts w:ascii="Arial" w:hAnsi="Arial" w:cs="Arial"/>
          <w:b/>
          <w:sz w:val="20"/>
          <w:szCs w:val="20"/>
        </w:rPr>
        <w:t>Descrição da Solução como um todo:</w:t>
      </w:r>
    </w:p>
    <w:p w14:paraId="1730A331" w14:textId="77777777" w:rsidR="00B47D46" w:rsidRDefault="00B47D46" w:rsidP="00B47D46">
      <w:pPr>
        <w:autoSpaceDE w:val="0"/>
        <w:autoSpaceDN w:val="0"/>
        <w:adjustRightInd w:val="0"/>
        <w:rPr>
          <w:rFonts w:ascii="Arial" w:hAnsi="Arial" w:cs="Arial"/>
          <w:b/>
          <w:sz w:val="20"/>
          <w:szCs w:val="20"/>
        </w:rPr>
      </w:pPr>
      <w:r w:rsidRPr="00422046">
        <w:rPr>
          <w:rFonts w:ascii="Arial" w:hAnsi="Arial" w:cs="Arial"/>
          <w:b/>
          <w:color w:val="000000"/>
          <w:sz w:val="20"/>
          <w:szCs w:val="20"/>
        </w:rPr>
        <w:t>a)</w:t>
      </w:r>
      <w:r w:rsidRPr="00422046">
        <w:rPr>
          <w:rFonts w:ascii="Arial" w:hAnsi="Arial" w:cs="Arial"/>
          <w:b/>
          <w:color w:val="000000"/>
          <w:sz w:val="20"/>
          <w:szCs w:val="20"/>
        </w:rPr>
        <w:tab/>
      </w:r>
      <w:r w:rsidRPr="00A114F5">
        <w:rPr>
          <w:rFonts w:ascii="Arial" w:hAnsi="Arial" w:cs="Arial"/>
          <w:b/>
          <w:sz w:val="20"/>
          <w:szCs w:val="20"/>
        </w:rPr>
        <w:t>Descrição dos elementos produzidos para que a contratação produza resultados</w:t>
      </w:r>
      <w:r>
        <w:rPr>
          <w:rFonts w:ascii="Arial" w:hAnsi="Arial" w:cs="Arial"/>
          <w:b/>
          <w:sz w:val="20"/>
          <w:szCs w:val="20"/>
        </w:rPr>
        <w:t xml:space="preserve"> </w:t>
      </w:r>
      <w:r w:rsidRPr="00A114F5">
        <w:rPr>
          <w:rFonts w:ascii="Arial" w:hAnsi="Arial" w:cs="Arial"/>
          <w:b/>
          <w:sz w:val="20"/>
          <w:szCs w:val="20"/>
        </w:rPr>
        <w:t>pretendidos pela Administração:</w:t>
      </w:r>
    </w:p>
    <w:p w14:paraId="3FF14905" w14:textId="77777777" w:rsidR="00B47D46" w:rsidRDefault="00B47D46" w:rsidP="00B47D46">
      <w:pPr>
        <w:pStyle w:val="Contedodatabela"/>
        <w:spacing w:line="360" w:lineRule="auto"/>
        <w:ind w:firstLine="709"/>
        <w:jc w:val="both"/>
        <w:rPr>
          <w:rFonts w:ascii="Arial" w:hAnsi="Arial" w:cs="Arial"/>
          <w:sz w:val="20"/>
          <w:szCs w:val="20"/>
        </w:rPr>
      </w:pPr>
      <w:r w:rsidRPr="00422046">
        <w:rPr>
          <w:rFonts w:ascii="Arial" w:hAnsi="Arial" w:cs="Arial"/>
          <w:sz w:val="20"/>
          <w:szCs w:val="20"/>
        </w:rPr>
        <w:t xml:space="preserve">Para que a pretensa contratação produza os resultados esperados, serão produzidos indicadores de desempenho por meio de avaliações conforme disposto no Instrumento de Avaliação de Resultados (IMR), através de formulários, </w:t>
      </w:r>
      <w:r>
        <w:rPr>
          <w:rFonts w:ascii="Arial" w:hAnsi="Arial" w:cs="Arial"/>
          <w:sz w:val="20"/>
          <w:szCs w:val="20"/>
        </w:rPr>
        <w:t>visando o atendimento eficiente e eficaz das regras que serão determinadas em instrumento próprio, tal como Termo de Referência, o qual constará descrições detalhadas para a execução dos serviços inerentes a contratação os quais serão</w:t>
      </w:r>
      <w:r w:rsidRPr="00422046">
        <w:rPr>
          <w:rFonts w:ascii="Arial" w:hAnsi="Arial" w:cs="Arial"/>
          <w:sz w:val="20"/>
          <w:szCs w:val="20"/>
        </w:rPr>
        <w:t xml:space="preserve"> acompanhados mensalmente pela fiscalização do contrato.</w:t>
      </w:r>
    </w:p>
    <w:p w14:paraId="268B23D4" w14:textId="77777777" w:rsidR="00B47D46" w:rsidRPr="00B856FB" w:rsidRDefault="00B47D46" w:rsidP="00B47D46">
      <w:pPr>
        <w:pStyle w:val="Contedodatabela"/>
        <w:spacing w:line="360" w:lineRule="auto"/>
        <w:ind w:firstLine="709"/>
        <w:jc w:val="both"/>
        <w:rPr>
          <w:rFonts w:ascii="Arial" w:hAnsi="Arial" w:cs="Arial"/>
          <w:sz w:val="20"/>
          <w:szCs w:val="20"/>
        </w:rPr>
      </w:pPr>
      <w:r>
        <w:rPr>
          <w:rFonts w:ascii="Arial" w:hAnsi="Arial" w:cs="Arial"/>
          <w:sz w:val="20"/>
          <w:szCs w:val="20"/>
        </w:rPr>
        <w:t>A pretensa contratação s</w:t>
      </w:r>
      <w:r w:rsidRPr="00B856FB">
        <w:rPr>
          <w:rFonts w:ascii="Arial" w:hAnsi="Arial" w:cs="Arial"/>
          <w:sz w:val="20"/>
          <w:szCs w:val="20"/>
        </w:rPr>
        <w:t>erá aceita e a qualidade avaliada mensalmente por Instrumento de Medição de Resultado (IMR), o qual poderá ser aplicado a Contratada as sanções previstas no contrato pelo não alcance das metas pré-estabelecidas pela Fiocruz.</w:t>
      </w:r>
    </w:p>
    <w:p w14:paraId="42EA3BC8" w14:textId="77777777" w:rsidR="00B47D46" w:rsidRPr="00B856FB" w:rsidRDefault="00B47D46" w:rsidP="00B47D46">
      <w:pPr>
        <w:tabs>
          <w:tab w:val="left" w:pos="709"/>
          <w:tab w:val="left" w:pos="2745"/>
        </w:tabs>
        <w:spacing w:line="360" w:lineRule="auto"/>
        <w:jc w:val="both"/>
        <w:rPr>
          <w:rFonts w:ascii="Arial" w:eastAsia="Lucida Sans Unicode" w:hAnsi="Arial" w:cs="Arial"/>
          <w:sz w:val="20"/>
          <w:szCs w:val="20"/>
        </w:rPr>
      </w:pPr>
      <w:r w:rsidRPr="00B856FB">
        <w:rPr>
          <w:rFonts w:ascii="Arial" w:eastAsia="Lucida Sans Unicode" w:hAnsi="Arial" w:cs="Arial"/>
          <w:sz w:val="20"/>
          <w:szCs w:val="20"/>
        </w:rPr>
        <w:lastRenderedPageBreak/>
        <w:tab/>
        <w:t>A presente prestação de serviço será considerada APROVADA quando sua avaliação pelo IMR atingir a meta igual ou superior a 70%.</w:t>
      </w:r>
    </w:p>
    <w:p w14:paraId="2F04313D" w14:textId="77777777" w:rsidR="00B47D46" w:rsidRPr="00B856FB" w:rsidRDefault="00B47D46" w:rsidP="00B47D46">
      <w:pPr>
        <w:tabs>
          <w:tab w:val="left" w:pos="709"/>
        </w:tabs>
        <w:spacing w:line="360" w:lineRule="auto"/>
        <w:jc w:val="both"/>
        <w:rPr>
          <w:rFonts w:ascii="Arial" w:eastAsia="Lucida Sans Unicode" w:hAnsi="Arial" w:cs="Arial"/>
          <w:sz w:val="20"/>
          <w:szCs w:val="20"/>
        </w:rPr>
      </w:pPr>
      <w:r w:rsidRPr="00B856FB">
        <w:rPr>
          <w:rFonts w:ascii="Arial" w:eastAsia="Lucida Sans Unicode" w:hAnsi="Arial" w:cs="Arial"/>
          <w:sz w:val="20"/>
          <w:szCs w:val="20"/>
        </w:rPr>
        <w:tab/>
        <w:t>A avaliação pelo IMR levará em consideração a qualidade da execução dos serviços prestados.</w:t>
      </w:r>
    </w:p>
    <w:p w14:paraId="4EE1B2DF" w14:textId="77777777" w:rsidR="00B47D46" w:rsidRPr="00422046" w:rsidRDefault="00B47D46" w:rsidP="00B47D46">
      <w:pPr>
        <w:spacing w:before="120" w:after="120" w:line="360" w:lineRule="auto"/>
        <w:jc w:val="both"/>
        <w:rPr>
          <w:rFonts w:ascii="Arial" w:hAnsi="Arial" w:cs="Arial"/>
          <w:b/>
          <w:color w:val="000000"/>
          <w:sz w:val="20"/>
          <w:szCs w:val="20"/>
        </w:rPr>
      </w:pPr>
      <w:r w:rsidRPr="00422046">
        <w:rPr>
          <w:rFonts w:ascii="Arial" w:hAnsi="Arial" w:cs="Arial"/>
          <w:b/>
          <w:color w:val="000000"/>
          <w:sz w:val="20"/>
          <w:szCs w:val="20"/>
        </w:rPr>
        <w:t xml:space="preserve">3.8.  </w:t>
      </w:r>
      <w:r w:rsidRPr="00A114F5">
        <w:rPr>
          <w:rFonts w:ascii="Arial" w:hAnsi="Arial" w:cs="Arial"/>
          <w:b/>
          <w:sz w:val="20"/>
          <w:szCs w:val="20"/>
        </w:rPr>
        <w:t>Justificativas para parcelamento ou não da solução:</w:t>
      </w:r>
      <w:r w:rsidRPr="00422046">
        <w:rPr>
          <w:rFonts w:ascii="Arial" w:hAnsi="Arial" w:cs="Arial"/>
          <w:b/>
          <w:color w:val="000000"/>
          <w:sz w:val="20"/>
          <w:szCs w:val="20"/>
        </w:rPr>
        <w:t xml:space="preserve"> </w:t>
      </w:r>
    </w:p>
    <w:p w14:paraId="4397FA51" w14:textId="77777777" w:rsidR="00B47D46" w:rsidRPr="00C206D1" w:rsidRDefault="00B47D46" w:rsidP="00B47D46">
      <w:pPr>
        <w:shd w:val="clear" w:color="auto" w:fill="FFFFFF"/>
        <w:spacing w:before="120" w:after="120" w:line="360" w:lineRule="auto"/>
        <w:jc w:val="both"/>
        <w:rPr>
          <w:rFonts w:ascii="Arial" w:hAnsi="Arial" w:cs="Arial"/>
          <w:b/>
          <w:color w:val="000000"/>
          <w:sz w:val="20"/>
          <w:szCs w:val="20"/>
        </w:rPr>
      </w:pPr>
      <w:r w:rsidRPr="00422046">
        <w:rPr>
          <w:rFonts w:ascii="Arial" w:hAnsi="Arial" w:cs="Arial"/>
          <w:b/>
          <w:color w:val="000000"/>
          <w:sz w:val="20"/>
          <w:szCs w:val="20"/>
        </w:rPr>
        <w:t>a)</w:t>
      </w:r>
      <w:r w:rsidRPr="00422046">
        <w:rPr>
          <w:rFonts w:ascii="Arial" w:hAnsi="Arial" w:cs="Arial"/>
          <w:color w:val="000000"/>
          <w:sz w:val="20"/>
          <w:szCs w:val="20"/>
        </w:rPr>
        <w:t xml:space="preserve"> </w:t>
      </w:r>
      <w:r w:rsidRPr="00422046">
        <w:rPr>
          <w:rFonts w:ascii="Arial" w:hAnsi="Arial" w:cs="Arial"/>
          <w:color w:val="000000"/>
          <w:sz w:val="20"/>
          <w:szCs w:val="20"/>
        </w:rPr>
        <w:tab/>
      </w:r>
      <w:r w:rsidRPr="00C206D1">
        <w:rPr>
          <w:rFonts w:ascii="Arial" w:hAnsi="Arial" w:cs="Arial"/>
          <w:b/>
          <w:color w:val="000000"/>
          <w:sz w:val="20"/>
          <w:szCs w:val="20"/>
        </w:rPr>
        <w:t>O parcelamento da solução é a regra devendo a licitação ser realizada por item, sempre que o objeto for divisível, desde que se verifique não haver prejuízo para o conjunto da solução ou perda de economia de escala, visando propiciar a ampla participação de licitantes, que embora não disponham de capacidade para execução da totalidade do objeto, possam fazê-lo com relação a itens ou unidades autônomas;</w:t>
      </w:r>
    </w:p>
    <w:p w14:paraId="386ABF15" w14:textId="77777777" w:rsidR="00B47D46" w:rsidRDefault="00B47D46" w:rsidP="00B47D46">
      <w:pPr>
        <w:numPr>
          <w:ilvl w:val="0"/>
          <w:numId w:val="45"/>
        </w:numPr>
        <w:autoSpaceDE w:val="0"/>
        <w:autoSpaceDN w:val="0"/>
        <w:adjustRightInd w:val="0"/>
        <w:spacing w:line="360" w:lineRule="auto"/>
        <w:jc w:val="both"/>
        <w:rPr>
          <w:rFonts w:ascii="Arial" w:hAnsi="Arial" w:cs="Arial"/>
          <w:sz w:val="20"/>
          <w:szCs w:val="20"/>
        </w:rPr>
      </w:pPr>
      <w:r w:rsidRPr="00323F86">
        <w:rPr>
          <w:rFonts w:ascii="Arial" w:hAnsi="Arial" w:cs="Arial"/>
          <w:sz w:val="20"/>
          <w:szCs w:val="20"/>
        </w:rPr>
        <w:t>O parcelamento não se mostra uma opção viável</w:t>
      </w:r>
      <w:r>
        <w:rPr>
          <w:rFonts w:ascii="Arial" w:hAnsi="Arial" w:cs="Arial"/>
          <w:sz w:val="20"/>
          <w:szCs w:val="20"/>
        </w:rPr>
        <w:t xml:space="preserve">, pois </w:t>
      </w:r>
      <w:r w:rsidRPr="00323F86">
        <w:rPr>
          <w:rFonts w:ascii="Arial" w:hAnsi="Arial" w:cs="Arial"/>
          <w:sz w:val="20"/>
          <w:szCs w:val="20"/>
        </w:rPr>
        <w:t>este levaria a perda de escala e não mostra um melhor aproveitamento do mercado e nem a ampliação da competitividade</w:t>
      </w:r>
      <w:r>
        <w:rPr>
          <w:rFonts w:ascii="Arial" w:hAnsi="Arial" w:cs="Arial"/>
          <w:sz w:val="20"/>
          <w:szCs w:val="20"/>
        </w:rPr>
        <w:t xml:space="preserve"> para a pretensa contratação, visto se tratar de objeto específico com característica inter-relacionadas</w:t>
      </w:r>
      <w:r w:rsidRPr="00323F86">
        <w:rPr>
          <w:rFonts w:ascii="Arial" w:hAnsi="Arial" w:cs="Arial"/>
          <w:sz w:val="20"/>
          <w:szCs w:val="20"/>
        </w:rPr>
        <w:t xml:space="preserve">. </w:t>
      </w:r>
    </w:p>
    <w:p w14:paraId="7231514E" w14:textId="77777777" w:rsidR="00B47D46" w:rsidRPr="00422046" w:rsidRDefault="00B47D46" w:rsidP="00B47D46">
      <w:pPr>
        <w:spacing w:before="120" w:after="120" w:line="360" w:lineRule="auto"/>
        <w:jc w:val="both"/>
        <w:rPr>
          <w:rFonts w:ascii="Arial" w:hAnsi="Arial" w:cs="Arial"/>
          <w:b/>
          <w:color w:val="000000"/>
          <w:sz w:val="20"/>
          <w:szCs w:val="20"/>
        </w:rPr>
      </w:pPr>
      <w:r w:rsidRPr="00422046">
        <w:rPr>
          <w:rFonts w:ascii="Arial" w:hAnsi="Arial" w:cs="Arial"/>
          <w:b/>
          <w:color w:val="000000"/>
          <w:sz w:val="20"/>
          <w:szCs w:val="20"/>
        </w:rPr>
        <w:t>b)</w:t>
      </w:r>
      <w:r w:rsidRPr="00422046">
        <w:rPr>
          <w:rFonts w:ascii="Arial" w:hAnsi="Arial" w:cs="Arial"/>
          <w:color w:val="000000"/>
          <w:sz w:val="20"/>
          <w:szCs w:val="20"/>
        </w:rPr>
        <w:t xml:space="preserve"> </w:t>
      </w:r>
      <w:r w:rsidRPr="00422046">
        <w:rPr>
          <w:rFonts w:ascii="Arial" w:hAnsi="Arial" w:cs="Arial"/>
          <w:color w:val="000000"/>
          <w:sz w:val="20"/>
          <w:szCs w:val="20"/>
        </w:rPr>
        <w:tab/>
      </w:r>
      <w:r w:rsidRPr="00A114F5">
        <w:rPr>
          <w:rFonts w:ascii="Arial" w:hAnsi="Arial" w:cs="Arial"/>
          <w:b/>
          <w:sz w:val="20"/>
          <w:szCs w:val="20"/>
        </w:rPr>
        <w:t>Quanto à divisibilidade do objeto:</w:t>
      </w:r>
    </w:p>
    <w:p w14:paraId="690924E1" w14:textId="77777777" w:rsidR="00B47D46" w:rsidRPr="00422046" w:rsidRDefault="00B47D46" w:rsidP="00B47D46">
      <w:pPr>
        <w:pStyle w:val="PargrafodaLista"/>
        <w:tabs>
          <w:tab w:val="left" w:pos="2529"/>
        </w:tabs>
        <w:autoSpaceDE w:val="0"/>
        <w:autoSpaceDN w:val="0"/>
        <w:ind w:left="0"/>
        <w:rPr>
          <w:rFonts w:ascii="Arial" w:hAnsi="Arial" w:cs="Arial"/>
          <w:sz w:val="20"/>
          <w:szCs w:val="20"/>
        </w:rPr>
      </w:pPr>
      <w:r w:rsidRPr="00422046">
        <w:rPr>
          <w:rFonts w:ascii="Arial" w:hAnsi="Arial" w:cs="Arial"/>
          <w:b/>
          <w:color w:val="000000"/>
          <w:sz w:val="20"/>
          <w:szCs w:val="20"/>
        </w:rPr>
        <w:t>b.1)</w:t>
      </w:r>
      <w:r w:rsidRPr="00422046">
        <w:rPr>
          <w:rFonts w:ascii="Arial" w:hAnsi="Arial" w:cs="Arial"/>
          <w:color w:val="000000"/>
          <w:sz w:val="20"/>
          <w:szCs w:val="20"/>
        </w:rPr>
        <w:t xml:space="preserve"> </w:t>
      </w:r>
      <w:r w:rsidRPr="00422046">
        <w:rPr>
          <w:rFonts w:ascii="Arial" w:hAnsi="Arial" w:cs="Arial"/>
          <w:b/>
          <w:color w:val="000000"/>
          <w:sz w:val="20"/>
          <w:szCs w:val="20"/>
        </w:rPr>
        <w:t>ser técnica e economicamente viável;</w:t>
      </w:r>
    </w:p>
    <w:p w14:paraId="1ED8BC35" w14:textId="77777777" w:rsidR="00B47D46" w:rsidRPr="00422046" w:rsidRDefault="00B47D46" w:rsidP="00B47D46">
      <w:pPr>
        <w:spacing w:before="120" w:after="120" w:line="360" w:lineRule="auto"/>
        <w:ind w:firstLine="709"/>
        <w:jc w:val="both"/>
        <w:rPr>
          <w:rFonts w:ascii="Arial" w:hAnsi="Arial" w:cs="Arial"/>
          <w:color w:val="000000"/>
          <w:sz w:val="20"/>
          <w:szCs w:val="20"/>
        </w:rPr>
      </w:pPr>
      <w:r w:rsidRPr="00422046">
        <w:rPr>
          <w:rFonts w:ascii="Arial" w:hAnsi="Arial" w:cs="Arial"/>
          <w:sz w:val="20"/>
          <w:szCs w:val="20"/>
        </w:rPr>
        <w:t xml:space="preserve">Conforme descrito no item </w:t>
      </w:r>
      <w:proofErr w:type="gramStart"/>
      <w:r w:rsidRPr="00422046">
        <w:rPr>
          <w:rFonts w:ascii="Arial" w:hAnsi="Arial" w:cs="Arial"/>
          <w:sz w:val="20"/>
          <w:szCs w:val="20"/>
        </w:rPr>
        <w:t>3.8 letra</w:t>
      </w:r>
      <w:proofErr w:type="gramEnd"/>
      <w:r w:rsidRPr="00422046">
        <w:rPr>
          <w:rFonts w:ascii="Arial" w:hAnsi="Arial" w:cs="Arial"/>
          <w:sz w:val="20"/>
          <w:szCs w:val="20"/>
        </w:rPr>
        <w:t xml:space="preserve"> a, a indivisibilidade do objeto é o formato mais viável economicamente para a instituição.</w:t>
      </w:r>
    </w:p>
    <w:p w14:paraId="7BB90961" w14:textId="77777777" w:rsidR="00B47D46" w:rsidRPr="00422046" w:rsidRDefault="00B47D46" w:rsidP="00B47D46">
      <w:pPr>
        <w:pStyle w:val="PargrafodaLista"/>
        <w:tabs>
          <w:tab w:val="left" w:pos="2529"/>
        </w:tabs>
        <w:autoSpaceDE w:val="0"/>
        <w:autoSpaceDN w:val="0"/>
        <w:ind w:left="0"/>
        <w:rPr>
          <w:rFonts w:ascii="Arial" w:hAnsi="Arial" w:cs="Arial"/>
          <w:sz w:val="20"/>
          <w:szCs w:val="20"/>
        </w:rPr>
      </w:pPr>
      <w:r w:rsidRPr="00422046">
        <w:rPr>
          <w:rFonts w:ascii="Arial" w:hAnsi="Arial" w:cs="Arial"/>
          <w:b/>
          <w:color w:val="000000"/>
          <w:sz w:val="20"/>
          <w:szCs w:val="20"/>
        </w:rPr>
        <w:t>b.2)</w:t>
      </w:r>
      <w:r w:rsidRPr="00422046">
        <w:rPr>
          <w:rFonts w:ascii="Arial" w:hAnsi="Arial" w:cs="Arial"/>
          <w:color w:val="000000"/>
          <w:sz w:val="20"/>
          <w:szCs w:val="20"/>
        </w:rPr>
        <w:t xml:space="preserve"> </w:t>
      </w:r>
      <w:r w:rsidRPr="00A114F5">
        <w:rPr>
          <w:rFonts w:ascii="Arial" w:hAnsi="Arial" w:cs="Arial"/>
          <w:b/>
          <w:sz w:val="20"/>
          <w:szCs w:val="20"/>
        </w:rPr>
        <w:t>não haverá perda de escala; e</w:t>
      </w:r>
    </w:p>
    <w:p w14:paraId="04A9BD10" w14:textId="77777777" w:rsidR="00B47D46" w:rsidRPr="00422046" w:rsidRDefault="00B47D46" w:rsidP="00B47D46">
      <w:pPr>
        <w:spacing w:before="120" w:after="120" w:line="360" w:lineRule="auto"/>
        <w:ind w:firstLine="709"/>
        <w:jc w:val="both"/>
        <w:rPr>
          <w:rFonts w:ascii="Arial" w:hAnsi="Arial" w:cs="Arial"/>
          <w:sz w:val="20"/>
          <w:szCs w:val="20"/>
        </w:rPr>
      </w:pPr>
      <w:r w:rsidRPr="00422046">
        <w:rPr>
          <w:rFonts w:ascii="Arial" w:hAnsi="Arial" w:cs="Arial"/>
          <w:sz w:val="20"/>
          <w:szCs w:val="20"/>
        </w:rPr>
        <w:t xml:space="preserve">Conforme descrito no item </w:t>
      </w:r>
      <w:proofErr w:type="gramStart"/>
      <w:r w:rsidRPr="00422046">
        <w:rPr>
          <w:rFonts w:ascii="Arial" w:hAnsi="Arial" w:cs="Arial"/>
          <w:sz w:val="20"/>
          <w:szCs w:val="20"/>
        </w:rPr>
        <w:t>3.8 letra</w:t>
      </w:r>
      <w:proofErr w:type="gramEnd"/>
      <w:r w:rsidRPr="00422046">
        <w:rPr>
          <w:rFonts w:ascii="Arial" w:hAnsi="Arial" w:cs="Arial"/>
          <w:sz w:val="20"/>
          <w:szCs w:val="20"/>
        </w:rPr>
        <w:t xml:space="preserve"> a, não haverá perda de escala, como já demonstrado acima.</w:t>
      </w:r>
    </w:p>
    <w:p w14:paraId="7EC6B4CC" w14:textId="77777777" w:rsidR="00B47D46" w:rsidRPr="00422046" w:rsidRDefault="00B47D46" w:rsidP="00B47D46">
      <w:pPr>
        <w:pStyle w:val="PargrafodaLista"/>
        <w:tabs>
          <w:tab w:val="left" w:pos="2627"/>
        </w:tabs>
        <w:autoSpaceDE w:val="0"/>
        <w:autoSpaceDN w:val="0"/>
        <w:spacing w:line="360" w:lineRule="auto"/>
        <w:ind w:left="0" w:right="1122"/>
        <w:jc w:val="both"/>
        <w:rPr>
          <w:rFonts w:ascii="Arial" w:hAnsi="Arial" w:cs="Arial"/>
          <w:b/>
          <w:color w:val="000000"/>
          <w:sz w:val="20"/>
          <w:szCs w:val="20"/>
        </w:rPr>
      </w:pPr>
      <w:r w:rsidRPr="00422046">
        <w:rPr>
          <w:rFonts w:ascii="Arial" w:hAnsi="Arial" w:cs="Arial"/>
          <w:b/>
          <w:color w:val="000000"/>
          <w:sz w:val="20"/>
          <w:szCs w:val="20"/>
        </w:rPr>
        <w:t>b.3)</w:t>
      </w:r>
      <w:r w:rsidRPr="00422046">
        <w:rPr>
          <w:rFonts w:ascii="Arial" w:hAnsi="Arial" w:cs="Arial"/>
          <w:color w:val="000000"/>
          <w:sz w:val="20"/>
          <w:szCs w:val="20"/>
        </w:rPr>
        <w:t xml:space="preserve"> </w:t>
      </w:r>
      <w:r w:rsidRPr="00A114F5">
        <w:rPr>
          <w:rFonts w:ascii="Arial" w:hAnsi="Arial" w:cs="Arial"/>
          <w:b/>
          <w:sz w:val="20"/>
          <w:szCs w:val="20"/>
        </w:rPr>
        <w:t>permite melhor aproveitamento do mercado e ampliação da competitividade;</w:t>
      </w:r>
    </w:p>
    <w:p w14:paraId="2812F9D6" w14:textId="77777777" w:rsidR="00B47D46" w:rsidRDefault="00B47D46" w:rsidP="00B47D46">
      <w:pPr>
        <w:spacing w:before="120" w:after="120" w:line="360" w:lineRule="auto"/>
        <w:jc w:val="both"/>
        <w:rPr>
          <w:rFonts w:ascii="Arial" w:hAnsi="Arial" w:cs="Arial"/>
          <w:sz w:val="20"/>
          <w:szCs w:val="20"/>
        </w:rPr>
      </w:pPr>
      <w:r w:rsidRPr="00422046">
        <w:rPr>
          <w:rFonts w:ascii="Arial" w:hAnsi="Arial" w:cs="Arial"/>
          <w:color w:val="000000"/>
          <w:sz w:val="20"/>
          <w:szCs w:val="20"/>
        </w:rPr>
        <w:t xml:space="preserve"> </w:t>
      </w:r>
      <w:r w:rsidRPr="00422046">
        <w:rPr>
          <w:rFonts w:ascii="Arial" w:hAnsi="Arial" w:cs="Arial"/>
          <w:color w:val="000000"/>
          <w:sz w:val="20"/>
          <w:szCs w:val="20"/>
        </w:rPr>
        <w:tab/>
      </w:r>
      <w:r w:rsidRPr="00422046">
        <w:rPr>
          <w:rFonts w:ascii="Arial" w:hAnsi="Arial" w:cs="Arial"/>
          <w:sz w:val="20"/>
          <w:szCs w:val="20"/>
        </w:rPr>
        <w:t xml:space="preserve">Conforme descrito no item </w:t>
      </w:r>
      <w:proofErr w:type="gramStart"/>
      <w:r w:rsidRPr="00422046">
        <w:rPr>
          <w:rFonts w:ascii="Arial" w:hAnsi="Arial" w:cs="Arial"/>
          <w:sz w:val="20"/>
          <w:szCs w:val="20"/>
        </w:rPr>
        <w:t>3.8 letra</w:t>
      </w:r>
      <w:proofErr w:type="gramEnd"/>
      <w:r w:rsidRPr="00422046">
        <w:rPr>
          <w:rFonts w:ascii="Arial" w:hAnsi="Arial" w:cs="Arial"/>
          <w:sz w:val="20"/>
          <w:szCs w:val="20"/>
        </w:rPr>
        <w:t xml:space="preserve"> a, ficou demonstrado ser a indivisibilidade do objeto o melhor formato para a Administração, não ocasionando em si a restrição da competitividade do objeto.</w:t>
      </w:r>
    </w:p>
    <w:p w14:paraId="7B0746CD" w14:textId="77777777" w:rsidR="00B47D46" w:rsidRDefault="00B47D46" w:rsidP="00B47D46">
      <w:pPr>
        <w:autoSpaceDE w:val="0"/>
        <w:autoSpaceDN w:val="0"/>
        <w:adjustRightInd w:val="0"/>
        <w:rPr>
          <w:rFonts w:ascii="TimesNewRomanPS-BoldMT" w:eastAsia="Times New Roman" w:hAnsi="TimesNewRomanPS-BoldMT" w:cs="TimesNewRomanPS-BoldMT"/>
          <w:b/>
          <w:bCs/>
        </w:rPr>
      </w:pPr>
      <w:r w:rsidRPr="00422046">
        <w:rPr>
          <w:rFonts w:ascii="Arial" w:hAnsi="Arial" w:cs="Arial"/>
          <w:b/>
          <w:color w:val="000000"/>
          <w:sz w:val="20"/>
          <w:szCs w:val="20"/>
        </w:rPr>
        <w:t xml:space="preserve"> 3.9. </w:t>
      </w:r>
      <w:r w:rsidRPr="00A114F5">
        <w:rPr>
          <w:rFonts w:ascii="Arial" w:hAnsi="Arial" w:cs="Arial"/>
          <w:b/>
          <w:sz w:val="20"/>
          <w:szCs w:val="20"/>
        </w:rPr>
        <w:t>recursos humanos, materiais ou financeiros disponíveis:</w:t>
      </w:r>
    </w:p>
    <w:p w14:paraId="6134324A" w14:textId="77777777" w:rsidR="00B47D46" w:rsidRDefault="00B47D46" w:rsidP="00B47D46">
      <w:pPr>
        <w:autoSpaceDE w:val="0"/>
        <w:autoSpaceDN w:val="0"/>
        <w:adjustRightInd w:val="0"/>
        <w:spacing w:line="360" w:lineRule="auto"/>
        <w:jc w:val="both"/>
        <w:rPr>
          <w:rFonts w:ascii="Arial" w:hAnsi="Arial" w:cs="Arial"/>
          <w:b/>
          <w:color w:val="000000"/>
          <w:sz w:val="20"/>
          <w:szCs w:val="20"/>
        </w:rPr>
      </w:pPr>
      <w:r>
        <w:rPr>
          <w:rFonts w:ascii="TimesNewRomanPS-BoldMT" w:eastAsia="Times New Roman" w:hAnsi="TimesNewRomanPS-BoldMT" w:cs="TimesNewRomanPS-BoldMT"/>
          <w:b/>
          <w:bCs/>
        </w:rPr>
        <w:t xml:space="preserve">a) </w:t>
      </w:r>
      <w:r w:rsidRPr="00A114F5">
        <w:rPr>
          <w:rFonts w:ascii="Arial" w:hAnsi="Arial" w:cs="Arial"/>
          <w:b/>
          <w:sz w:val="20"/>
          <w:szCs w:val="20"/>
        </w:rPr>
        <w:t>Benefícios diretos e indiretos que o órgão almeja com a contratação, em termos de economicidade, eficácia, eficiência, de melhor aproveitamento dos recursos humanos, materiais e financeiros disponíveis, considerando os impactos ambientais positivos e melhoria da qualidade de produtos ou serviços:</w:t>
      </w:r>
    </w:p>
    <w:p w14:paraId="2A7A18A0" w14:textId="77777777" w:rsidR="00B47D46" w:rsidRPr="00422046" w:rsidRDefault="00B47D46" w:rsidP="00B47D46">
      <w:pPr>
        <w:spacing w:before="120" w:after="120" w:line="360" w:lineRule="auto"/>
        <w:ind w:firstLine="709"/>
        <w:jc w:val="both"/>
        <w:rPr>
          <w:rFonts w:ascii="Arial" w:hAnsi="Arial" w:cs="Arial"/>
          <w:sz w:val="20"/>
          <w:szCs w:val="20"/>
        </w:rPr>
      </w:pPr>
      <w:r w:rsidRPr="00422046">
        <w:rPr>
          <w:rFonts w:ascii="Arial" w:hAnsi="Arial" w:cs="Arial"/>
          <w:sz w:val="20"/>
          <w:szCs w:val="20"/>
        </w:rPr>
        <w:t>A fiscalização do contrato almeja com esta nova contratação no mínimo os seguintes benefícios diretos e indiretos: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7911"/>
      </w:tblGrid>
      <w:tr w:rsidR="00B47D46" w:rsidRPr="00422046" w14:paraId="65928389" w14:textId="77777777" w:rsidTr="00942A42">
        <w:tc>
          <w:tcPr>
            <w:tcW w:w="457" w:type="dxa"/>
            <w:shd w:val="clear" w:color="auto" w:fill="BFBFBF"/>
          </w:tcPr>
          <w:p w14:paraId="290F8080" w14:textId="77777777" w:rsidR="00B47D46" w:rsidRPr="00422046" w:rsidRDefault="00B47D46" w:rsidP="00942A42">
            <w:pPr>
              <w:jc w:val="both"/>
              <w:rPr>
                <w:rFonts w:ascii="Arial" w:hAnsi="Arial" w:cs="Arial"/>
                <w:bCs/>
                <w:sz w:val="20"/>
                <w:szCs w:val="20"/>
              </w:rPr>
            </w:pPr>
            <w:r w:rsidRPr="00422046">
              <w:rPr>
                <w:rFonts w:ascii="Arial" w:hAnsi="Arial" w:cs="Arial"/>
                <w:bCs/>
                <w:sz w:val="20"/>
                <w:szCs w:val="20"/>
              </w:rPr>
              <w:t>Id</w:t>
            </w:r>
          </w:p>
        </w:tc>
        <w:tc>
          <w:tcPr>
            <w:tcW w:w="9398" w:type="dxa"/>
            <w:shd w:val="clear" w:color="auto" w:fill="BFBFBF"/>
          </w:tcPr>
          <w:p w14:paraId="52C18830" w14:textId="77777777" w:rsidR="00B47D46" w:rsidRPr="00422046" w:rsidRDefault="00B47D46" w:rsidP="00942A42">
            <w:pPr>
              <w:jc w:val="both"/>
              <w:rPr>
                <w:rFonts w:ascii="Arial" w:hAnsi="Arial" w:cs="Arial"/>
                <w:bCs/>
                <w:sz w:val="20"/>
                <w:szCs w:val="20"/>
              </w:rPr>
            </w:pPr>
            <w:r w:rsidRPr="00422046">
              <w:rPr>
                <w:rFonts w:ascii="Arial" w:hAnsi="Arial" w:cs="Arial"/>
                <w:bCs/>
                <w:sz w:val="20"/>
                <w:szCs w:val="20"/>
              </w:rPr>
              <w:t>Resultados pretendidos</w:t>
            </w:r>
          </w:p>
        </w:tc>
      </w:tr>
      <w:tr w:rsidR="00B47D46" w:rsidRPr="00422046" w14:paraId="4BFC8BBC" w14:textId="77777777" w:rsidTr="00942A42">
        <w:tc>
          <w:tcPr>
            <w:tcW w:w="457" w:type="dxa"/>
            <w:shd w:val="clear" w:color="auto" w:fill="F2F2F2"/>
          </w:tcPr>
          <w:p w14:paraId="40CD0067" w14:textId="77777777" w:rsidR="00B47D46" w:rsidRPr="00422046" w:rsidRDefault="00B47D46" w:rsidP="00942A42">
            <w:pPr>
              <w:jc w:val="center"/>
              <w:rPr>
                <w:rFonts w:ascii="Arial" w:hAnsi="Arial" w:cs="Arial"/>
                <w:bCs/>
                <w:sz w:val="20"/>
                <w:szCs w:val="20"/>
              </w:rPr>
            </w:pPr>
          </w:p>
          <w:p w14:paraId="13953CE6" w14:textId="77777777" w:rsidR="00B47D46" w:rsidRPr="00422046" w:rsidRDefault="00B47D46" w:rsidP="00942A42">
            <w:pPr>
              <w:jc w:val="center"/>
              <w:rPr>
                <w:rFonts w:ascii="Arial" w:hAnsi="Arial" w:cs="Arial"/>
                <w:bCs/>
                <w:sz w:val="20"/>
                <w:szCs w:val="20"/>
              </w:rPr>
            </w:pPr>
            <w:r w:rsidRPr="00422046">
              <w:rPr>
                <w:rFonts w:ascii="Arial" w:hAnsi="Arial" w:cs="Arial"/>
                <w:bCs/>
                <w:sz w:val="20"/>
                <w:szCs w:val="20"/>
              </w:rPr>
              <w:t>1</w:t>
            </w:r>
          </w:p>
        </w:tc>
        <w:tc>
          <w:tcPr>
            <w:tcW w:w="9398" w:type="dxa"/>
            <w:shd w:val="clear" w:color="auto" w:fill="F2F2F2"/>
          </w:tcPr>
          <w:p w14:paraId="5F4DEFFC" w14:textId="77777777" w:rsidR="00B47D46" w:rsidRPr="00422046" w:rsidRDefault="00B47D46" w:rsidP="00942A42">
            <w:pPr>
              <w:jc w:val="both"/>
              <w:rPr>
                <w:rFonts w:ascii="Arial" w:hAnsi="Arial" w:cs="Arial"/>
                <w:bCs/>
                <w:sz w:val="20"/>
                <w:szCs w:val="20"/>
              </w:rPr>
            </w:pPr>
            <w:r w:rsidRPr="00422046">
              <w:rPr>
                <w:rFonts w:ascii="Arial" w:hAnsi="Arial" w:cs="Arial"/>
                <w:bCs/>
                <w:sz w:val="20"/>
                <w:szCs w:val="20"/>
              </w:rPr>
              <w:t xml:space="preserve">Assegurar e garantir a boa execução dos serviços de </w:t>
            </w:r>
            <w:r w:rsidRPr="00FC0A58">
              <w:rPr>
                <w:rFonts w:ascii="Arial" w:hAnsi="Arial" w:cs="Arial"/>
                <w:bCs/>
                <w:sz w:val="20"/>
                <w:szCs w:val="20"/>
              </w:rPr>
              <w:t xml:space="preserve">administração e gerenciamento de frota, para implementação e operação de um sistema de abastecimento de combustível (etanol, gasolina comum, diesel, diesel S10 e aditivo </w:t>
            </w:r>
            <w:proofErr w:type="spellStart"/>
            <w:r w:rsidRPr="00FC0A58">
              <w:rPr>
                <w:rFonts w:ascii="Arial" w:hAnsi="Arial" w:cs="Arial"/>
                <w:bCs/>
                <w:sz w:val="20"/>
                <w:szCs w:val="20"/>
              </w:rPr>
              <w:t>arla</w:t>
            </w:r>
            <w:proofErr w:type="spellEnd"/>
            <w:r w:rsidRPr="00FC0A58">
              <w:rPr>
                <w:rFonts w:ascii="Arial" w:hAnsi="Arial" w:cs="Arial"/>
                <w:bCs/>
                <w:sz w:val="20"/>
                <w:szCs w:val="20"/>
              </w:rPr>
              <w:t xml:space="preserve"> 32) dos veículos automotores da frota da Fundação Oswaldo Cruz / RJ, através de cartões eletrônicos, em rede de postos de abastecimento de combustível em todo o território nacional,</w:t>
            </w:r>
            <w:r>
              <w:rPr>
                <w:rFonts w:ascii="Arial" w:hAnsi="Arial" w:cs="Arial"/>
                <w:bCs/>
                <w:sz w:val="20"/>
                <w:szCs w:val="20"/>
              </w:rPr>
              <w:t xml:space="preserve"> </w:t>
            </w:r>
            <w:r w:rsidRPr="00422046">
              <w:rPr>
                <w:rFonts w:ascii="Arial" w:hAnsi="Arial" w:cs="Arial"/>
                <w:bCs/>
                <w:sz w:val="20"/>
                <w:szCs w:val="20"/>
              </w:rPr>
              <w:t>sempre embasados nos princípios basilares da legalidade, eficiência e sustentabilidade;</w:t>
            </w:r>
          </w:p>
        </w:tc>
      </w:tr>
      <w:tr w:rsidR="00B47D46" w:rsidRPr="00422046" w14:paraId="03501F8C" w14:textId="77777777" w:rsidTr="00942A42">
        <w:tc>
          <w:tcPr>
            <w:tcW w:w="457" w:type="dxa"/>
            <w:shd w:val="clear" w:color="auto" w:fill="F2F2F2"/>
          </w:tcPr>
          <w:p w14:paraId="3289886F" w14:textId="77777777" w:rsidR="00B47D46" w:rsidRPr="00422046" w:rsidRDefault="00B47D46" w:rsidP="00942A42">
            <w:pPr>
              <w:jc w:val="center"/>
              <w:rPr>
                <w:rFonts w:ascii="Arial" w:hAnsi="Arial" w:cs="Arial"/>
                <w:bCs/>
                <w:sz w:val="20"/>
                <w:szCs w:val="20"/>
              </w:rPr>
            </w:pPr>
            <w:r w:rsidRPr="00422046">
              <w:rPr>
                <w:rFonts w:ascii="Arial" w:hAnsi="Arial" w:cs="Arial"/>
                <w:bCs/>
                <w:sz w:val="20"/>
                <w:szCs w:val="20"/>
              </w:rPr>
              <w:t>2</w:t>
            </w:r>
          </w:p>
        </w:tc>
        <w:tc>
          <w:tcPr>
            <w:tcW w:w="9398" w:type="dxa"/>
            <w:shd w:val="clear" w:color="auto" w:fill="F2F2F2"/>
          </w:tcPr>
          <w:p w14:paraId="6143DBB2" w14:textId="77777777" w:rsidR="00B47D46" w:rsidRPr="00422046" w:rsidRDefault="00B47D46" w:rsidP="00942A42">
            <w:pPr>
              <w:autoSpaceDE w:val="0"/>
              <w:autoSpaceDN w:val="0"/>
              <w:adjustRightInd w:val="0"/>
              <w:jc w:val="both"/>
              <w:rPr>
                <w:rFonts w:ascii="Arial" w:hAnsi="Arial" w:cs="Arial"/>
                <w:bCs/>
                <w:sz w:val="20"/>
                <w:szCs w:val="20"/>
              </w:rPr>
            </w:pPr>
            <w:r>
              <w:rPr>
                <w:rFonts w:ascii="Arial" w:hAnsi="Arial" w:cs="Arial"/>
                <w:bCs/>
                <w:sz w:val="20"/>
                <w:szCs w:val="20"/>
              </w:rPr>
              <w:t>Obter um s</w:t>
            </w:r>
            <w:r w:rsidRPr="003A645C">
              <w:rPr>
                <w:rFonts w:ascii="Arial" w:hAnsi="Arial" w:cs="Arial"/>
                <w:bCs/>
                <w:sz w:val="20"/>
                <w:szCs w:val="20"/>
              </w:rPr>
              <w:t>istema centralizado em uma só empresa gerenciadora, possibilitando</w:t>
            </w:r>
            <w:r>
              <w:rPr>
                <w:rFonts w:ascii="Arial" w:hAnsi="Arial" w:cs="Arial"/>
                <w:bCs/>
                <w:sz w:val="20"/>
                <w:szCs w:val="20"/>
              </w:rPr>
              <w:t xml:space="preserve"> inclusive </w:t>
            </w:r>
            <w:r w:rsidRPr="003A645C">
              <w:rPr>
                <w:rFonts w:ascii="Arial" w:hAnsi="Arial" w:cs="Arial"/>
                <w:bCs/>
                <w:sz w:val="20"/>
                <w:szCs w:val="20"/>
              </w:rPr>
              <w:t>que pequenos estabelecimentos possam credenciar-se junto à empresa gerenciadora contratada pela Administração, enseja</w:t>
            </w:r>
            <w:r>
              <w:rPr>
                <w:rFonts w:ascii="Arial" w:hAnsi="Arial" w:cs="Arial"/>
                <w:bCs/>
                <w:sz w:val="20"/>
                <w:szCs w:val="20"/>
              </w:rPr>
              <w:t>ndo a prestação de</w:t>
            </w:r>
            <w:r w:rsidRPr="003A645C">
              <w:rPr>
                <w:rFonts w:ascii="Arial" w:hAnsi="Arial" w:cs="Arial"/>
                <w:bCs/>
                <w:sz w:val="20"/>
                <w:szCs w:val="20"/>
              </w:rPr>
              <w:t xml:space="preserve"> serviços cujo acesso </w:t>
            </w:r>
            <w:r>
              <w:rPr>
                <w:rFonts w:ascii="Arial" w:hAnsi="Arial" w:cs="Arial"/>
                <w:bCs/>
                <w:sz w:val="20"/>
                <w:szCs w:val="20"/>
              </w:rPr>
              <w:t xml:space="preserve">antes </w:t>
            </w:r>
            <w:r w:rsidRPr="003A645C">
              <w:rPr>
                <w:rFonts w:ascii="Arial" w:hAnsi="Arial" w:cs="Arial"/>
                <w:bCs/>
                <w:sz w:val="20"/>
                <w:szCs w:val="20"/>
              </w:rPr>
              <w:t xml:space="preserve">era inviável; </w:t>
            </w:r>
          </w:p>
        </w:tc>
      </w:tr>
      <w:tr w:rsidR="00B47D46" w:rsidRPr="00422046" w14:paraId="76CF814A" w14:textId="77777777" w:rsidTr="00942A42">
        <w:tc>
          <w:tcPr>
            <w:tcW w:w="457" w:type="dxa"/>
            <w:shd w:val="clear" w:color="auto" w:fill="F2F2F2"/>
          </w:tcPr>
          <w:p w14:paraId="33D6F635" w14:textId="77777777" w:rsidR="00B47D46" w:rsidRPr="00422046" w:rsidRDefault="00B47D46" w:rsidP="00942A42">
            <w:pPr>
              <w:jc w:val="center"/>
              <w:rPr>
                <w:rFonts w:ascii="Arial" w:hAnsi="Arial" w:cs="Arial"/>
                <w:bCs/>
                <w:sz w:val="20"/>
                <w:szCs w:val="20"/>
              </w:rPr>
            </w:pPr>
            <w:r w:rsidRPr="00422046">
              <w:rPr>
                <w:rFonts w:ascii="Arial" w:hAnsi="Arial" w:cs="Arial"/>
                <w:bCs/>
                <w:sz w:val="20"/>
                <w:szCs w:val="20"/>
              </w:rPr>
              <w:t>3</w:t>
            </w:r>
          </w:p>
        </w:tc>
        <w:tc>
          <w:tcPr>
            <w:tcW w:w="9398" w:type="dxa"/>
            <w:shd w:val="clear" w:color="auto" w:fill="F2F2F2"/>
          </w:tcPr>
          <w:p w14:paraId="58B01982" w14:textId="77777777" w:rsidR="00B47D46" w:rsidRPr="00422046" w:rsidRDefault="00B47D46" w:rsidP="00942A42">
            <w:pPr>
              <w:autoSpaceDE w:val="0"/>
              <w:autoSpaceDN w:val="0"/>
              <w:adjustRightInd w:val="0"/>
              <w:jc w:val="both"/>
              <w:rPr>
                <w:rFonts w:ascii="Arial" w:hAnsi="Arial" w:cs="Arial"/>
                <w:bCs/>
                <w:sz w:val="20"/>
                <w:szCs w:val="20"/>
              </w:rPr>
            </w:pPr>
            <w:r>
              <w:rPr>
                <w:rFonts w:ascii="Arial" w:hAnsi="Arial" w:cs="Arial"/>
                <w:bCs/>
                <w:sz w:val="20"/>
                <w:szCs w:val="20"/>
              </w:rPr>
              <w:t>P</w:t>
            </w:r>
            <w:r w:rsidRPr="00AB23F3">
              <w:rPr>
                <w:rFonts w:ascii="Arial" w:hAnsi="Arial" w:cs="Arial"/>
                <w:bCs/>
                <w:sz w:val="20"/>
                <w:szCs w:val="20"/>
              </w:rPr>
              <w:t>ossibilitar</w:t>
            </w:r>
            <w:r>
              <w:rPr>
                <w:rFonts w:ascii="Arial" w:hAnsi="Arial" w:cs="Arial"/>
                <w:bCs/>
                <w:sz w:val="20"/>
                <w:szCs w:val="20"/>
              </w:rPr>
              <w:t xml:space="preserve"> a</w:t>
            </w:r>
            <w:r w:rsidRPr="00AB23F3">
              <w:rPr>
                <w:rFonts w:ascii="Arial" w:hAnsi="Arial" w:cs="Arial"/>
                <w:bCs/>
                <w:sz w:val="20"/>
                <w:szCs w:val="20"/>
              </w:rPr>
              <w:t xml:space="preserve"> escolha do abastecimento em diversos postos</w:t>
            </w:r>
            <w:r>
              <w:rPr>
                <w:rFonts w:ascii="Arial" w:hAnsi="Arial" w:cs="Arial"/>
                <w:bCs/>
                <w:sz w:val="20"/>
                <w:szCs w:val="20"/>
              </w:rPr>
              <w:t xml:space="preserve"> </w:t>
            </w:r>
            <w:proofErr w:type="spellStart"/>
            <w:r>
              <w:rPr>
                <w:rFonts w:ascii="Arial" w:hAnsi="Arial" w:cs="Arial"/>
                <w:bCs/>
                <w:sz w:val="20"/>
                <w:szCs w:val="20"/>
              </w:rPr>
              <w:t>pré</w:t>
            </w:r>
            <w:proofErr w:type="spellEnd"/>
            <w:r>
              <w:rPr>
                <w:rFonts w:ascii="Arial" w:hAnsi="Arial" w:cs="Arial"/>
                <w:bCs/>
                <w:sz w:val="20"/>
                <w:szCs w:val="20"/>
              </w:rPr>
              <w:t xml:space="preserve">-cadastrados </w:t>
            </w:r>
            <w:r w:rsidRPr="00AB23F3">
              <w:rPr>
                <w:rFonts w:ascii="Arial" w:hAnsi="Arial" w:cs="Arial"/>
                <w:bCs/>
                <w:sz w:val="20"/>
                <w:szCs w:val="20"/>
              </w:rPr>
              <w:t>da</w:t>
            </w:r>
            <w:r>
              <w:rPr>
                <w:rFonts w:ascii="Arial" w:hAnsi="Arial" w:cs="Arial"/>
                <w:bCs/>
                <w:sz w:val="20"/>
                <w:szCs w:val="20"/>
              </w:rPr>
              <w:t>s</w:t>
            </w:r>
            <w:r w:rsidRPr="00AB23F3">
              <w:rPr>
                <w:rFonts w:ascii="Arial" w:hAnsi="Arial" w:cs="Arial"/>
                <w:bCs/>
                <w:sz w:val="20"/>
                <w:szCs w:val="20"/>
              </w:rPr>
              <w:t xml:space="preserve"> regi</w:t>
            </w:r>
            <w:r>
              <w:rPr>
                <w:rFonts w:ascii="Arial" w:hAnsi="Arial" w:cs="Arial"/>
                <w:bCs/>
                <w:sz w:val="20"/>
                <w:szCs w:val="20"/>
              </w:rPr>
              <w:t>ões,</w:t>
            </w:r>
            <w:r w:rsidRPr="00AB23F3">
              <w:rPr>
                <w:rFonts w:ascii="Arial" w:hAnsi="Arial" w:cs="Arial"/>
                <w:bCs/>
                <w:sz w:val="20"/>
                <w:szCs w:val="20"/>
              </w:rPr>
              <w:t xml:space="preserve"> </w:t>
            </w:r>
            <w:r>
              <w:rPr>
                <w:rFonts w:ascii="Arial" w:hAnsi="Arial" w:cs="Arial"/>
                <w:bCs/>
                <w:sz w:val="20"/>
                <w:szCs w:val="20"/>
              </w:rPr>
              <w:t xml:space="preserve">podendo a Administração </w:t>
            </w:r>
            <w:r w:rsidRPr="00AB23F3">
              <w:rPr>
                <w:rFonts w:ascii="Arial" w:hAnsi="Arial" w:cs="Arial"/>
                <w:bCs/>
                <w:sz w:val="20"/>
                <w:szCs w:val="20"/>
              </w:rPr>
              <w:t xml:space="preserve">escolher o posto </w:t>
            </w:r>
            <w:r>
              <w:rPr>
                <w:rFonts w:ascii="Arial" w:hAnsi="Arial" w:cs="Arial"/>
                <w:bCs/>
                <w:sz w:val="20"/>
                <w:szCs w:val="20"/>
              </w:rPr>
              <w:t>mais viável</w:t>
            </w:r>
            <w:r w:rsidRPr="00AB23F3">
              <w:rPr>
                <w:rFonts w:ascii="Arial" w:hAnsi="Arial" w:cs="Arial"/>
                <w:bCs/>
                <w:sz w:val="20"/>
                <w:szCs w:val="20"/>
              </w:rPr>
              <w:t xml:space="preserve">, </w:t>
            </w:r>
            <w:r>
              <w:rPr>
                <w:rFonts w:ascii="Arial" w:hAnsi="Arial" w:cs="Arial"/>
                <w:bCs/>
                <w:sz w:val="20"/>
                <w:szCs w:val="20"/>
              </w:rPr>
              <w:t xml:space="preserve">inclusive com </w:t>
            </w:r>
            <w:r w:rsidRPr="00AB23F3">
              <w:rPr>
                <w:rFonts w:ascii="Arial" w:hAnsi="Arial" w:cs="Arial"/>
                <w:bCs/>
                <w:sz w:val="20"/>
                <w:szCs w:val="20"/>
              </w:rPr>
              <w:t>abastecimento da frota sem sair d</w:t>
            </w:r>
            <w:r>
              <w:rPr>
                <w:rFonts w:ascii="Arial" w:hAnsi="Arial" w:cs="Arial"/>
                <w:bCs/>
                <w:sz w:val="20"/>
                <w:szCs w:val="20"/>
              </w:rPr>
              <w:t>e sua</w:t>
            </w:r>
            <w:r w:rsidRPr="00AB23F3">
              <w:rPr>
                <w:rFonts w:ascii="Arial" w:hAnsi="Arial" w:cs="Arial"/>
                <w:bCs/>
                <w:sz w:val="20"/>
                <w:szCs w:val="20"/>
              </w:rPr>
              <w:t xml:space="preserve"> rota; </w:t>
            </w:r>
          </w:p>
        </w:tc>
      </w:tr>
      <w:tr w:rsidR="00B47D46" w:rsidRPr="00422046" w14:paraId="6983B4CA" w14:textId="77777777" w:rsidTr="00942A42">
        <w:tc>
          <w:tcPr>
            <w:tcW w:w="457" w:type="dxa"/>
            <w:shd w:val="clear" w:color="auto" w:fill="F2F2F2"/>
          </w:tcPr>
          <w:p w14:paraId="119FF7C2" w14:textId="77777777" w:rsidR="00B47D46" w:rsidRPr="00422046" w:rsidRDefault="00B47D46" w:rsidP="00942A42">
            <w:pPr>
              <w:jc w:val="center"/>
              <w:rPr>
                <w:rFonts w:ascii="Arial" w:hAnsi="Arial" w:cs="Arial"/>
                <w:bCs/>
                <w:sz w:val="20"/>
                <w:szCs w:val="20"/>
              </w:rPr>
            </w:pPr>
            <w:r w:rsidRPr="00422046">
              <w:rPr>
                <w:rFonts w:ascii="Arial" w:hAnsi="Arial" w:cs="Arial"/>
                <w:bCs/>
                <w:sz w:val="20"/>
                <w:szCs w:val="20"/>
              </w:rPr>
              <w:t>4</w:t>
            </w:r>
          </w:p>
        </w:tc>
        <w:tc>
          <w:tcPr>
            <w:tcW w:w="9398" w:type="dxa"/>
            <w:shd w:val="clear" w:color="auto" w:fill="F2F2F2"/>
          </w:tcPr>
          <w:p w14:paraId="40F09B54" w14:textId="77777777" w:rsidR="00B47D46" w:rsidRPr="00422046" w:rsidRDefault="00B47D46" w:rsidP="00942A42">
            <w:pPr>
              <w:jc w:val="both"/>
              <w:rPr>
                <w:rFonts w:ascii="Arial" w:hAnsi="Arial" w:cs="Arial"/>
                <w:bCs/>
                <w:sz w:val="20"/>
                <w:szCs w:val="20"/>
              </w:rPr>
            </w:pPr>
            <w:r w:rsidRPr="00422046">
              <w:rPr>
                <w:rFonts w:ascii="Arial" w:hAnsi="Arial" w:cs="Arial"/>
                <w:bCs/>
                <w:sz w:val="20"/>
                <w:szCs w:val="20"/>
              </w:rPr>
              <w:t>Assegurar a prestação de um serviço de qualidade visando garantir a satisfação dos usuários</w:t>
            </w:r>
            <w:r>
              <w:rPr>
                <w:rFonts w:ascii="Arial" w:hAnsi="Arial" w:cs="Arial"/>
                <w:bCs/>
                <w:sz w:val="20"/>
                <w:szCs w:val="20"/>
              </w:rPr>
              <w:t>;</w:t>
            </w:r>
          </w:p>
        </w:tc>
      </w:tr>
      <w:tr w:rsidR="00B47D46" w:rsidRPr="00422046" w14:paraId="7E37E3C9" w14:textId="77777777" w:rsidTr="00942A42">
        <w:tc>
          <w:tcPr>
            <w:tcW w:w="457" w:type="dxa"/>
            <w:shd w:val="clear" w:color="auto" w:fill="F2F2F2"/>
          </w:tcPr>
          <w:p w14:paraId="7CBB89F6" w14:textId="77777777" w:rsidR="00B47D46" w:rsidRPr="00422046" w:rsidRDefault="00B47D46" w:rsidP="00942A42">
            <w:pPr>
              <w:jc w:val="center"/>
              <w:rPr>
                <w:rFonts w:ascii="Arial" w:hAnsi="Arial" w:cs="Arial"/>
                <w:bCs/>
                <w:sz w:val="20"/>
                <w:szCs w:val="20"/>
              </w:rPr>
            </w:pPr>
            <w:r w:rsidRPr="00422046">
              <w:rPr>
                <w:rFonts w:ascii="Arial" w:hAnsi="Arial" w:cs="Arial"/>
                <w:bCs/>
                <w:sz w:val="20"/>
                <w:szCs w:val="20"/>
              </w:rPr>
              <w:t>5</w:t>
            </w:r>
          </w:p>
        </w:tc>
        <w:tc>
          <w:tcPr>
            <w:tcW w:w="9398" w:type="dxa"/>
            <w:shd w:val="clear" w:color="auto" w:fill="F2F2F2"/>
          </w:tcPr>
          <w:p w14:paraId="41A8A7BD" w14:textId="77777777" w:rsidR="00B47D46" w:rsidRPr="00422046" w:rsidRDefault="00B47D46" w:rsidP="00942A42">
            <w:pPr>
              <w:autoSpaceDE w:val="0"/>
              <w:autoSpaceDN w:val="0"/>
              <w:adjustRightInd w:val="0"/>
              <w:jc w:val="both"/>
              <w:rPr>
                <w:rFonts w:ascii="Arial" w:hAnsi="Arial" w:cs="Arial"/>
                <w:bCs/>
                <w:sz w:val="20"/>
                <w:szCs w:val="20"/>
              </w:rPr>
            </w:pPr>
            <w:r w:rsidRPr="00FC3AF6">
              <w:rPr>
                <w:rFonts w:ascii="Arial" w:hAnsi="Arial" w:cs="Arial"/>
                <w:bCs/>
                <w:sz w:val="20"/>
                <w:szCs w:val="20"/>
              </w:rPr>
              <w:t xml:space="preserve">Redução de despesas administrativas relativas </w:t>
            </w:r>
            <w:r>
              <w:rPr>
                <w:rFonts w:ascii="Arial" w:hAnsi="Arial" w:cs="Arial"/>
                <w:bCs/>
                <w:sz w:val="20"/>
                <w:szCs w:val="20"/>
              </w:rPr>
              <w:t xml:space="preserve">ao controle de consumo de combustível da </w:t>
            </w:r>
            <w:r w:rsidRPr="00FC3AF6">
              <w:rPr>
                <w:rFonts w:ascii="Arial" w:hAnsi="Arial" w:cs="Arial"/>
                <w:bCs/>
                <w:sz w:val="20"/>
                <w:szCs w:val="20"/>
              </w:rPr>
              <w:t xml:space="preserve">frota </w:t>
            </w:r>
            <w:r>
              <w:rPr>
                <w:rFonts w:ascii="Arial" w:hAnsi="Arial" w:cs="Arial"/>
                <w:bCs/>
                <w:sz w:val="20"/>
                <w:szCs w:val="20"/>
              </w:rPr>
              <w:t>como, por exemplo, c</w:t>
            </w:r>
            <w:r w:rsidRPr="00FC3AF6">
              <w:rPr>
                <w:rFonts w:ascii="Arial" w:hAnsi="Arial" w:cs="Arial"/>
                <w:bCs/>
                <w:sz w:val="20"/>
                <w:szCs w:val="20"/>
              </w:rPr>
              <w:t>oleta</w:t>
            </w:r>
            <w:r>
              <w:rPr>
                <w:rFonts w:ascii="Arial" w:hAnsi="Arial" w:cs="Arial"/>
                <w:bCs/>
                <w:sz w:val="20"/>
                <w:szCs w:val="20"/>
              </w:rPr>
              <w:t>s</w:t>
            </w:r>
            <w:r w:rsidRPr="00FC3AF6">
              <w:rPr>
                <w:rFonts w:ascii="Arial" w:hAnsi="Arial" w:cs="Arial"/>
                <w:bCs/>
                <w:sz w:val="20"/>
                <w:szCs w:val="20"/>
              </w:rPr>
              <w:t xml:space="preserve"> de dados, digitação, controles gerais</w:t>
            </w:r>
            <w:r>
              <w:rPr>
                <w:rFonts w:ascii="Arial" w:hAnsi="Arial" w:cs="Arial"/>
                <w:bCs/>
                <w:sz w:val="20"/>
                <w:szCs w:val="20"/>
              </w:rPr>
              <w:t xml:space="preserve"> e uso de pessoal administrativo para controle da operação;</w:t>
            </w:r>
          </w:p>
        </w:tc>
      </w:tr>
      <w:tr w:rsidR="00B47D46" w:rsidRPr="00422046" w14:paraId="29099219" w14:textId="77777777" w:rsidTr="00942A42">
        <w:tc>
          <w:tcPr>
            <w:tcW w:w="457" w:type="dxa"/>
            <w:shd w:val="clear" w:color="auto" w:fill="F2F2F2"/>
          </w:tcPr>
          <w:p w14:paraId="412A85F6" w14:textId="77777777" w:rsidR="00B47D46" w:rsidRPr="00422046" w:rsidRDefault="00B47D46" w:rsidP="00942A42">
            <w:pPr>
              <w:jc w:val="center"/>
              <w:rPr>
                <w:rFonts w:ascii="Arial" w:hAnsi="Arial" w:cs="Arial"/>
                <w:bCs/>
                <w:sz w:val="20"/>
                <w:szCs w:val="20"/>
              </w:rPr>
            </w:pPr>
            <w:r>
              <w:rPr>
                <w:rFonts w:ascii="Arial" w:hAnsi="Arial" w:cs="Arial"/>
                <w:bCs/>
                <w:sz w:val="20"/>
                <w:szCs w:val="20"/>
              </w:rPr>
              <w:t>6</w:t>
            </w:r>
          </w:p>
        </w:tc>
        <w:tc>
          <w:tcPr>
            <w:tcW w:w="9398" w:type="dxa"/>
            <w:shd w:val="clear" w:color="auto" w:fill="F2F2F2"/>
          </w:tcPr>
          <w:p w14:paraId="17621698" w14:textId="77777777" w:rsidR="00B47D46" w:rsidRPr="00FC3AF6" w:rsidRDefault="00B47D46" w:rsidP="00942A42">
            <w:pPr>
              <w:autoSpaceDE w:val="0"/>
              <w:autoSpaceDN w:val="0"/>
              <w:adjustRightInd w:val="0"/>
              <w:jc w:val="both"/>
              <w:rPr>
                <w:rFonts w:ascii="Arial" w:hAnsi="Arial" w:cs="Arial"/>
                <w:bCs/>
                <w:sz w:val="20"/>
                <w:szCs w:val="20"/>
              </w:rPr>
            </w:pPr>
            <w:r>
              <w:rPr>
                <w:rFonts w:ascii="Arial" w:hAnsi="Arial" w:cs="Arial"/>
                <w:bCs/>
                <w:sz w:val="20"/>
                <w:szCs w:val="20"/>
              </w:rPr>
              <w:t>Redução de custos para Administração tendo em vista os percentuais de descontos no litro dos combustíveis que serão obtidos no processo licitatório.</w:t>
            </w:r>
          </w:p>
        </w:tc>
      </w:tr>
    </w:tbl>
    <w:p w14:paraId="6F368A7E" w14:textId="77777777" w:rsidR="00B47D46" w:rsidRPr="00422046" w:rsidRDefault="00B47D46" w:rsidP="00B47D46">
      <w:pPr>
        <w:spacing w:before="120" w:after="120" w:line="360" w:lineRule="auto"/>
        <w:jc w:val="both"/>
        <w:rPr>
          <w:rFonts w:ascii="Arial" w:hAnsi="Arial" w:cs="Arial"/>
          <w:b/>
          <w:color w:val="000000"/>
          <w:sz w:val="20"/>
          <w:szCs w:val="20"/>
        </w:rPr>
      </w:pPr>
      <w:r w:rsidRPr="00422046">
        <w:rPr>
          <w:rFonts w:ascii="Arial" w:hAnsi="Arial" w:cs="Arial"/>
          <w:b/>
          <w:color w:val="000000"/>
          <w:sz w:val="20"/>
          <w:szCs w:val="20"/>
        </w:rPr>
        <w:t xml:space="preserve">3.10 Providências para adequação do ambiente do órgão: </w:t>
      </w:r>
    </w:p>
    <w:p w14:paraId="1A6BF392" w14:textId="77777777" w:rsidR="00B47D46" w:rsidRPr="00422046" w:rsidRDefault="00B47D46" w:rsidP="00B47D46">
      <w:pPr>
        <w:spacing w:before="120" w:after="120" w:line="360" w:lineRule="auto"/>
        <w:jc w:val="both"/>
        <w:rPr>
          <w:rFonts w:ascii="Arial" w:hAnsi="Arial" w:cs="Arial"/>
          <w:b/>
          <w:color w:val="000000"/>
          <w:sz w:val="20"/>
          <w:szCs w:val="20"/>
        </w:rPr>
      </w:pPr>
      <w:r w:rsidRPr="00422046">
        <w:rPr>
          <w:rFonts w:ascii="Arial" w:hAnsi="Arial" w:cs="Arial"/>
          <w:b/>
          <w:color w:val="000000"/>
          <w:sz w:val="20"/>
          <w:szCs w:val="20"/>
        </w:rPr>
        <w:t xml:space="preserve">a) </w:t>
      </w:r>
      <w:r w:rsidRPr="00422046">
        <w:rPr>
          <w:rFonts w:ascii="Arial" w:hAnsi="Arial" w:cs="Arial"/>
          <w:b/>
          <w:color w:val="000000"/>
          <w:sz w:val="20"/>
          <w:szCs w:val="20"/>
        </w:rPr>
        <w:tab/>
      </w:r>
      <w:r w:rsidRPr="00A114F5">
        <w:rPr>
          <w:rFonts w:ascii="Arial" w:hAnsi="Arial" w:cs="Arial"/>
          <w:b/>
          <w:sz w:val="20"/>
          <w:szCs w:val="20"/>
        </w:rPr>
        <w:t>Atividades necessárias à adequação do ambiente da organização:</w:t>
      </w:r>
    </w:p>
    <w:p w14:paraId="3A6BDBD1" w14:textId="77777777" w:rsidR="00B47D46" w:rsidRDefault="00B47D46" w:rsidP="00B47D46">
      <w:pPr>
        <w:pStyle w:val="Contedodatabela"/>
        <w:spacing w:line="360" w:lineRule="auto"/>
        <w:ind w:firstLine="644"/>
        <w:jc w:val="both"/>
        <w:rPr>
          <w:rFonts w:ascii="Arial" w:hAnsi="Arial" w:cs="Arial"/>
          <w:sz w:val="20"/>
          <w:szCs w:val="20"/>
        </w:rPr>
      </w:pPr>
      <w:r w:rsidRPr="00422046">
        <w:rPr>
          <w:rFonts w:ascii="Arial" w:hAnsi="Arial" w:cs="Arial"/>
          <w:sz w:val="20"/>
          <w:szCs w:val="20"/>
        </w:rPr>
        <w:tab/>
      </w:r>
      <w:r w:rsidRPr="00BE190B">
        <w:rPr>
          <w:rFonts w:ascii="Arial" w:hAnsi="Arial" w:cs="Arial"/>
          <w:sz w:val="20"/>
          <w:szCs w:val="20"/>
        </w:rPr>
        <w:t xml:space="preserve">Não há necessidade de adaptação ao ambiente físico </w:t>
      </w:r>
      <w:r>
        <w:rPr>
          <w:rFonts w:ascii="Arial" w:hAnsi="Arial" w:cs="Arial"/>
          <w:sz w:val="20"/>
          <w:szCs w:val="20"/>
        </w:rPr>
        <w:t xml:space="preserve">da Fiocruz </w:t>
      </w:r>
      <w:r w:rsidRPr="00BE190B">
        <w:rPr>
          <w:rFonts w:ascii="Arial" w:hAnsi="Arial" w:cs="Arial"/>
          <w:sz w:val="20"/>
          <w:szCs w:val="20"/>
        </w:rPr>
        <w:t xml:space="preserve">para início das atividades </w:t>
      </w:r>
      <w:r>
        <w:rPr>
          <w:rFonts w:ascii="Arial" w:hAnsi="Arial" w:cs="Arial"/>
          <w:sz w:val="20"/>
          <w:szCs w:val="20"/>
        </w:rPr>
        <w:t xml:space="preserve">da prestadora do serviço de gerenciamento de combustível. </w:t>
      </w:r>
      <w:r w:rsidRPr="000D6218">
        <w:rPr>
          <w:rFonts w:ascii="Arial" w:hAnsi="Arial" w:cs="Arial"/>
          <w:sz w:val="20"/>
          <w:szCs w:val="20"/>
        </w:rPr>
        <w:t xml:space="preserve">Por se tratar de um serviço continuo e essencial para Fundação o </w:t>
      </w:r>
      <w:r>
        <w:rPr>
          <w:rFonts w:ascii="Arial" w:hAnsi="Arial" w:cs="Arial"/>
          <w:sz w:val="20"/>
          <w:szCs w:val="20"/>
        </w:rPr>
        <w:t>cronograma para iní</w:t>
      </w:r>
      <w:r w:rsidRPr="000D6218">
        <w:rPr>
          <w:rFonts w:ascii="Arial" w:hAnsi="Arial" w:cs="Arial"/>
          <w:sz w:val="20"/>
          <w:szCs w:val="20"/>
        </w:rPr>
        <w:t>cio d</w:t>
      </w:r>
      <w:r>
        <w:rPr>
          <w:rFonts w:ascii="Arial" w:hAnsi="Arial" w:cs="Arial"/>
          <w:sz w:val="20"/>
          <w:szCs w:val="20"/>
        </w:rPr>
        <w:t>as</w:t>
      </w:r>
      <w:r w:rsidRPr="000D6218">
        <w:rPr>
          <w:rFonts w:ascii="Arial" w:hAnsi="Arial" w:cs="Arial"/>
          <w:sz w:val="20"/>
          <w:szCs w:val="20"/>
        </w:rPr>
        <w:t xml:space="preserve"> atividades</w:t>
      </w:r>
      <w:r>
        <w:rPr>
          <w:rFonts w:ascii="Arial" w:hAnsi="Arial" w:cs="Arial"/>
          <w:sz w:val="20"/>
          <w:szCs w:val="20"/>
        </w:rPr>
        <w:t xml:space="preserve"> de serviço de gerenciamento de combustível </w:t>
      </w:r>
      <w:r w:rsidRPr="000D6218">
        <w:rPr>
          <w:rFonts w:ascii="Arial" w:hAnsi="Arial" w:cs="Arial"/>
          <w:sz w:val="20"/>
          <w:szCs w:val="20"/>
        </w:rPr>
        <w:t xml:space="preserve">pela contratada será a data de assinatura do contrato. </w:t>
      </w:r>
    </w:p>
    <w:p w14:paraId="56DCA81B" w14:textId="77777777" w:rsidR="00B47D46" w:rsidRPr="00422046" w:rsidRDefault="00B47D46" w:rsidP="00B47D46">
      <w:pPr>
        <w:widowControl w:val="0"/>
        <w:numPr>
          <w:ilvl w:val="0"/>
          <w:numId w:val="39"/>
        </w:numPr>
        <w:spacing w:before="120" w:after="120" w:line="360" w:lineRule="auto"/>
        <w:ind w:hanging="720"/>
        <w:jc w:val="both"/>
        <w:rPr>
          <w:rFonts w:ascii="Arial" w:hAnsi="Arial" w:cs="Arial"/>
          <w:b/>
          <w:color w:val="000000"/>
          <w:sz w:val="20"/>
          <w:szCs w:val="20"/>
        </w:rPr>
      </w:pPr>
      <w:r>
        <w:rPr>
          <w:rFonts w:ascii="Arial" w:hAnsi="Arial" w:cs="Arial"/>
          <w:b/>
          <w:color w:val="000000"/>
          <w:sz w:val="20"/>
          <w:szCs w:val="20"/>
        </w:rPr>
        <w:t>C</w:t>
      </w:r>
      <w:r w:rsidRPr="00422046">
        <w:rPr>
          <w:rFonts w:ascii="Arial" w:hAnsi="Arial" w:cs="Arial"/>
          <w:b/>
          <w:color w:val="000000"/>
          <w:sz w:val="20"/>
          <w:szCs w:val="20"/>
        </w:rPr>
        <w:t>apacitação de servidores para atuarem na contratação e fiscalização dos serviços de acordo com as especificidades do objeto a ser contratado;</w:t>
      </w:r>
    </w:p>
    <w:p w14:paraId="6A2A0313" w14:textId="77777777" w:rsidR="00B47D46" w:rsidRPr="00422046" w:rsidRDefault="00B47D46" w:rsidP="00B47D46">
      <w:pPr>
        <w:spacing w:before="120" w:after="120" w:line="360" w:lineRule="auto"/>
        <w:ind w:firstLine="709"/>
        <w:jc w:val="both"/>
        <w:rPr>
          <w:rFonts w:ascii="Arial" w:hAnsi="Arial" w:cs="Arial"/>
          <w:sz w:val="20"/>
          <w:szCs w:val="20"/>
        </w:rPr>
      </w:pPr>
      <w:r>
        <w:rPr>
          <w:rFonts w:ascii="Arial" w:hAnsi="Arial" w:cs="Arial"/>
          <w:sz w:val="20"/>
          <w:szCs w:val="20"/>
        </w:rPr>
        <w:t>A</w:t>
      </w:r>
      <w:r w:rsidRPr="00422046">
        <w:rPr>
          <w:rFonts w:ascii="Arial" w:hAnsi="Arial" w:cs="Arial"/>
          <w:sz w:val="20"/>
          <w:szCs w:val="20"/>
        </w:rPr>
        <w:t xml:space="preserve"> capacitação da equipe de fiscalização em palestras e oficinas </w:t>
      </w:r>
      <w:r>
        <w:rPr>
          <w:rFonts w:ascii="Arial" w:hAnsi="Arial" w:cs="Arial"/>
          <w:sz w:val="20"/>
          <w:szCs w:val="20"/>
        </w:rPr>
        <w:t xml:space="preserve">contribui para que </w:t>
      </w:r>
      <w:r w:rsidRPr="00422046">
        <w:rPr>
          <w:rFonts w:ascii="Arial" w:hAnsi="Arial" w:cs="Arial"/>
          <w:sz w:val="20"/>
          <w:szCs w:val="20"/>
        </w:rPr>
        <w:t xml:space="preserve">possamos obter </w:t>
      </w:r>
      <w:r>
        <w:rPr>
          <w:rFonts w:ascii="Arial" w:hAnsi="Arial" w:cs="Arial"/>
          <w:sz w:val="20"/>
          <w:szCs w:val="20"/>
        </w:rPr>
        <w:t xml:space="preserve">cada vez mais </w:t>
      </w:r>
      <w:r w:rsidRPr="00422046">
        <w:rPr>
          <w:rFonts w:ascii="Arial" w:hAnsi="Arial" w:cs="Arial"/>
          <w:sz w:val="20"/>
          <w:szCs w:val="20"/>
        </w:rPr>
        <w:t xml:space="preserve">treinamento teórico e prático sobre as novas mudanças trazidas pela IN 05-2017, e ainda a capacitação da equipe de apoio para melhor subsidiar a fiscalização do contrato. O objetivo </w:t>
      </w:r>
      <w:r>
        <w:rPr>
          <w:rFonts w:ascii="Arial" w:hAnsi="Arial" w:cs="Arial"/>
          <w:sz w:val="20"/>
          <w:szCs w:val="20"/>
        </w:rPr>
        <w:t>destas capacitações</w:t>
      </w:r>
      <w:r w:rsidRPr="00422046">
        <w:rPr>
          <w:rFonts w:ascii="Arial" w:hAnsi="Arial" w:cs="Arial"/>
          <w:sz w:val="20"/>
          <w:szCs w:val="20"/>
        </w:rPr>
        <w:t xml:space="preserve"> </w:t>
      </w:r>
      <w:r>
        <w:rPr>
          <w:rFonts w:ascii="Arial" w:hAnsi="Arial" w:cs="Arial"/>
          <w:sz w:val="20"/>
          <w:szCs w:val="20"/>
        </w:rPr>
        <w:t>gera a garantia de</w:t>
      </w:r>
      <w:r w:rsidRPr="00422046">
        <w:rPr>
          <w:rFonts w:ascii="Arial" w:hAnsi="Arial" w:cs="Arial"/>
          <w:sz w:val="20"/>
          <w:szCs w:val="20"/>
        </w:rPr>
        <w:t xml:space="preserve"> que os procedimentos e mecanismos utilizados pelo Departamento de </w:t>
      </w:r>
      <w:proofErr w:type="spellStart"/>
      <w:r w:rsidRPr="00422046">
        <w:rPr>
          <w:rFonts w:ascii="Arial" w:hAnsi="Arial" w:cs="Arial"/>
          <w:sz w:val="20"/>
          <w:szCs w:val="20"/>
        </w:rPr>
        <w:t>Servico</w:t>
      </w:r>
      <w:proofErr w:type="spellEnd"/>
      <w:r w:rsidRPr="00422046">
        <w:rPr>
          <w:rFonts w:ascii="Arial" w:hAnsi="Arial" w:cs="Arial"/>
          <w:sz w:val="20"/>
          <w:szCs w:val="20"/>
        </w:rPr>
        <w:t xml:space="preserve"> Gerais (DSG) possam estar alinhados com os novos ditames trazidos pela referida instrução</w:t>
      </w:r>
      <w:r>
        <w:rPr>
          <w:rFonts w:ascii="Arial" w:hAnsi="Arial" w:cs="Arial"/>
          <w:sz w:val="20"/>
          <w:szCs w:val="20"/>
        </w:rPr>
        <w:t>, os quais serão providenciados em momento oportuno.</w:t>
      </w:r>
    </w:p>
    <w:p w14:paraId="68C4E5FD" w14:textId="77777777" w:rsidR="00B47D46" w:rsidRDefault="00B47D46" w:rsidP="00B47D46">
      <w:pPr>
        <w:widowControl w:val="0"/>
        <w:numPr>
          <w:ilvl w:val="0"/>
          <w:numId w:val="39"/>
        </w:numPr>
        <w:spacing w:before="120" w:after="120" w:line="360" w:lineRule="auto"/>
        <w:ind w:left="0" w:firstLine="0"/>
        <w:jc w:val="both"/>
        <w:rPr>
          <w:rFonts w:ascii="Arial" w:hAnsi="Arial" w:cs="Arial"/>
          <w:b/>
          <w:color w:val="000000"/>
          <w:sz w:val="20"/>
          <w:szCs w:val="20"/>
        </w:rPr>
      </w:pPr>
      <w:r w:rsidRPr="00422046">
        <w:rPr>
          <w:rFonts w:ascii="Arial" w:hAnsi="Arial" w:cs="Arial"/>
          <w:b/>
          <w:color w:val="000000"/>
          <w:sz w:val="20"/>
          <w:szCs w:val="20"/>
        </w:rPr>
        <w:t>Mapa de Riscos</w:t>
      </w:r>
      <w:r>
        <w:rPr>
          <w:rFonts w:ascii="Arial" w:hAnsi="Arial" w:cs="Arial"/>
          <w:b/>
          <w:color w:val="000000"/>
          <w:sz w:val="20"/>
          <w:szCs w:val="20"/>
        </w:rPr>
        <w:t xml:space="preserve"> que envolve a </w:t>
      </w:r>
      <w:r w:rsidRPr="00422046">
        <w:rPr>
          <w:rFonts w:ascii="Arial" w:hAnsi="Arial" w:cs="Arial"/>
          <w:b/>
          <w:color w:val="000000"/>
          <w:sz w:val="20"/>
          <w:szCs w:val="20"/>
        </w:rPr>
        <w:t>contratação</w:t>
      </w:r>
      <w:r>
        <w:rPr>
          <w:rFonts w:ascii="Arial" w:hAnsi="Arial" w:cs="Arial"/>
          <w:b/>
          <w:color w:val="000000"/>
          <w:sz w:val="20"/>
          <w:szCs w:val="20"/>
        </w:rPr>
        <w:t>:</w:t>
      </w:r>
      <w:r w:rsidRPr="00422046">
        <w:rPr>
          <w:rFonts w:ascii="Arial" w:hAnsi="Arial" w:cs="Arial"/>
          <w:b/>
          <w:color w:val="000000"/>
          <w:sz w:val="20"/>
          <w:szCs w:val="20"/>
        </w:rPr>
        <w:t xml:space="preserve"> </w:t>
      </w:r>
    </w:p>
    <w:p w14:paraId="64B7FEF0" w14:textId="17EF8237" w:rsidR="00B47D46" w:rsidRDefault="00B47D46" w:rsidP="00B47D46">
      <w:pPr>
        <w:spacing w:line="360" w:lineRule="auto"/>
        <w:ind w:firstLine="709"/>
        <w:jc w:val="both"/>
        <w:rPr>
          <w:rFonts w:ascii="Arial" w:hAnsi="Arial" w:cs="Arial"/>
          <w:color w:val="000000"/>
          <w:sz w:val="20"/>
          <w:szCs w:val="20"/>
        </w:rPr>
      </w:pPr>
      <w:r w:rsidRPr="00422046">
        <w:rPr>
          <w:rFonts w:ascii="Arial" w:hAnsi="Arial" w:cs="Arial"/>
          <w:color w:val="000000"/>
          <w:sz w:val="20"/>
          <w:szCs w:val="20"/>
        </w:rPr>
        <w:t>Segue abaixo, a Análise de Risco realizada pela Equipe de Planejamento da Contratação com os possíveis riscos identificados, bem como com a devida identificação dos responsáveis nos diversos setores, e ainda as ações que necessitam serem tomadas para que a contratação surta seus efeitos esperados, tendo como objetivo subsidiarmos a tomada de decisão da Coordenação da COGIC, sobre a melhor maneira proceder na condução desta pretensa contratação.</w:t>
      </w:r>
      <w:r w:rsidRPr="00422046">
        <w:rPr>
          <w:rFonts w:ascii="Arial" w:hAnsi="Arial" w:cs="Arial"/>
          <w:noProof/>
          <w:color w:val="000000"/>
          <w:sz w:val="20"/>
          <w:szCs w:val="20"/>
        </w:rPr>
        <w:drawing>
          <wp:inline distT="0" distB="0" distL="0" distR="0" wp14:anchorId="5D0FB59B" wp14:editId="30CF334B">
            <wp:extent cx="7620" cy="76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422046">
        <w:rPr>
          <w:rFonts w:ascii="Arial" w:hAnsi="Arial" w:cs="Arial"/>
          <w:color w:val="000000"/>
          <w:sz w:val="20"/>
          <w:szCs w:val="20"/>
        </w:rPr>
        <w:t xml:space="preserve"> Destacamos que não foram incluídas no Mapa de Riscos a seguir os </w:t>
      </w:r>
      <w:r w:rsidRPr="00422046">
        <w:rPr>
          <w:rFonts w:ascii="Arial" w:hAnsi="Arial" w:cs="Arial"/>
          <w:color w:val="000000"/>
          <w:sz w:val="20"/>
          <w:szCs w:val="20"/>
        </w:rPr>
        <w:lastRenderedPageBreak/>
        <w:t>riscos inerentes à gestão do contrato e execução dos serviços contratados, mas tão somente aqueles que se referem ao processo de formalização da contratação.</w:t>
      </w:r>
    </w:p>
    <w:p w14:paraId="01BC29D6" w14:textId="77777777" w:rsidR="00B47D46" w:rsidRPr="00422046" w:rsidRDefault="00B47D46" w:rsidP="00B47D46">
      <w:pPr>
        <w:jc w:val="center"/>
        <w:rPr>
          <w:rFonts w:ascii="Arial" w:hAnsi="Arial" w:cs="Arial"/>
          <w:b/>
          <w:sz w:val="20"/>
          <w:szCs w:val="20"/>
          <w:u w:val="single"/>
        </w:rPr>
      </w:pPr>
      <w:r w:rsidRPr="00422046">
        <w:rPr>
          <w:rFonts w:ascii="Arial" w:hAnsi="Arial" w:cs="Arial"/>
          <w:b/>
          <w:sz w:val="20"/>
          <w:szCs w:val="20"/>
          <w:u w:val="single"/>
        </w:rPr>
        <w:t xml:space="preserve">Riscos Identificados à Contratação </w:t>
      </w:r>
    </w:p>
    <w:tbl>
      <w:tblPr>
        <w:tblW w:w="9646" w:type="dxa"/>
        <w:tblInd w:w="43" w:type="dxa"/>
        <w:tblLayout w:type="fixed"/>
        <w:tblCellMar>
          <w:left w:w="10" w:type="dxa"/>
          <w:right w:w="10" w:type="dxa"/>
        </w:tblCellMar>
        <w:tblLook w:val="0000" w:firstRow="0" w:lastRow="0" w:firstColumn="0" w:lastColumn="0" w:noHBand="0" w:noVBand="0"/>
      </w:tblPr>
      <w:tblGrid>
        <w:gridCol w:w="2146"/>
        <w:gridCol w:w="3254"/>
        <w:gridCol w:w="4246"/>
      </w:tblGrid>
      <w:tr w:rsidR="00B47D46" w:rsidRPr="00422046" w14:paraId="7FC59EED" w14:textId="77777777" w:rsidTr="00942A42">
        <w:tc>
          <w:tcPr>
            <w:tcW w:w="9646" w:type="dxa"/>
            <w:gridSpan w:val="3"/>
            <w:tcBorders>
              <w:top w:val="single" w:sz="2" w:space="0" w:color="000000"/>
              <w:left w:val="single" w:sz="2" w:space="0" w:color="000000"/>
              <w:bottom w:val="single" w:sz="2" w:space="0" w:color="000000"/>
              <w:right w:val="single" w:sz="2" w:space="0" w:color="000000"/>
            </w:tcBorders>
            <w:shd w:val="clear" w:color="auto" w:fill="999999"/>
            <w:tcMar>
              <w:top w:w="55" w:type="dxa"/>
              <w:left w:w="55" w:type="dxa"/>
              <w:bottom w:w="55" w:type="dxa"/>
              <w:right w:w="55" w:type="dxa"/>
            </w:tcMar>
          </w:tcPr>
          <w:p w14:paraId="2A9DB8C1" w14:textId="77777777" w:rsidR="00B47D46" w:rsidRPr="001C3A5E" w:rsidRDefault="00B47D46" w:rsidP="00942A42">
            <w:pPr>
              <w:jc w:val="both"/>
              <w:rPr>
                <w:rFonts w:ascii="Arial" w:hAnsi="Arial" w:cs="Arial"/>
                <w:b/>
                <w:bCs/>
                <w:sz w:val="18"/>
                <w:szCs w:val="18"/>
              </w:rPr>
            </w:pPr>
            <w:r w:rsidRPr="001C3A5E">
              <w:rPr>
                <w:rFonts w:ascii="Arial" w:hAnsi="Arial" w:cs="Arial"/>
                <w:b/>
                <w:bCs/>
                <w:sz w:val="18"/>
                <w:szCs w:val="18"/>
              </w:rPr>
              <w:t>Risco 01 –Restrição orçamentaria por parte do Governo Federal: Falta de disponibilidade orçamentária</w:t>
            </w:r>
          </w:p>
        </w:tc>
      </w:tr>
      <w:tr w:rsidR="00B47D46" w:rsidRPr="00422046" w14:paraId="41E2C02D" w14:textId="77777777" w:rsidTr="00942A42">
        <w:tc>
          <w:tcPr>
            <w:tcW w:w="2146" w:type="dxa"/>
            <w:tcBorders>
              <w:left w:val="single" w:sz="2" w:space="0" w:color="000000"/>
              <w:bottom w:val="single" w:sz="2" w:space="0" w:color="000000"/>
            </w:tcBorders>
            <w:shd w:val="clear" w:color="auto" w:fill="CCCCCC"/>
            <w:tcMar>
              <w:top w:w="55" w:type="dxa"/>
              <w:left w:w="55" w:type="dxa"/>
              <w:bottom w:w="55" w:type="dxa"/>
              <w:right w:w="55" w:type="dxa"/>
            </w:tcMar>
          </w:tcPr>
          <w:p w14:paraId="5B6EE0A2"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Probabilidade:</w:t>
            </w:r>
          </w:p>
        </w:tc>
        <w:tc>
          <w:tcPr>
            <w:tcW w:w="7500"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7AC8E7A"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 xml:space="preserve">   </w:t>
            </w:r>
            <w:proofErr w:type="gramStart"/>
            <w:r w:rsidRPr="001C3A5E">
              <w:rPr>
                <w:rFonts w:ascii="Arial" w:hAnsi="Arial" w:cs="Arial"/>
                <w:color w:val="000000"/>
                <w:sz w:val="18"/>
                <w:szCs w:val="18"/>
              </w:rPr>
              <w:t>( X</w:t>
            </w:r>
            <w:proofErr w:type="gramEnd"/>
            <w:r w:rsidRPr="001C3A5E">
              <w:rPr>
                <w:rFonts w:ascii="Arial" w:hAnsi="Arial" w:cs="Arial"/>
                <w:color w:val="000000"/>
                <w:sz w:val="18"/>
                <w:szCs w:val="18"/>
              </w:rPr>
              <w:t>) Baixa                 (   ) Média                 (   ) Alta</w:t>
            </w:r>
          </w:p>
        </w:tc>
      </w:tr>
      <w:tr w:rsidR="00B47D46" w:rsidRPr="00422046" w14:paraId="562B6219" w14:textId="77777777" w:rsidTr="00942A42">
        <w:tc>
          <w:tcPr>
            <w:tcW w:w="2146" w:type="dxa"/>
            <w:tcBorders>
              <w:left w:val="single" w:sz="2" w:space="0" w:color="000000"/>
              <w:bottom w:val="single" w:sz="2" w:space="0" w:color="000000"/>
            </w:tcBorders>
            <w:shd w:val="clear" w:color="auto" w:fill="CCCCCC"/>
            <w:tcMar>
              <w:top w:w="55" w:type="dxa"/>
              <w:left w:w="55" w:type="dxa"/>
              <w:bottom w:w="55" w:type="dxa"/>
              <w:right w:w="55" w:type="dxa"/>
            </w:tcMar>
          </w:tcPr>
          <w:p w14:paraId="32F360BB"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Impacto:</w:t>
            </w:r>
          </w:p>
        </w:tc>
        <w:tc>
          <w:tcPr>
            <w:tcW w:w="7500"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DD2AC5E"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 xml:space="preserve">   </w:t>
            </w:r>
            <w:proofErr w:type="gramStart"/>
            <w:r w:rsidRPr="001C3A5E">
              <w:rPr>
                <w:rFonts w:ascii="Arial" w:hAnsi="Arial" w:cs="Arial"/>
                <w:color w:val="000000"/>
                <w:sz w:val="18"/>
                <w:szCs w:val="18"/>
              </w:rPr>
              <w:t xml:space="preserve">(  </w:t>
            </w:r>
            <w:proofErr w:type="gramEnd"/>
            <w:r w:rsidRPr="001C3A5E">
              <w:rPr>
                <w:rFonts w:ascii="Arial" w:hAnsi="Arial" w:cs="Arial"/>
                <w:color w:val="000000"/>
                <w:sz w:val="18"/>
                <w:szCs w:val="18"/>
              </w:rPr>
              <w:t xml:space="preserve"> ) Baixa                 (   ) Média                 (  X ) Alta</w:t>
            </w:r>
          </w:p>
        </w:tc>
      </w:tr>
      <w:tr w:rsidR="00B47D46" w:rsidRPr="00422046" w14:paraId="331A85F4" w14:textId="77777777" w:rsidTr="00942A42">
        <w:tc>
          <w:tcPr>
            <w:tcW w:w="9646" w:type="dxa"/>
            <w:gridSpan w:val="3"/>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95F2BA7"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Dano</w:t>
            </w:r>
          </w:p>
        </w:tc>
      </w:tr>
      <w:tr w:rsidR="00B47D46" w:rsidRPr="00422046" w14:paraId="3D6B368B" w14:textId="77777777" w:rsidTr="00942A42">
        <w:trPr>
          <w:trHeight w:val="898"/>
        </w:trPr>
        <w:tc>
          <w:tcPr>
            <w:tcW w:w="9646" w:type="dxa"/>
            <w:gridSpan w:val="3"/>
            <w:tcBorders>
              <w:left w:val="single" w:sz="2" w:space="0" w:color="000000"/>
              <w:bottom w:val="single" w:sz="4" w:space="0" w:color="auto"/>
              <w:right w:val="single" w:sz="2" w:space="0" w:color="000000"/>
            </w:tcBorders>
            <w:tcMar>
              <w:top w:w="55" w:type="dxa"/>
              <w:left w:w="55" w:type="dxa"/>
              <w:bottom w:w="55" w:type="dxa"/>
              <w:right w:w="55" w:type="dxa"/>
            </w:tcMar>
          </w:tcPr>
          <w:p w14:paraId="1B91A4C7"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Consequência 1: Não contratação do objeto.  Consequência 2: Prejuízos e falhas nos processos de gerenciamento de combustível. Consequência 3: Possível contratação emergencial, entre outros.</w:t>
            </w:r>
          </w:p>
        </w:tc>
      </w:tr>
      <w:tr w:rsidR="00B47D46" w:rsidRPr="00422046" w14:paraId="213DF250" w14:textId="77777777" w:rsidTr="00942A42">
        <w:tc>
          <w:tcPr>
            <w:tcW w:w="5400" w:type="dxa"/>
            <w:gridSpan w:val="2"/>
            <w:tcBorders>
              <w:top w:val="single" w:sz="4" w:space="0" w:color="auto"/>
              <w:left w:val="single" w:sz="2" w:space="0" w:color="000000"/>
              <w:bottom w:val="single" w:sz="2" w:space="0" w:color="000000"/>
            </w:tcBorders>
            <w:shd w:val="clear" w:color="auto" w:fill="CCCCCC"/>
            <w:tcMar>
              <w:top w:w="55" w:type="dxa"/>
              <w:left w:w="55" w:type="dxa"/>
              <w:bottom w:w="55" w:type="dxa"/>
              <w:right w:w="55" w:type="dxa"/>
            </w:tcMar>
          </w:tcPr>
          <w:p w14:paraId="55183A93"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Ação Preventiva</w:t>
            </w:r>
          </w:p>
        </w:tc>
        <w:tc>
          <w:tcPr>
            <w:tcW w:w="4246" w:type="dxa"/>
            <w:tcBorders>
              <w:top w:val="single" w:sz="4" w:space="0" w:color="auto"/>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D8C0F91"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Responsável</w:t>
            </w:r>
          </w:p>
        </w:tc>
      </w:tr>
      <w:tr w:rsidR="00B47D46" w:rsidRPr="00422046" w14:paraId="77B07809" w14:textId="77777777" w:rsidTr="00942A42">
        <w:trPr>
          <w:trHeight w:val="905"/>
        </w:trPr>
        <w:tc>
          <w:tcPr>
            <w:tcW w:w="5400" w:type="dxa"/>
            <w:gridSpan w:val="2"/>
            <w:tcBorders>
              <w:left w:val="single" w:sz="2" w:space="0" w:color="000000"/>
              <w:bottom w:val="single" w:sz="4" w:space="0" w:color="auto"/>
            </w:tcBorders>
            <w:tcMar>
              <w:top w:w="55" w:type="dxa"/>
              <w:left w:w="55" w:type="dxa"/>
              <w:bottom w:w="55" w:type="dxa"/>
              <w:right w:w="55" w:type="dxa"/>
            </w:tcMar>
          </w:tcPr>
          <w:p w14:paraId="6085A939"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Buscar que a pretensa contratação esteja alinhada com o Planejamento Estratégico da Instituição, conforme disposto neste Estudo Preliminar.</w:t>
            </w:r>
          </w:p>
        </w:tc>
        <w:tc>
          <w:tcPr>
            <w:tcW w:w="4246" w:type="dxa"/>
            <w:tcBorders>
              <w:left w:val="single" w:sz="2" w:space="0" w:color="000000"/>
              <w:bottom w:val="single" w:sz="4" w:space="0" w:color="auto"/>
              <w:right w:val="single" w:sz="2" w:space="0" w:color="000000"/>
            </w:tcBorders>
            <w:tcMar>
              <w:top w:w="55" w:type="dxa"/>
              <w:left w:w="55" w:type="dxa"/>
              <w:bottom w:w="55" w:type="dxa"/>
              <w:right w:w="55" w:type="dxa"/>
            </w:tcMar>
          </w:tcPr>
          <w:p w14:paraId="02B9D876"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 xml:space="preserve"> </w:t>
            </w:r>
          </w:p>
          <w:p w14:paraId="2EB1D7CC"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Equipe de Planejamento da Contratação e Coordenador do COGIC.</w:t>
            </w:r>
          </w:p>
        </w:tc>
      </w:tr>
      <w:tr w:rsidR="00B47D46" w:rsidRPr="00422046" w14:paraId="627B1A2B" w14:textId="77777777" w:rsidTr="00942A42">
        <w:tc>
          <w:tcPr>
            <w:tcW w:w="5400" w:type="dxa"/>
            <w:gridSpan w:val="2"/>
            <w:tcBorders>
              <w:top w:val="single" w:sz="4" w:space="0" w:color="auto"/>
              <w:left w:val="single" w:sz="2" w:space="0" w:color="000000"/>
              <w:bottom w:val="single" w:sz="4" w:space="0" w:color="auto"/>
            </w:tcBorders>
            <w:shd w:val="clear" w:color="auto" w:fill="CCCCCC"/>
            <w:tcMar>
              <w:top w:w="55" w:type="dxa"/>
              <w:left w:w="55" w:type="dxa"/>
              <w:bottom w:w="55" w:type="dxa"/>
              <w:right w:w="55" w:type="dxa"/>
            </w:tcMar>
          </w:tcPr>
          <w:p w14:paraId="47F9FAB0"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Ação de Contingência</w:t>
            </w:r>
          </w:p>
        </w:tc>
        <w:tc>
          <w:tcPr>
            <w:tcW w:w="4246" w:type="dxa"/>
            <w:tcBorders>
              <w:top w:val="single" w:sz="4" w:space="0" w:color="auto"/>
              <w:left w:val="single" w:sz="2" w:space="0" w:color="000000"/>
              <w:bottom w:val="single" w:sz="4" w:space="0" w:color="auto"/>
              <w:right w:val="single" w:sz="2" w:space="0" w:color="000000"/>
            </w:tcBorders>
            <w:shd w:val="clear" w:color="auto" w:fill="CCCCCC"/>
            <w:tcMar>
              <w:top w:w="55" w:type="dxa"/>
              <w:left w:w="55" w:type="dxa"/>
              <w:bottom w:w="55" w:type="dxa"/>
              <w:right w:w="55" w:type="dxa"/>
            </w:tcMar>
          </w:tcPr>
          <w:p w14:paraId="5C1310DF"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Responsável</w:t>
            </w:r>
          </w:p>
        </w:tc>
      </w:tr>
      <w:tr w:rsidR="00B47D46" w:rsidRPr="00422046" w14:paraId="5B0FC5F2" w14:textId="77777777" w:rsidTr="00942A42">
        <w:trPr>
          <w:trHeight w:val="975"/>
        </w:trPr>
        <w:tc>
          <w:tcPr>
            <w:tcW w:w="5400"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A7D7B0"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Orientar o Coordenador da COGIC para que busque o remanejamento de valores previstos no orçamento anual da unidade para que a pretensa demanda possa ser atendida.</w:t>
            </w:r>
          </w:p>
        </w:tc>
        <w:tc>
          <w:tcPr>
            <w:tcW w:w="42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0A3C46" w14:textId="77777777" w:rsidR="00B47D46" w:rsidRPr="001C3A5E" w:rsidRDefault="00B47D46" w:rsidP="00942A42">
            <w:pPr>
              <w:jc w:val="both"/>
              <w:rPr>
                <w:rFonts w:ascii="Arial" w:hAnsi="Arial" w:cs="Arial"/>
                <w:color w:val="000000"/>
                <w:sz w:val="18"/>
                <w:szCs w:val="18"/>
              </w:rPr>
            </w:pPr>
          </w:p>
          <w:p w14:paraId="3CB73241"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Equipe de Planejamento da Contratação.</w:t>
            </w:r>
          </w:p>
        </w:tc>
      </w:tr>
    </w:tbl>
    <w:p w14:paraId="0729C90F" w14:textId="77777777" w:rsidR="00B47D46" w:rsidRPr="00422046" w:rsidRDefault="00B47D46" w:rsidP="00B47D46">
      <w:pPr>
        <w:jc w:val="both"/>
        <w:rPr>
          <w:rFonts w:ascii="Arial" w:hAnsi="Arial" w:cs="Arial"/>
          <w:color w:val="000000"/>
          <w:sz w:val="20"/>
          <w:szCs w:val="20"/>
        </w:rPr>
      </w:pPr>
    </w:p>
    <w:tbl>
      <w:tblPr>
        <w:tblW w:w="9646" w:type="dxa"/>
        <w:tblInd w:w="43" w:type="dxa"/>
        <w:tblLayout w:type="fixed"/>
        <w:tblCellMar>
          <w:left w:w="10" w:type="dxa"/>
          <w:right w:w="10" w:type="dxa"/>
        </w:tblCellMar>
        <w:tblLook w:val="0000" w:firstRow="0" w:lastRow="0" w:firstColumn="0" w:lastColumn="0" w:noHBand="0" w:noVBand="0"/>
      </w:tblPr>
      <w:tblGrid>
        <w:gridCol w:w="2146"/>
        <w:gridCol w:w="3254"/>
        <w:gridCol w:w="4246"/>
      </w:tblGrid>
      <w:tr w:rsidR="00B47D46" w:rsidRPr="00422046" w14:paraId="151D6F09" w14:textId="77777777" w:rsidTr="00942A42">
        <w:tc>
          <w:tcPr>
            <w:tcW w:w="9646" w:type="dxa"/>
            <w:gridSpan w:val="3"/>
            <w:tcBorders>
              <w:top w:val="single" w:sz="2" w:space="0" w:color="000000"/>
              <w:left w:val="single" w:sz="2" w:space="0" w:color="000000"/>
              <w:bottom w:val="single" w:sz="2" w:space="0" w:color="000000"/>
              <w:right w:val="single" w:sz="2" w:space="0" w:color="000000"/>
            </w:tcBorders>
            <w:shd w:val="clear" w:color="auto" w:fill="999999"/>
            <w:tcMar>
              <w:top w:w="55" w:type="dxa"/>
              <w:left w:w="55" w:type="dxa"/>
              <w:bottom w:w="55" w:type="dxa"/>
              <w:right w:w="55" w:type="dxa"/>
            </w:tcMar>
          </w:tcPr>
          <w:p w14:paraId="6912E664" w14:textId="77777777" w:rsidR="00B47D46" w:rsidRPr="001C3A5E" w:rsidRDefault="00B47D46" w:rsidP="00942A42">
            <w:pPr>
              <w:jc w:val="both"/>
              <w:rPr>
                <w:rFonts w:ascii="Arial" w:hAnsi="Arial" w:cs="Arial"/>
                <w:b/>
                <w:bCs/>
                <w:sz w:val="18"/>
                <w:szCs w:val="18"/>
              </w:rPr>
            </w:pPr>
            <w:r w:rsidRPr="001C3A5E">
              <w:rPr>
                <w:rFonts w:ascii="Arial" w:hAnsi="Arial" w:cs="Arial"/>
                <w:b/>
                <w:bCs/>
                <w:sz w:val="18"/>
                <w:szCs w:val="18"/>
              </w:rPr>
              <w:t>Risco 02 – Provimento de Impugnação ao Edital ou Recursos: Não parcelamento do objeto contratado</w:t>
            </w:r>
          </w:p>
        </w:tc>
      </w:tr>
      <w:tr w:rsidR="00B47D46" w:rsidRPr="00422046" w14:paraId="27AC35D8" w14:textId="77777777" w:rsidTr="00942A42">
        <w:tc>
          <w:tcPr>
            <w:tcW w:w="2146" w:type="dxa"/>
            <w:tcBorders>
              <w:left w:val="single" w:sz="2" w:space="0" w:color="000000"/>
              <w:bottom w:val="single" w:sz="2" w:space="0" w:color="000000"/>
            </w:tcBorders>
            <w:shd w:val="clear" w:color="auto" w:fill="CCCCCC"/>
            <w:tcMar>
              <w:top w:w="55" w:type="dxa"/>
              <w:left w:w="55" w:type="dxa"/>
              <w:bottom w:w="55" w:type="dxa"/>
              <w:right w:w="55" w:type="dxa"/>
            </w:tcMar>
          </w:tcPr>
          <w:p w14:paraId="2539648B"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Probabilidade:</w:t>
            </w:r>
          </w:p>
        </w:tc>
        <w:tc>
          <w:tcPr>
            <w:tcW w:w="7500"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25D2EBC9"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 xml:space="preserve">   </w:t>
            </w:r>
            <w:proofErr w:type="gramStart"/>
            <w:r w:rsidRPr="001C3A5E">
              <w:rPr>
                <w:rFonts w:ascii="Arial" w:hAnsi="Arial" w:cs="Arial"/>
                <w:color w:val="000000"/>
                <w:sz w:val="18"/>
                <w:szCs w:val="18"/>
              </w:rPr>
              <w:t>( X</w:t>
            </w:r>
            <w:proofErr w:type="gramEnd"/>
            <w:r w:rsidRPr="001C3A5E">
              <w:rPr>
                <w:rFonts w:ascii="Arial" w:hAnsi="Arial" w:cs="Arial"/>
                <w:color w:val="000000"/>
                <w:sz w:val="18"/>
                <w:szCs w:val="18"/>
              </w:rPr>
              <w:t xml:space="preserve"> ) Baixa                 ( ) Média                 (  ) Alta</w:t>
            </w:r>
          </w:p>
        </w:tc>
      </w:tr>
      <w:tr w:rsidR="00B47D46" w:rsidRPr="00422046" w14:paraId="222C96D8" w14:textId="77777777" w:rsidTr="00942A42">
        <w:tc>
          <w:tcPr>
            <w:tcW w:w="2146" w:type="dxa"/>
            <w:tcBorders>
              <w:left w:val="single" w:sz="2" w:space="0" w:color="000000"/>
              <w:bottom w:val="single" w:sz="2" w:space="0" w:color="000000"/>
            </w:tcBorders>
            <w:shd w:val="clear" w:color="auto" w:fill="CCCCCC"/>
            <w:tcMar>
              <w:top w:w="55" w:type="dxa"/>
              <w:left w:w="55" w:type="dxa"/>
              <w:bottom w:w="55" w:type="dxa"/>
              <w:right w:w="55" w:type="dxa"/>
            </w:tcMar>
          </w:tcPr>
          <w:p w14:paraId="149A5F50"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Impacto:</w:t>
            </w:r>
          </w:p>
        </w:tc>
        <w:tc>
          <w:tcPr>
            <w:tcW w:w="7500"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1472A40"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 xml:space="preserve">   </w:t>
            </w:r>
            <w:proofErr w:type="gramStart"/>
            <w:r w:rsidRPr="001C3A5E">
              <w:rPr>
                <w:rFonts w:ascii="Arial" w:hAnsi="Arial" w:cs="Arial"/>
                <w:color w:val="000000"/>
                <w:sz w:val="18"/>
                <w:szCs w:val="18"/>
              </w:rPr>
              <w:t>( X</w:t>
            </w:r>
            <w:proofErr w:type="gramEnd"/>
            <w:r w:rsidRPr="001C3A5E">
              <w:rPr>
                <w:rFonts w:ascii="Arial" w:hAnsi="Arial" w:cs="Arial"/>
                <w:color w:val="000000"/>
                <w:sz w:val="18"/>
                <w:szCs w:val="18"/>
              </w:rPr>
              <w:t xml:space="preserve"> ) Baixa                 (  ) Média                 (  ) Alta</w:t>
            </w:r>
          </w:p>
        </w:tc>
      </w:tr>
      <w:tr w:rsidR="00B47D46" w:rsidRPr="00422046" w14:paraId="569C3FA7" w14:textId="77777777" w:rsidTr="00942A42">
        <w:tc>
          <w:tcPr>
            <w:tcW w:w="9646" w:type="dxa"/>
            <w:gridSpan w:val="3"/>
            <w:tcBorders>
              <w:left w:val="single" w:sz="2" w:space="0" w:color="000000"/>
              <w:bottom w:val="single" w:sz="4" w:space="0" w:color="auto"/>
              <w:right w:val="single" w:sz="2" w:space="0" w:color="000000"/>
            </w:tcBorders>
            <w:shd w:val="clear" w:color="auto" w:fill="CCCCCC"/>
            <w:tcMar>
              <w:top w:w="55" w:type="dxa"/>
              <w:left w:w="55" w:type="dxa"/>
              <w:bottom w:w="55" w:type="dxa"/>
              <w:right w:w="55" w:type="dxa"/>
            </w:tcMar>
          </w:tcPr>
          <w:p w14:paraId="23A39BC9"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Dano</w:t>
            </w:r>
          </w:p>
        </w:tc>
      </w:tr>
      <w:tr w:rsidR="00B47D46" w:rsidRPr="00422046" w14:paraId="759C199D" w14:textId="77777777" w:rsidTr="00942A42">
        <w:trPr>
          <w:trHeight w:val="898"/>
        </w:trPr>
        <w:tc>
          <w:tcPr>
            <w:tcW w:w="9646" w:type="dxa"/>
            <w:gridSpan w:val="3"/>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42D2C1"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Consequência 1: Atraso na realização da Contratação Pleiteada com a necessidade de republicações e novos prazos; Consequência 2: Possível contratação emergencial; Consequência 3:  Não atendimento à demanda da Fiocruz ocasionando prejuízo nas atividades da Instituição.</w:t>
            </w:r>
          </w:p>
        </w:tc>
      </w:tr>
      <w:tr w:rsidR="00B47D46" w:rsidRPr="00422046" w14:paraId="4E437565" w14:textId="77777777" w:rsidTr="00942A42">
        <w:tc>
          <w:tcPr>
            <w:tcW w:w="5400" w:type="dxa"/>
            <w:gridSpan w:val="2"/>
            <w:tcBorders>
              <w:top w:val="single" w:sz="4" w:space="0" w:color="auto"/>
              <w:left w:val="single" w:sz="2" w:space="0" w:color="000000"/>
              <w:bottom w:val="single" w:sz="4" w:space="0" w:color="auto"/>
            </w:tcBorders>
            <w:shd w:val="clear" w:color="auto" w:fill="CCCCCC"/>
            <w:tcMar>
              <w:top w:w="55" w:type="dxa"/>
              <w:left w:w="55" w:type="dxa"/>
              <w:bottom w:w="55" w:type="dxa"/>
              <w:right w:w="55" w:type="dxa"/>
            </w:tcMar>
          </w:tcPr>
          <w:p w14:paraId="008FA4A2"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Ação Preventiva</w:t>
            </w:r>
          </w:p>
        </w:tc>
        <w:tc>
          <w:tcPr>
            <w:tcW w:w="4246" w:type="dxa"/>
            <w:tcBorders>
              <w:top w:val="single" w:sz="4" w:space="0" w:color="auto"/>
              <w:left w:val="single" w:sz="2" w:space="0" w:color="000000"/>
              <w:bottom w:val="single" w:sz="4" w:space="0" w:color="auto"/>
              <w:right w:val="single" w:sz="2" w:space="0" w:color="000000"/>
            </w:tcBorders>
            <w:shd w:val="clear" w:color="auto" w:fill="CCCCCC"/>
            <w:tcMar>
              <w:top w:w="55" w:type="dxa"/>
              <w:left w:w="55" w:type="dxa"/>
              <w:bottom w:w="55" w:type="dxa"/>
              <w:right w:w="55" w:type="dxa"/>
            </w:tcMar>
          </w:tcPr>
          <w:p w14:paraId="21AB936D"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Responsável</w:t>
            </w:r>
          </w:p>
        </w:tc>
      </w:tr>
      <w:tr w:rsidR="00B47D46" w:rsidRPr="00422046" w14:paraId="11D393CC" w14:textId="77777777" w:rsidTr="00942A42">
        <w:trPr>
          <w:trHeight w:val="2014"/>
        </w:trPr>
        <w:tc>
          <w:tcPr>
            <w:tcW w:w="5400" w:type="dxa"/>
            <w:gridSpan w:val="2"/>
            <w:tcBorders>
              <w:top w:val="single" w:sz="4" w:space="0" w:color="auto"/>
              <w:left w:val="single" w:sz="2" w:space="0" w:color="000000"/>
              <w:bottom w:val="single" w:sz="4" w:space="0" w:color="auto"/>
            </w:tcBorders>
            <w:tcMar>
              <w:top w:w="55" w:type="dxa"/>
              <w:left w:w="55" w:type="dxa"/>
              <w:bottom w:w="55" w:type="dxa"/>
              <w:right w:w="55" w:type="dxa"/>
            </w:tcMar>
          </w:tcPr>
          <w:p w14:paraId="0CFB7CE6"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 xml:space="preserve">Justificar que o não parcelamento do objeto trará mais economia e vantajosidade para a Administração, além de termos um gerenciamento mais seguro e eficaz da prestação do serviço. </w:t>
            </w:r>
          </w:p>
          <w:p w14:paraId="26F32D37"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Manter pessoas capacitadas junto ao setor de Compras e Equipe de Planejamento da Contratação para responder os questionamentos ou apontamentos das empresas ora licitantes.</w:t>
            </w:r>
          </w:p>
          <w:p w14:paraId="5A1A7085" w14:textId="77777777" w:rsidR="00B47D46" w:rsidRPr="001C3A5E" w:rsidRDefault="00B47D46" w:rsidP="00942A42">
            <w:pPr>
              <w:jc w:val="both"/>
              <w:rPr>
                <w:rFonts w:ascii="Arial" w:hAnsi="Arial" w:cs="Arial"/>
                <w:color w:val="000000"/>
                <w:sz w:val="18"/>
                <w:szCs w:val="18"/>
              </w:rPr>
            </w:pPr>
          </w:p>
        </w:tc>
        <w:tc>
          <w:tcPr>
            <w:tcW w:w="4246"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435B7A7A" w14:textId="77777777" w:rsidR="00B47D46" w:rsidRPr="001C3A5E" w:rsidRDefault="00B47D46" w:rsidP="00942A42">
            <w:pPr>
              <w:jc w:val="both"/>
              <w:rPr>
                <w:rFonts w:ascii="Arial" w:hAnsi="Arial" w:cs="Arial"/>
                <w:color w:val="000000"/>
                <w:sz w:val="18"/>
                <w:szCs w:val="18"/>
              </w:rPr>
            </w:pPr>
          </w:p>
          <w:p w14:paraId="27768432" w14:textId="77777777" w:rsidR="00B47D46" w:rsidRPr="001C3A5E" w:rsidRDefault="00B47D46" w:rsidP="00942A42">
            <w:pPr>
              <w:jc w:val="both"/>
              <w:rPr>
                <w:rFonts w:ascii="Arial" w:hAnsi="Arial" w:cs="Arial"/>
                <w:color w:val="000000"/>
                <w:sz w:val="18"/>
                <w:szCs w:val="18"/>
              </w:rPr>
            </w:pPr>
          </w:p>
          <w:p w14:paraId="08BA3EE5"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Equipe de Planejamento da Contratação.</w:t>
            </w:r>
          </w:p>
          <w:p w14:paraId="6C0B8AAA" w14:textId="77777777" w:rsidR="00B47D46" w:rsidRPr="001C3A5E" w:rsidRDefault="00B47D46" w:rsidP="00942A42">
            <w:pPr>
              <w:jc w:val="both"/>
              <w:rPr>
                <w:rFonts w:ascii="Arial" w:hAnsi="Arial" w:cs="Arial"/>
                <w:color w:val="000000"/>
                <w:sz w:val="18"/>
                <w:szCs w:val="18"/>
              </w:rPr>
            </w:pPr>
          </w:p>
        </w:tc>
      </w:tr>
      <w:tr w:rsidR="00B47D46" w:rsidRPr="00422046" w14:paraId="09F8253D" w14:textId="77777777" w:rsidTr="00942A42">
        <w:tc>
          <w:tcPr>
            <w:tcW w:w="5400" w:type="dxa"/>
            <w:gridSpan w:val="2"/>
            <w:tcBorders>
              <w:top w:val="single" w:sz="4" w:space="0" w:color="auto"/>
              <w:left w:val="single" w:sz="2" w:space="0" w:color="000000"/>
              <w:bottom w:val="single" w:sz="2" w:space="0" w:color="000000"/>
            </w:tcBorders>
            <w:shd w:val="clear" w:color="auto" w:fill="CCCCCC"/>
            <w:tcMar>
              <w:top w:w="55" w:type="dxa"/>
              <w:left w:w="55" w:type="dxa"/>
              <w:bottom w:w="55" w:type="dxa"/>
              <w:right w:w="55" w:type="dxa"/>
            </w:tcMar>
          </w:tcPr>
          <w:p w14:paraId="7CD9AC48"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Ação de Contingência</w:t>
            </w:r>
          </w:p>
        </w:tc>
        <w:tc>
          <w:tcPr>
            <w:tcW w:w="4246" w:type="dxa"/>
            <w:tcBorders>
              <w:top w:val="single" w:sz="4" w:space="0" w:color="auto"/>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5B348AE"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Responsável</w:t>
            </w:r>
          </w:p>
        </w:tc>
      </w:tr>
      <w:tr w:rsidR="00B47D46" w:rsidRPr="00422046" w14:paraId="0C2B7105" w14:textId="77777777" w:rsidTr="00942A42">
        <w:trPr>
          <w:trHeight w:val="975"/>
        </w:trPr>
        <w:tc>
          <w:tcPr>
            <w:tcW w:w="5400" w:type="dxa"/>
            <w:gridSpan w:val="2"/>
            <w:tcBorders>
              <w:left w:val="single" w:sz="2" w:space="0" w:color="000000"/>
              <w:bottom w:val="single" w:sz="2" w:space="0" w:color="000000"/>
            </w:tcBorders>
            <w:tcMar>
              <w:top w:w="55" w:type="dxa"/>
              <w:left w:w="55" w:type="dxa"/>
              <w:bottom w:w="55" w:type="dxa"/>
              <w:right w:w="55" w:type="dxa"/>
            </w:tcMar>
          </w:tcPr>
          <w:p w14:paraId="0FB94977"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Dar prioridade na análise e respostas dos recursos e pedidos de impugnação, justificando e motivando o processo para manutenção do item questionado.</w:t>
            </w:r>
          </w:p>
        </w:tc>
        <w:tc>
          <w:tcPr>
            <w:tcW w:w="42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440577" w14:textId="77777777" w:rsidR="00B47D46" w:rsidRPr="001C3A5E" w:rsidRDefault="00B47D46" w:rsidP="00942A42">
            <w:pPr>
              <w:jc w:val="both"/>
              <w:rPr>
                <w:rFonts w:ascii="Arial" w:hAnsi="Arial" w:cs="Arial"/>
                <w:color w:val="000000"/>
                <w:sz w:val="18"/>
                <w:szCs w:val="18"/>
              </w:rPr>
            </w:pPr>
          </w:p>
          <w:p w14:paraId="169278A8"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Setor requisitante.</w:t>
            </w:r>
          </w:p>
        </w:tc>
      </w:tr>
    </w:tbl>
    <w:p w14:paraId="799B71D4" w14:textId="77777777" w:rsidR="00B47D46" w:rsidRPr="00422046" w:rsidRDefault="00B47D46" w:rsidP="00B47D46">
      <w:pPr>
        <w:jc w:val="both"/>
        <w:rPr>
          <w:rFonts w:ascii="Arial" w:hAnsi="Arial" w:cs="Arial"/>
          <w:color w:val="000000"/>
          <w:sz w:val="20"/>
          <w:szCs w:val="20"/>
        </w:rPr>
      </w:pPr>
    </w:p>
    <w:tbl>
      <w:tblPr>
        <w:tblW w:w="9646" w:type="dxa"/>
        <w:tblInd w:w="43" w:type="dxa"/>
        <w:tblLayout w:type="fixed"/>
        <w:tblCellMar>
          <w:left w:w="10" w:type="dxa"/>
          <w:right w:w="10" w:type="dxa"/>
        </w:tblCellMar>
        <w:tblLook w:val="0000" w:firstRow="0" w:lastRow="0" w:firstColumn="0" w:lastColumn="0" w:noHBand="0" w:noVBand="0"/>
      </w:tblPr>
      <w:tblGrid>
        <w:gridCol w:w="2146"/>
        <w:gridCol w:w="3254"/>
        <w:gridCol w:w="4246"/>
      </w:tblGrid>
      <w:tr w:rsidR="00B47D46" w:rsidRPr="00422046" w14:paraId="2A82D1F0" w14:textId="77777777" w:rsidTr="00942A42">
        <w:tc>
          <w:tcPr>
            <w:tcW w:w="9646" w:type="dxa"/>
            <w:gridSpan w:val="3"/>
            <w:tcBorders>
              <w:top w:val="single" w:sz="2" w:space="0" w:color="000000"/>
              <w:left w:val="single" w:sz="2" w:space="0" w:color="000000"/>
              <w:bottom w:val="single" w:sz="2" w:space="0" w:color="000000"/>
              <w:right w:val="single" w:sz="2" w:space="0" w:color="000000"/>
            </w:tcBorders>
            <w:shd w:val="clear" w:color="auto" w:fill="999999"/>
            <w:tcMar>
              <w:top w:w="55" w:type="dxa"/>
              <w:left w:w="55" w:type="dxa"/>
              <w:bottom w:w="55" w:type="dxa"/>
              <w:right w:w="55" w:type="dxa"/>
            </w:tcMar>
          </w:tcPr>
          <w:p w14:paraId="5B6AC7E0"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 xml:space="preserve">Risco 03 – Recursos administrativos procedentes </w:t>
            </w:r>
          </w:p>
        </w:tc>
      </w:tr>
      <w:tr w:rsidR="00B47D46" w:rsidRPr="00422046" w14:paraId="50B6ADC6" w14:textId="77777777" w:rsidTr="00942A42">
        <w:tc>
          <w:tcPr>
            <w:tcW w:w="2146" w:type="dxa"/>
            <w:tcBorders>
              <w:left w:val="single" w:sz="2" w:space="0" w:color="000000"/>
              <w:bottom w:val="single" w:sz="2" w:space="0" w:color="000000"/>
            </w:tcBorders>
            <w:shd w:val="clear" w:color="auto" w:fill="CCCCCC"/>
            <w:tcMar>
              <w:top w:w="55" w:type="dxa"/>
              <w:left w:w="55" w:type="dxa"/>
              <w:bottom w:w="55" w:type="dxa"/>
              <w:right w:w="55" w:type="dxa"/>
            </w:tcMar>
          </w:tcPr>
          <w:p w14:paraId="77BCBDCC"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lastRenderedPageBreak/>
              <w:t>Probabilidade:</w:t>
            </w:r>
          </w:p>
        </w:tc>
        <w:tc>
          <w:tcPr>
            <w:tcW w:w="7500"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ECA449B"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 xml:space="preserve">   </w:t>
            </w:r>
            <w:proofErr w:type="gramStart"/>
            <w:r w:rsidRPr="001C3A5E">
              <w:rPr>
                <w:rFonts w:ascii="Arial" w:hAnsi="Arial" w:cs="Arial"/>
                <w:color w:val="000000"/>
                <w:sz w:val="18"/>
                <w:szCs w:val="18"/>
              </w:rPr>
              <w:t>( X</w:t>
            </w:r>
            <w:proofErr w:type="gramEnd"/>
            <w:r w:rsidRPr="001C3A5E">
              <w:rPr>
                <w:rFonts w:ascii="Arial" w:hAnsi="Arial" w:cs="Arial"/>
                <w:color w:val="000000"/>
                <w:sz w:val="18"/>
                <w:szCs w:val="18"/>
              </w:rPr>
              <w:t xml:space="preserve">  ) Baixa                 (  ) Média                 (   ) Alta</w:t>
            </w:r>
          </w:p>
        </w:tc>
      </w:tr>
      <w:tr w:rsidR="00B47D46" w:rsidRPr="00422046" w14:paraId="6C808CF7" w14:textId="77777777" w:rsidTr="00942A42">
        <w:tc>
          <w:tcPr>
            <w:tcW w:w="2146" w:type="dxa"/>
            <w:tcBorders>
              <w:left w:val="single" w:sz="2" w:space="0" w:color="000000"/>
              <w:bottom w:val="single" w:sz="2" w:space="0" w:color="000000"/>
            </w:tcBorders>
            <w:shd w:val="clear" w:color="auto" w:fill="CCCCCC"/>
            <w:tcMar>
              <w:top w:w="55" w:type="dxa"/>
              <w:left w:w="55" w:type="dxa"/>
              <w:bottom w:w="55" w:type="dxa"/>
              <w:right w:w="55" w:type="dxa"/>
            </w:tcMar>
          </w:tcPr>
          <w:p w14:paraId="0B355901"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Impacto:</w:t>
            </w:r>
          </w:p>
        </w:tc>
        <w:tc>
          <w:tcPr>
            <w:tcW w:w="7500"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8A42733"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 xml:space="preserve">   </w:t>
            </w:r>
            <w:proofErr w:type="gramStart"/>
            <w:r w:rsidRPr="001C3A5E">
              <w:rPr>
                <w:rFonts w:ascii="Arial" w:hAnsi="Arial" w:cs="Arial"/>
                <w:color w:val="000000"/>
                <w:sz w:val="18"/>
                <w:szCs w:val="18"/>
              </w:rPr>
              <w:t xml:space="preserve">(  </w:t>
            </w:r>
            <w:proofErr w:type="gramEnd"/>
            <w:r w:rsidRPr="001C3A5E">
              <w:rPr>
                <w:rFonts w:ascii="Arial" w:hAnsi="Arial" w:cs="Arial"/>
                <w:color w:val="000000"/>
                <w:sz w:val="18"/>
                <w:szCs w:val="18"/>
              </w:rPr>
              <w:t xml:space="preserve"> ) Baixa                 ( X  ) Média                 (  ) Alta</w:t>
            </w:r>
          </w:p>
        </w:tc>
      </w:tr>
      <w:tr w:rsidR="00B47D46" w:rsidRPr="00422046" w14:paraId="74C72930" w14:textId="77777777" w:rsidTr="00942A42">
        <w:tc>
          <w:tcPr>
            <w:tcW w:w="9646" w:type="dxa"/>
            <w:gridSpan w:val="3"/>
            <w:tcBorders>
              <w:left w:val="single" w:sz="2" w:space="0" w:color="000000"/>
              <w:bottom w:val="single" w:sz="4" w:space="0" w:color="auto"/>
              <w:right w:val="single" w:sz="2" w:space="0" w:color="000000"/>
            </w:tcBorders>
            <w:shd w:val="clear" w:color="auto" w:fill="CCCCCC"/>
            <w:tcMar>
              <w:top w:w="55" w:type="dxa"/>
              <w:left w:w="55" w:type="dxa"/>
              <w:bottom w:w="55" w:type="dxa"/>
              <w:right w:w="55" w:type="dxa"/>
            </w:tcMar>
          </w:tcPr>
          <w:p w14:paraId="1AACDDD6"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Dano</w:t>
            </w:r>
          </w:p>
        </w:tc>
      </w:tr>
      <w:tr w:rsidR="00B47D46" w:rsidRPr="00422046" w14:paraId="1CAACB6F" w14:textId="77777777" w:rsidTr="00942A42">
        <w:trPr>
          <w:trHeight w:val="520"/>
        </w:trPr>
        <w:tc>
          <w:tcPr>
            <w:tcW w:w="9646" w:type="dxa"/>
            <w:gridSpan w:val="3"/>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17841D76"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Consequência 1: Possível contratação emergencial;</w:t>
            </w:r>
          </w:p>
          <w:p w14:paraId="426AF7A2"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Consequência 2:  Não atendimento à demanda da Fiocruz ocasionando prejuízo nas atividades da Instituição.</w:t>
            </w:r>
          </w:p>
        </w:tc>
      </w:tr>
      <w:tr w:rsidR="00B47D46" w:rsidRPr="00422046" w14:paraId="7458D20E" w14:textId="77777777" w:rsidTr="00942A42">
        <w:tc>
          <w:tcPr>
            <w:tcW w:w="5400" w:type="dxa"/>
            <w:gridSpan w:val="2"/>
            <w:tcBorders>
              <w:top w:val="single" w:sz="4" w:space="0" w:color="auto"/>
              <w:left w:val="single" w:sz="4" w:space="0" w:color="auto"/>
              <w:bottom w:val="single" w:sz="4" w:space="0" w:color="auto"/>
              <w:right w:val="single" w:sz="4" w:space="0" w:color="auto"/>
            </w:tcBorders>
            <w:shd w:val="clear" w:color="auto" w:fill="CCCCCC"/>
            <w:tcMar>
              <w:top w:w="55" w:type="dxa"/>
              <w:left w:w="55" w:type="dxa"/>
              <w:bottom w:w="55" w:type="dxa"/>
              <w:right w:w="55" w:type="dxa"/>
            </w:tcMar>
          </w:tcPr>
          <w:p w14:paraId="5F4B2309"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Ação Preventiva</w:t>
            </w:r>
          </w:p>
        </w:tc>
        <w:tc>
          <w:tcPr>
            <w:tcW w:w="4246" w:type="dxa"/>
            <w:tcBorders>
              <w:top w:val="single" w:sz="4" w:space="0" w:color="auto"/>
              <w:left w:val="single" w:sz="4" w:space="0" w:color="auto"/>
              <w:bottom w:val="single" w:sz="4" w:space="0" w:color="auto"/>
              <w:right w:val="single" w:sz="4" w:space="0" w:color="auto"/>
            </w:tcBorders>
            <w:shd w:val="clear" w:color="auto" w:fill="CCCCCC"/>
            <w:tcMar>
              <w:top w:w="55" w:type="dxa"/>
              <w:left w:w="55" w:type="dxa"/>
              <w:bottom w:w="55" w:type="dxa"/>
              <w:right w:w="55" w:type="dxa"/>
            </w:tcMar>
          </w:tcPr>
          <w:p w14:paraId="608BF592"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Responsável</w:t>
            </w:r>
          </w:p>
        </w:tc>
      </w:tr>
      <w:tr w:rsidR="00B47D46" w:rsidRPr="00422046" w14:paraId="25662AC2" w14:textId="77777777" w:rsidTr="00942A42">
        <w:trPr>
          <w:trHeight w:val="568"/>
        </w:trPr>
        <w:tc>
          <w:tcPr>
            <w:tcW w:w="5400" w:type="dxa"/>
            <w:gridSpan w:val="2"/>
            <w:tcBorders>
              <w:top w:val="single" w:sz="4" w:space="0" w:color="auto"/>
              <w:left w:val="single" w:sz="2" w:space="0" w:color="000000"/>
              <w:bottom w:val="single" w:sz="2" w:space="0" w:color="000000"/>
            </w:tcBorders>
            <w:tcMar>
              <w:top w:w="55" w:type="dxa"/>
              <w:left w:w="55" w:type="dxa"/>
              <w:bottom w:w="55" w:type="dxa"/>
              <w:right w:w="55" w:type="dxa"/>
            </w:tcMar>
          </w:tcPr>
          <w:p w14:paraId="0E7F5222"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Realizar revisão das exigências constantes no Termo de Referência, reduzindo assim o risco.</w:t>
            </w:r>
          </w:p>
        </w:tc>
        <w:tc>
          <w:tcPr>
            <w:tcW w:w="42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57E9D52"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Setor requisitante e equipe compras.</w:t>
            </w:r>
          </w:p>
        </w:tc>
      </w:tr>
      <w:tr w:rsidR="00B47D46" w:rsidRPr="00422046" w14:paraId="66490DAC" w14:textId="77777777" w:rsidTr="00942A42">
        <w:tc>
          <w:tcPr>
            <w:tcW w:w="5400" w:type="dxa"/>
            <w:gridSpan w:val="2"/>
            <w:tcBorders>
              <w:left w:val="single" w:sz="2" w:space="0" w:color="000000"/>
              <w:bottom w:val="single" w:sz="2" w:space="0" w:color="000000"/>
            </w:tcBorders>
            <w:shd w:val="clear" w:color="auto" w:fill="CCCCCC"/>
            <w:tcMar>
              <w:top w:w="55" w:type="dxa"/>
              <w:left w:w="55" w:type="dxa"/>
              <w:bottom w:w="55" w:type="dxa"/>
              <w:right w:w="55" w:type="dxa"/>
            </w:tcMar>
          </w:tcPr>
          <w:p w14:paraId="5B831164"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Ação de Contingência</w:t>
            </w:r>
          </w:p>
        </w:tc>
        <w:tc>
          <w:tcPr>
            <w:tcW w:w="4246" w:type="dxa"/>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E3F1D04" w14:textId="77777777" w:rsidR="00B47D46" w:rsidRPr="001C3A5E" w:rsidRDefault="00B47D46" w:rsidP="00942A42">
            <w:pPr>
              <w:jc w:val="both"/>
              <w:rPr>
                <w:rFonts w:ascii="Arial" w:hAnsi="Arial" w:cs="Arial"/>
                <w:b/>
                <w:bCs/>
                <w:color w:val="000000"/>
                <w:sz w:val="18"/>
                <w:szCs w:val="18"/>
              </w:rPr>
            </w:pPr>
            <w:r w:rsidRPr="001C3A5E">
              <w:rPr>
                <w:rFonts w:ascii="Arial" w:hAnsi="Arial" w:cs="Arial"/>
                <w:b/>
                <w:bCs/>
                <w:color w:val="000000"/>
                <w:sz w:val="18"/>
                <w:szCs w:val="18"/>
              </w:rPr>
              <w:t>Responsável</w:t>
            </w:r>
          </w:p>
        </w:tc>
      </w:tr>
      <w:tr w:rsidR="00B47D46" w:rsidRPr="00422046" w14:paraId="380FA289" w14:textId="77777777" w:rsidTr="00942A42">
        <w:trPr>
          <w:trHeight w:val="975"/>
        </w:trPr>
        <w:tc>
          <w:tcPr>
            <w:tcW w:w="5400" w:type="dxa"/>
            <w:gridSpan w:val="2"/>
            <w:tcBorders>
              <w:left w:val="single" w:sz="2" w:space="0" w:color="000000"/>
              <w:bottom w:val="single" w:sz="2" w:space="0" w:color="000000"/>
            </w:tcBorders>
            <w:tcMar>
              <w:top w:w="55" w:type="dxa"/>
              <w:left w:w="55" w:type="dxa"/>
              <w:bottom w:w="55" w:type="dxa"/>
              <w:right w:w="55" w:type="dxa"/>
            </w:tcMar>
          </w:tcPr>
          <w:p w14:paraId="1B9E7CEB"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Verificar junto ao setor de Compras novos prazos estimados da contratação e verificar estratégias paralelas.</w:t>
            </w:r>
          </w:p>
        </w:tc>
        <w:tc>
          <w:tcPr>
            <w:tcW w:w="42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2AF965" w14:textId="77777777" w:rsidR="00B47D46" w:rsidRPr="001C3A5E" w:rsidRDefault="00B47D46" w:rsidP="00942A42">
            <w:pPr>
              <w:jc w:val="both"/>
              <w:rPr>
                <w:rFonts w:ascii="Arial" w:hAnsi="Arial" w:cs="Arial"/>
                <w:color w:val="000000"/>
                <w:sz w:val="18"/>
                <w:szCs w:val="18"/>
              </w:rPr>
            </w:pPr>
          </w:p>
          <w:p w14:paraId="4DAE701B" w14:textId="77777777" w:rsidR="00B47D46" w:rsidRPr="001C3A5E" w:rsidRDefault="00B47D46" w:rsidP="00942A42">
            <w:pPr>
              <w:jc w:val="both"/>
              <w:rPr>
                <w:rFonts w:ascii="Arial" w:hAnsi="Arial" w:cs="Arial"/>
                <w:color w:val="000000"/>
                <w:sz w:val="18"/>
                <w:szCs w:val="18"/>
              </w:rPr>
            </w:pPr>
            <w:r w:rsidRPr="001C3A5E">
              <w:rPr>
                <w:rFonts w:ascii="Arial" w:hAnsi="Arial" w:cs="Arial"/>
                <w:color w:val="000000"/>
                <w:sz w:val="18"/>
                <w:szCs w:val="18"/>
              </w:rPr>
              <w:t>Setor requisitante e equipe compras</w:t>
            </w:r>
          </w:p>
        </w:tc>
      </w:tr>
    </w:tbl>
    <w:p w14:paraId="4ADB3CBB" w14:textId="77777777" w:rsidR="00B47D46" w:rsidRPr="00422046" w:rsidRDefault="00B47D46" w:rsidP="00B47D46">
      <w:pPr>
        <w:jc w:val="both"/>
        <w:rPr>
          <w:rFonts w:ascii="Arial" w:hAnsi="Arial" w:cs="Arial"/>
          <w:color w:val="000000"/>
          <w:sz w:val="20"/>
          <w:szCs w:val="20"/>
        </w:rPr>
      </w:pPr>
    </w:p>
    <w:p w14:paraId="57B5BF67" w14:textId="77777777" w:rsidR="00B47D46" w:rsidRDefault="00B47D46" w:rsidP="00B47D46">
      <w:pPr>
        <w:jc w:val="both"/>
        <w:rPr>
          <w:rFonts w:ascii="Arial" w:hAnsi="Arial" w:cs="Arial"/>
          <w:color w:val="000000"/>
          <w:sz w:val="20"/>
          <w:szCs w:val="20"/>
        </w:rPr>
      </w:pPr>
    </w:p>
    <w:p w14:paraId="727CBAB7" w14:textId="77777777" w:rsidR="00B47D46" w:rsidRDefault="00B47D46" w:rsidP="00B47D46">
      <w:pPr>
        <w:jc w:val="both"/>
        <w:rPr>
          <w:rFonts w:ascii="Arial" w:hAnsi="Arial" w:cs="Arial"/>
          <w:color w:val="000000"/>
          <w:sz w:val="20"/>
          <w:szCs w:val="20"/>
        </w:rPr>
      </w:pPr>
    </w:p>
    <w:p w14:paraId="3613F8B0" w14:textId="77777777" w:rsidR="00B47D46" w:rsidRDefault="00B47D46" w:rsidP="00B47D46">
      <w:pPr>
        <w:jc w:val="both"/>
        <w:rPr>
          <w:rFonts w:ascii="Arial" w:hAnsi="Arial" w:cs="Arial"/>
          <w:color w:val="000000"/>
          <w:sz w:val="20"/>
          <w:szCs w:val="20"/>
        </w:rPr>
      </w:pPr>
    </w:p>
    <w:p w14:paraId="37385BAB" w14:textId="77777777" w:rsidR="00B47D46" w:rsidRPr="00422046" w:rsidRDefault="00B47D46" w:rsidP="00B47D46">
      <w:pPr>
        <w:jc w:val="center"/>
        <w:rPr>
          <w:rFonts w:ascii="Arial" w:hAnsi="Arial" w:cs="Arial"/>
          <w:b/>
          <w:color w:val="FF0000"/>
          <w:sz w:val="20"/>
          <w:szCs w:val="20"/>
          <w:u w:val="single"/>
        </w:rPr>
      </w:pPr>
      <w:r w:rsidRPr="00422046">
        <w:rPr>
          <w:rFonts w:ascii="Arial" w:hAnsi="Arial" w:cs="Arial"/>
          <w:b/>
          <w:color w:val="FF0000"/>
          <w:sz w:val="20"/>
          <w:szCs w:val="20"/>
          <w:u w:val="single"/>
        </w:rPr>
        <w:t>MAPA DE RISCOS</w:t>
      </w:r>
    </w:p>
    <w:tbl>
      <w:tblPr>
        <w:tblW w:w="9725" w:type="dxa"/>
        <w:tblInd w:w="-87" w:type="dxa"/>
        <w:tblLayout w:type="fixed"/>
        <w:tblCellMar>
          <w:left w:w="10" w:type="dxa"/>
          <w:right w:w="10" w:type="dxa"/>
        </w:tblCellMar>
        <w:tblLook w:val="0000" w:firstRow="0" w:lastRow="0" w:firstColumn="0" w:lastColumn="0" w:noHBand="0" w:noVBand="0"/>
      </w:tblPr>
      <w:tblGrid>
        <w:gridCol w:w="664"/>
        <w:gridCol w:w="1015"/>
        <w:gridCol w:w="2682"/>
        <w:gridCol w:w="2682"/>
        <w:gridCol w:w="2682"/>
      </w:tblGrid>
      <w:tr w:rsidR="00B47D46" w:rsidRPr="00422046" w14:paraId="59DAC911" w14:textId="77777777" w:rsidTr="00942A42">
        <w:trPr>
          <w:trHeight w:hRule="exact" w:val="1814"/>
        </w:trPr>
        <w:tc>
          <w:tcPr>
            <w:tcW w:w="664" w:type="dxa"/>
            <w:vMerge w:val="restart"/>
            <w:tcMar>
              <w:top w:w="55" w:type="dxa"/>
              <w:left w:w="55" w:type="dxa"/>
              <w:bottom w:w="55" w:type="dxa"/>
              <w:right w:w="55" w:type="dxa"/>
            </w:tcMar>
            <w:textDirection w:val="btLr"/>
          </w:tcPr>
          <w:p w14:paraId="08217FE6" w14:textId="77777777" w:rsidR="00B47D46" w:rsidRPr="00422046" w:rsidRDefault="00B47D46" w:rsidP="00942A42">
            <w:pPr>
              <w:ind w:left="113" w:right="113"/>
              <w:jc w:val="center"/>
              <w:rPr>
                <w:rFonts w:ascii="Arial" w:hAnsi="Arial" w:cs="Arial"/>
                <w:color w:val="000000"/>
                <w:sz w:val="20"/>
                <w:szCs w:val="20"/>
              </w:rPr>
            </w:pPr>
            <w:r w:rsidRPr="00422046">
              <w:rPr>
                <w:rFonts w:ascii="Arial" w:hAnsi="Arial" w:cs="Arial"/>
                <w:b/>
                <w:bCs/>
                <w:color w:val="FF0000"/>
                <w:sz w:val="20"/>
                <w:szCs w:val="20"/>
              </w:rPr>
              <w:t>PROBABILIDADE /OCORRENCIAS</w:t>
            </w:r>
          </w:p>
        </w:tc>
        <w:tc>
          <w:tcPr>
            <w:tcW w:w="1015" w:type="dxa"/>
            <w:tcMar>
              <w:top w:w="55" w:type="dxa"/>
              <w:left w:w="55" w:type="dxa"/>
              <w:bottom w:w="55" w:type="dxa"/>
              <w:right w:w="55" w:type="dxa"/>
            </w:tcMar>
          </w:tcPr>
          <w:p w14:paraId="083446B1" w14:textId="77777777" w:rsidR="00B47D46" w:rsidRPr="00422046" w:rsidRDefault="00B47D46" w:rsidP="00942A42">
            <w:pPr>
              <w:jc w:val="both"/>
              <w:rPr>
                <w:rFonts w:ascii="Arial" w:hAnsi="Arial" w:cs="Arial"/>
                <w:b/>
                <w:bCs/>
                <w:color w:val="000000"/>
                <w:sz w:val="20"/>
                <w:szCs w:val="20"/>
              </w:rPr>
            </w:pPr>
            <w:r w:rsidRPr="00422046">
              <w:rPr>
                <w:rFonts w:ascii="Arial" w:hAnsi="Arial" w:cs="Arial"/>
                <w:b/>
                <w:bCs/>
                <w:color w:val="000000"/>
                <w:sz w:val="20"/>
                <w:szCs w:val="20"/>
              </w:rPr>
              <w:t xml:space="preserve">ALTA         </w:t>
            </w:r>
          </w:p>
        </w:tc>
        <w:tc>
          <w:tcPr>
            <w:tcW w:w="2682" w:type="dxa"/>
            <w:tcBorders>
              <w:top w:val="single" w:sz="2" w:space="0" w:color="000000"/>
              <w:left w:val="single" w:sz="2" w:space="0" w:color="000000"/>
              <w:bottom w:val="single" w:sz="2" w:space="0" w:color="000000"/>
            </w:tcBorders>
            <w:shd w:val="clear" w:color="auto" w:fill="00B050"/>
            <w:tcMar>
              <w:top w:w="55" w:type="dxa"/>
              <w:left w:w="55" w:type="dxa"/>
              <w:bottom w:w="55" w:type="dxa"/>
              <w:right w:w="55" w:type="dxa"/>
            </w:tcMar>
            <w:vAlign w:val="center"/>
          </w:tcPr>
          <w:p w14:paraId="5888A740" w14:textId="77777777" w:rsidR="00B47D46" w:rsidRPr="00422046" w:rsidRDefault="00B47D46" w:rsidP="00942A42">
            <w:pPr>
              <w:jc w:val="both"/>
              <w:rPr>
                <w:rFonts w:ascii="Arial" w:hAnsi="Arial" w:cs="Arial"/>
                <w:color w:val="000000"/>
                <w:sz w:val="20"/>
                <w:szCs w:val="20"/>
              </w:rPr>
            </w:pPr>
          </w:p>
        </w:tc>
        <w:tc>
          <w:tcPr>
            <w:tcW w:w="2682" w:type="dxa"/>
            <w:tcBorders>
              <w:top w:val="single" w:sz="2" w:space="0" w:color="000000"/>
              <w:left w:val="single" w:sz="2" w:space="0" w:color="000000"/>
              <w:bottom w:val="single" w:sz="2" w:space="0" w:color="000000"/>
            </w:tcBorders>
            <w:shd w:val="clear" w:color="auto" w:fill="FFFF00"/>
            <w:tcMar>
              <w:top w:w="55" w:type="dxa"/>
              <w:left w:w="55" w:type="dxa"/>
              <w:bottom w:w="55" w:type="dxa"/>
              <w:right w:w="55" w:type="dxa"/>
            </w:tcMar>
            <w:vAlign w:val="center"/>
          </w:tcPr>
          <w:p w14:paraId="0D852FE0" w14:textId="77777777" w:rsidR="00B47D46" w:rsidRPr="00422046" w:rsidRDefault="00B47D46" w:rsidP="00942A42">
            <w:pPr>
              <w:jc w:val="both"/>
              <w:rPr>
                <w:rFonts w:ascii="Arial" w:hAnsi="Arial" w:cs="Arial"/>
                <w:color w:val="000000"/>
                <w:sz w:val="20"/>
                <w:szCs w:val="20"/>
                <w:highlight w:val="yellow"/>
              </w:rPr>
            </w:pPr>
          </w:p>
        </w:tc>
        <w:tc>
          <w:tcPr>
            <w:tcW w:w="2682" w:type="dxa"/>
            <w:tcBorders>
              <w:top w:val="single" w:sz="2" w:space="0" w:color="000000"/>
              <w:left w:val="single" w:sz="2" w:space="0" w:color="000000"/>
              <w:bottom w:val="single" w:sz="4" w:space="0" w:color="auto"/>
              <w:right w:val="single" w:sz="2" w:space="0" w:color="000000"/>
            </w:tcBorders>
            <w:shd w:val="clear" w:color="auto" w:fill="FF0000"/>
            <w:tcMar>
              <w:top w:w="55" w:type="dxa"/>
              <w:left w:w="55" w:type="dxa"/>
              <w:bottom w:w="55" w:type="dxa"/>
              <w:right w:w="55" w:type="dxa"/>
            </w:tcMar>
            <w:vAlign w:val="center"/>
          </w:tcPr>
          <w:p w14:paraId="498A4DE3" w14:textId="77777777" w:rsidR="00B47D46" w:rsidRPr="00422046" w:rsidRDefault="00B47D46" w:rsidP="00942A42">
            <w:pPr>
              <w:jc w:val="both"/>
              <w:rPr>
                <w:rFonts w:ascii="Arial" w:hAnsi="Arial" w:cs="Arial"/>
                <w:color w:val="000000"/>
                <w:sz w:val="20"/>
                <w:szCs w:val="20"/>
              </w:rPr>
            </w:pPr>
          </w:p>
        </w:tc>
      </w:tr>
      <w:tr w:rsidR="00B47D46" w:rsidRPr="00422046" w14:paraId="6B40D183" w14:textId="77777777" w:rsidTr="00942A42">
        <w:trPr>
          <w:trHeight w:hRule="exact" w:val="1814"/>
        </w:trPr>
        <w:tc>
          <w:tcPr>
            <w:tcW w:w="664" w:type="dxa"/>
            <w:vMerge/>
            <w:tcMar>
              <w:top w:w="55" w:type="dxa"/>
              <w:left w:w="55" w:type="dxa"/>
              <w:bottom w:w="55" w:type="dxa"/>
              <w:right w:w="55" w:type="dxa"/>
            </w:tcMar>
          </w:tcPr>
          <w:p w14:paraId="39607595" w14:textId="77777777" w:rsidR="00B47D46" w:rsidRPr="00422046" w:rsidRDefault="00B47D46" w:rsidP="00942A42">
            <w:pPr>
              <w:jc w:val="both"/>
              <w:rPr>
                <w:rFonts w:ascii="Arial" w:hAnsi="Arial" w:cs="Arial"/>
                <w:color w:val="000000"/>
                <w:sz w:val="20"/>
                <w:szCs w:val="20"/>
              </w:rPr>
            </w:pPr>
          </w:p>
        </w:tc>
        <w:tc>
          <w:tcPr>
            <w:tcW w:w="1015" w:type="dxa"/>
            <w:tcMar>
              <w:top w:w="55" w:type="dxa"/>
              <w:left w:w="55" w:type="dxa"/>
              <w:bottom w:w="55" w:type="dxa"/>
              <w:right w:w="55" w:type="dxa"/>
            </w:tcMar>
          </w:tcPr>
          <w:p w14:paraId="448B97E4" w14:textId="77777777" w:rsidR="00B47D46" w:rsidRPr="00422046" w:rsidRDefault="00B47D46" w:rsidP="00942A42">
            <w:pPr>
              <w:jc w:val="both"/>
              <w:rPr>
                <w:rFonts w:ascii="Arial" w:hAnsi="Arial" w:cs="Arial"/>
                <w:b/>
                <w:bCs/>
                <w:color w:val="000000"/>
                <w:sz w:val="20"/>
                <w:szCs w:val="20"/>
              </w:rPr>
            </w:pPr>
            <w:r w:rsidRPr="00422046">
              <w:rPr>
                <w:rFonts w:ascii="Arial" w:hAnsi="Arial" w:cs="Arial"/>
                <w:b/>
                <w:bCs/>
                <w:color w:val="000000"/>
                <w:sz w:val="20"/>
                <w:szCs w:val="20"/>
              </w:rPr>
              <w:t xml:space="preserve">MÉDIA        </w:t>
            </w:r>
          </w:p>
        </w:tc>
        <w:tc>
          <w:tcPr>
            <w:tcW w:w="2682" w:type="dxa"/>
            <w:tcBorders>
              <w:left w:val="single" w:sz="2" w:space="0" w:color="000000"/>
              <w:bottom w:val="single" w:sz="2" w:space="0" w:color="000000"/>
            </w:tcBorders>
            <w:shd w:val="clear" w:color="auto" w:fill="00B050"/>
            <w:tcMar>
              <w:top w:w="55" w:type="dxa"/>
              <w:left w:w="55" w:type="dxa"/>
              <w:bottom w:w="55" w:type="dxa"/>
              <w:right w:w="55" w:type="dxa"/>
            </w:tcMar>
            <w:vAlign w:val="center"/>
          </w:tcPr>
          <w:p w14:paraId="3A4ED999" w14:textId="77777777" w:rsidR="00B47D46" w:rsidRPr="00422046" w:rsidRDefault="00B47D46" w:rsidP="00942A42">
            <w:pPr>
              <w:jc w:val="both"/>
              <w:rPr>
                <w:rFonts w:ascii="Arial" w:hAnsi="Arial" w:cs="Arial"/>
                <w:color w:val="000000"/>
                <w:sz w:val="20"/>
                <w:szCs w:val="20"/>
              </w:rPr>
            </w:pPr>
          </w:p>
        </w:tc>
        <w:tc>
          <w:tcPr>
            <w:tcW w:w="2682" w:type="dxa"/>
            <w:tcBorders>
              <w:left w:val="single" w:sz="2" w:space="0" w:color="000000"/>
              <w:bottom w:val="single" w:sz="2" w:space="0" w:color="000000"/>
              <w:right w:val="single" w:sz="4" w:space="0" w:color="auto"/>
            </w:tcBorders>
            <w:shd w:val="clear" w:color="auto" w:fill="FFFF00"/>
            <w:tcMar>
              <w:top w:w="55" w:type="dxa"/>
              <w:left w:w="55" w:type="dxa"/>
              <w:bottom w:w="55" w:type="dxa"/>
              <w:right w:w="55" w:type="dxa"/>
            </w:tcMar>
            <w:vAlign w:val="center"/>
          </w:tcPr>
          <w:p w14:paraId="7DFE9F44" w14:textId="77777777" w:rsidR="00B47D46" w:rsidRPr="00422046" w:rsidRDefault="00B47D46" w:rsidP="00942A42">
            <w:pPr>
              <w:jc w:val="center"/>
              <w:rPr>
                <w:rFonts w:ascii="Arial" w:hAnsi="Arial" w:cs="Arial"/>
                <w:color w:val="000000"/>
                <w:sz w:val="20"/>
                <w:szCs w:val="20"/>
              </w:rPr>
            </w:pPr>
          </w:p>
        </w:tc>
        <w:tc>
          <w:tcPr>
            <w:tcW w:w="2682" w:type="dxa"/>
            <w:tcBorders>
              <w:top w:val="single" w:sz="4" w:space="0" w:color="auto"/>
              <w:left w:val="single" w:sz="4" w:space="0" w:color="auto"/>
              <w:bottom w:val="single" w:sz="4" w:space="0" w:color="auto"/>
              <w:right w:val="single" w:sz="4" w:space="0" w:color="auto"/>
            </w:tcBorders>
            <w:shd w:val="clear" w:color="auto" w:fill="FF0000"/>
            <w:tcMar>
              <w:top w:w="55" w:type="dxa"/>
              <w:left w:w="55" w:type="dxa"/>
              <w:bottom w:w="55" w:type="dxa"/>
              <w:right w:w="55" w:type="dxa"/>
            </w:tcMar>
            <w:vAlign w:val="center"/>
          </w:tcPr>
          <w:p w14:paraId="2C30E7FE" w14:textId="77777777" w:rsidR="00B47D46" w:rsidRPr="00422046" w:rsidRDefault="00B47D46" w:rsidP="00942A42">
            <w:pPr>
              <w:jc w:val="center"/>
              <w:rPr>
                <w:rFonts w:ascii="Arial" w:hAnsi="Arial" w:cs="Arial"/>
                <w:color w:val="000000"/>
                <w:sz w:val="20"/>
                <w:szCs w:val="20"/>
              </w:rPr>
            </w:pPr>
          </w:p>
        </w:tc>
      </w:tr>
      <w:tr w:rsidR="00B47D46" w:rsidRPr="00422046" w14:paraId="483C98F0" w14:textId="77777777" w:rsidTr="00942A42">
        <w:trPr>
          <w:trHeight w:hRule="exact" w:val="1814"/>
        </w:trPr>
        <w:tc>
          <w:tcPr>
            <w:tcW w:w="664" w:type="dxa"/>
            <w:vMerge/>
            <w:tcMar>
              <w:top w:w="55" w:type="dxa"/>
              <w:left w:w="55" w:type="dxa"/>
              <w:bottom w:w="55" w:type="dxa"/>
              <w:right w:w="55" w:type="dxa"/>
            </w:tcMar>
          </w:tcPr>
          <w:p w14:paraId="30B2916A" w14:textId="77777777" w:rsidR="00B47D46" w:rsidRPr="00422046" w:rsidRDefault="00B47D46" w:rsidP="00942A42">
            <w:pPr>
              <w:jc w:val="both"/>
              <w:rPr>
                <w:rFonts w:ascii="Arial" w:hAnsi="Arial" w:cs="Arial"/>
                <w:color w:val="000000"/>
                <w:sz w:val="20"/>
                <w:szCs w:val="20"/>
              </w:rPr>
            </w:pPr>
          </w:p>
        </w:tc>
        <w:tc>
          <w:tcPr>
            <w:tcW w:w="1015" w:type="dxa"/>
            <w:tcMar>
              <w:top w:w="55" w:type="dxa"/>
              <w:left w:w="55" w:type="dxa"/>
              <w:bottom w:w="55" w:type="dxa"/>
              <w:right w:w="55" w:type="dxa"/>
            </w:tcMar>
          </w:tcPr>
          <w:p w14:paraId="4D816F0A" w14:textId="77777777" w:rsidR="00B47D46" w:rsidRPr="00422046" w:rsidRDefault="00B47D46" w:rsidP="00942A42">
            <w:pPr>
              <w:jc w:val="both"/>
              <w:rPr>
                <w:rFonts w:ascii="Arial" w:hAnsi="Arial" w:cs="Arial"/>
                <w:b/>
                <w:bCs/>
                <w:color w:val="000000"/>
                <w:sz w:val="20"/>
                <w:szCs w:val="20"/>
              </w:rPr>
            </w:pPr>
            <w:r w:rsidRPr="00422046">
              <w:rPr>
                <w:rFonts w:ascii="Arial" w:hAnsi="Arial" w:cs="Arial"/>
                <w:b/>
                <w:bCs/>
                <w:color w:val="000000"/>
                <w:sz w:val="20"/>
                <w:szCs w:val="20"/>
              </w:rPr>
              <w:t xml:space="preserve">BAIXA        </w:t>
            </w:r>
          </w:p>
        </w:tc>
        <w:tc>
          <w:tcPr>
            <w:tcW w:w="2682" w:type="dxa"/>
            <w:tcBorders>
              <w:left w:val="single" w:sz="2" w:space="0" w:color="000000"/>
              <w:bottom w:val="single" w:sz="2" w:space="0" w:color="000000"/>
            </w:tcBorders>
            <w:shd w:val="clear" w:color="auto" w:fill="00B050"/>
            <w:tcMar>
              <w:top w:w="55" w:type="dxa"/>
              <w:left w:w="55" w:type="dxa"/>
              <w:bottom w:w="55" w:type="dxa"/>
              <w:right w:w="55" w:type="dxa"/>
            </w:tcMar>
            <w:vAlign w:val="center"/>
          </w:tcPr>
          <w:p w14:paraId="798DC32C" w14:textId="77777777" w:rsidR="00B47D46" w:rsidRPr="00422046" w:rsidRDefault="00B47D46" w:rsidP="00942A42">
            <w:pPr>
              <w:jc w:val="center"/>
              <w:rPr>
                <w:rFonts w:ascii="Arial" w:hAnsi="Arial" w:cs="Arial"/>
                <w:b/>
                <w:color w:val="000000"/>
                <w:sz w:val="20"/>
                <w:szCs w:val="20"/>
              </w:rPr>
            </w:pPr>
            <w:r w:rsidRPr="00422046">
              <w:rPr>
                <w:rFonts w:ascii="Arial" w:hAnsi="Arial" w:cs="Arial"/>
                <w:b/>
                <w:color w:val="000000"/>
                <w:sz w:val="20"/>
                <w:szCs w:val="20"/>
              </w:rPr>
              <w:t>RISCO 02</w:t>
            </w:r>
          </w:p>
          <w:p w14:paraId="4E856871" w14:textId="77777777" w:rsidR="00B47D46" w:rsidRPr="00422046" w:rsidRDefault="00B47D46" w:rsidP="00942A42">
            <w:pPr>
              <w:jc w:val="center"/>
              <w:rPr>
                <w:rFonts w:ascii="Arial" w:hAnsi="Arial" w:cs="Arial"/>
                <w:color w:val="000000"/>
                <w:sz w:val="20"/>
                <w:szCs w:val="20"/>
              </w:rPr>
            </w:pPr>
          </w:p>
        </w:tc>
        <w:tc>
          <w:tcPr>
            <w:tcW w:w="2682" w:type="dxa"/>
            <w:tcBorders>
              <w:left w:val="single" w:sz="2" w:space="0" w:color="000000"/>
              <w:bottom w:val="single" w:sz="2" w:space="0" w:color="000000"/>
            </w:tcBorders>
            <w:shd w:val="clear" w:color="auto" w:fill="00B050"/>
            <w:tcMar>
              <w:top w:w="55" w:type="dxa"/>
              <w:left w:w="55" w:type="dxa"/>
              <w:bottom w:w="55" w:type="dxa"/>
              <w:right w:w="55" w:type="dxa"/>
            </w:tcMar>
            <w:vAlign w:val="center"/>
          </w:tcPr>
          <w:p w14:paraId="6F04A1D2" w14:textId="77777777" w:rsidR="00B47D46" w:rsidRDefault="00B47D46" w:rsidP="00942A42">
            <w:pPr>
              <w:jc w:val="center"/>
              <w:rPr>
                <w:rFonts w:ascii="Arial" w:hAnsi="Arial" w:cs="Arial"/>
                <w:b/>
                <w:color w:val="000000"/>
                <w:sz w:val="20"/>
                <w:szCs w:val="20"/>
              </w:rPr>
            </w:pPr>
          </w:p>
          <w:p w14:paraId="1FC0EF46" w14:textId="77777777" w:rsidR="00B47D46" w:rsidRPr="00422046" w:rsidRDefault="00B47D46" w:rsidP="00942A42">
            <w:pPr>
              <w:jc w:val="center"/>
              <w:rPr>
                <w:rFonts w:ascii="Arial" w:hAnsi="Arial" w:cs="Arial"/>
                <w:b/>
                <w:color w:val="000000"/>
                <w:sz w:val="20"/>
                <w:szCs w:val="20"/>
              </w:rPr>
            </w:pPr>
            <w:r w:rsidRPr="00422046">
              <w:rPr>
                <w:rFonts w:ascii="Arial" w:hAnsi="Arial" w:cs="Arial"/>
                <w:b/>
                <w:color w:val="000000"/>
                <w:sz w:val="20"/>
                <w:szCs w:val="20"/>
              </w:rPr>
              <w:t>RISCO 0</w:t>
            </w:r>
            <w:r>
              <w:rPr>
                <w:rFonts w:ascii="Arial" w:hAnsi="Arial" w:cs="Arial"/>
                <w:b/>
                <w:color w:val="000000"/>
                <w:sz w:val="20"/>
                <w:szCs w:val="20"/>
              </w:rPr>
              <w:t>3</w:t>
            </w:r>
          </w:p>
          <w:p w14:paraId="47A81F2E" w14:textId="77777777" w:rsidR="00B47D46" w:rsidRPr="00422046" w:rsidRDefault="00B47D46" w:rsidP="00942A42">
            <w:pPr>
              <w:jc w:val="center"/>
              <w:rPr>
                <w:rFonts w:ascii="Arial" w:hAnsi="Arial" w:cs="Arial"/>
                <w:b/>
                <w:color w:val="000000"/>
                <w:sz w:val="20"/>
                <w:szCs w:val="20"/>
              </w:rPr>
            </w:pPr>
          </w:p>
          <w:p w14:paraId="17C0FDE2" w14:textId="77777777" w:rsidR="00B47D46" w:rsidRPr="00422046" w:rsidRDefault="00B47D46" w:rsidP="00942A42">
            <w:pPr>
              <w:jc w:val="center"/>
              <w:rPr>
                <w:rFonts w:ascii="Arial" w:hAnsi="Arial" w:cs="Arial"/>
                <w:b/>
                <w:color w:val="000000"/>
                <w:sz w:val="20"/>
                <w:szCs w:val="20"/>
              </w:rPr>
            </w:pPr>
          </w:p>
        </w:tc>
        <w:tc>
          <w:tcPr>
            <w:tcW w:w="2682" w:type="dxa"/>
            <w:tcBorders>
              <w:top w:val="single" w:sz="4" w:space="0" w:color="auto"/>
              <w:left w:val="single" w:sz="2" w:space="0" w:color="000000"/>
              <w:bottom w:val="single" w:sz="2" w:space="0" w:color="000000"/>
              <w:right w:val="single" w:sz="2" w:space="0" w:color="000000"/>
            </w:tcBorders>
            <w:shd w:val="clear" w:color="auto" w:fill="FFFF00"/>
            <w:tcMar>
              <w:top w:w="55" w:type="dxa"/>
              <w:left w:w="55" w:type="dxa"/>
              <w:bottom w:w="55" w:type="dxa"/>
              <w:right w:w="55" w:type="dxa"/>
            </w:tcMar>
            <w:vAlign w:val="center"/>
          </w:tcPr>
          <w:p w14:paraId="61D8763B" w14:textId="77777777" w:rsidR="00B47D46" w:rsidRPr="00422046" w:rsidRDefault="00B47D46" w:rsidP="00942A42">
            <w:pPr>
              <w:jc w:val="center"/>
              <w:rPr>
                <w:rFonts w:ascii="Arial" w:hAnsi="Arial" w:cs="Arial"/>
                <w:b/>
                <w:color w:val="FF0000"/>
                <w:sz w:val="20"/>
                <w:szCs w:val="20"/>
              </w:rPr>
            </w:pPr>
            <w:r w:rsidRPr="00422046">
              <w:rPr>
                <w:rFonts w:ascii="Arial" w:hAnsi="Arial" w:cs="Arial"/>
                <w:b/>
                <w:color w:val="000000"/>
                <w:sz w:val="20"/>
                <w:szCs w:val="20"/>
              </w:rPr>
              <w:t>RISCO 01</w:t>
            </w:r>
          </w:p>
        </w:tc>
      </w:tr>
      <w:tr w:rsidR="00B47D46" w:rsidRPr="00422046" w14:paraId="2AF8BA02" w14:textId="77777777" w:rsidTr="00942A42">
        <w:trPr>
          <w:trHeight w:hRule="exact" w:val="512"/>
        </w:trPr>
        <w:tc>
          <w:tcPr>
            <w:tcW w:w="664" w:type="dxa"/>
            <w:vMerge/>
            <w:tcMar>
              <w:top w:w="55" w:type="dxa"/>
              <w:left w:w="55" w:type="dxa"/>
              <w:bottom w:w="55" w:type="dxa"/>
              <w:right w:w="55" w:type="dxa"/>
            </w:tcMar>
          </w:tcPr>
          <w:p w14:paraId="57C4116B" w14:textId="77777777" w:rsidR="00B47D46" w:rsidRPr="00422046" w:rsidRDefault="00B47D46" w:rsidP="00942A42">
            <w:pPr>
              <w:jc w:val="both"/>
              <w:rPr>
                <w:rFonts w:ascii="Arial" w:hAnsi="Arial" w:cs="Arial"/>
                <w:color w:val="000000"/>
                <w:sz w:val="20"/>
                <w:szCs w:val="20"/>
              </w:rPr>
            </w:pPr>
          </w:p>
        </w:tc>
        <w:tc>
          <w:tcPr>
            <w:tcW w:w="1015" w:type="dxa"/>
            <w:tcMar>
              <w:top w:w="55" w:type="dxa"/>
              <w:left w:w="55" w:type="dxa"/>
              <w:bottom w:w="55" w:type="dxa"/>
              <w:right w:w="55" w:type="dxa"/>
            </w:tcMar>
          </w:tcPr>
          <w:p w14:paraId="17DD14BC" w14:textId="77777777" w:rsidR="00B47D46" w:rsidRPr="00422046" w:rsidRDefault="00B47D46" w:rsidP="00942A42">
            <w:pPr>
              <w:jc w:val="both"/>
              <w:rPr>
                <w:rFonts w:ascii="Arial" w:hAnsi="Arial" w:cs="Arial"/>
                <w:color w:val="000000"/>
                <w:sz w:val="20"/>
                <w:szCs w:val="20"/>
              </w:rPr>
            </w:pPr>
          </w:p>
        </w:tc>
        <w:tc>
          <w:tcPr>
            <w:tcW w:w="2682" w:type="dxa"/>
            <w:tcMar>
              <w:top w:w="55" w:type="dxa"/>
              <w:left w:w="55" w:type="dxa"/>
              <w:bottom w:w="55" w:type="dxa"/>
              <w:right w:w="55" w:type="dxa"/>
            </w:tcMar>
          </w:tcPr>
          <w:p w14:paraId="17712221" w14:textId="77777777" w:rsidR="00B47D46" w:rsidRPr="00422046" w:rsidRDefault="00B47D46" w:rsidP="00942A42">
            <w:pPr>
              <w:jc w:val="both"/>
              <w:rPr>
                <w:rFonts w:ascii="Arial" w:hAnsi="Arial" w:cs="Arial"/>
                <w:b/>
                <w:bCs/>
                <w:color w:val="000000"/>
                <w:sz w:val="20"/>
                <w:szCs w:val="20"/>
              </w:rPr>
            </w:pPr>
            <w:r w:rsidRPr="00422046">
              <w:rPr>
                <w:rFonts w:ascii="Arial" w:hAnsi="Arial" w:cs="Arial"/>
                <w:b/>
                <w:bCs/>
                <w:color w:val="000000"/>
                <w:sz w:val="20"/>
                <w:szCs w:val="20"/>
              </w:rPr>
              <w:t>BAIXA</w:t>
            </w:r>
          </w:p>
        </w:tc>
        <w:tc>
          <w:tcPr>
            <w:tcW w:w="2682" w:type="dxa"/>
            <w:tcMar>
              <w:top w:w="55" w:type="dxa"/>
              <w:left w:w="55" w:type="dxa"/>
              <w:bottom w:w="55" w:type="dxa"/>
              <w:right w:w="55" w:type="dxa"/>
            </w:tcMar>
          </w:tcPr>
          <w:p w14:paraId="6A36F772" w14:textId="77777777" w:rsidR="00B47D46" w:rsidRPr="00422046" w:rsidRDefault="00B47D46" w:rsidP="00942A42">
            <w:pPr>
              <w:jc w:val="both"/>
              <w:rPr>
                <w:rFonts w:ascii="Arial" w:hAnsi="Arial" w:cs="Arial"/>
                <w:b/>
                <w:bCs/>
                <w:color w:val="000000"/>
                <w:sz w:val="20"/>
                <w:szCs w:val="20"/>
              </w:rPr>
            </w:pPr>
            <w:r w:rsidRPr="00422046">
              <w:rPr>
                <w:rFonts w:ascii="Arial" w:hAnsi="Arial" w:cs="Arial"/>
                <w:b/>
                <w:bCs/>
                <w:color w:val="000000"/>
                <w:sz w:val="20"/>
                <w:szCs w:val="20"/>
              </w:rPr>
              <w:t>MÉDIA</w:t>
            </w:r>
          </w:p>
        </w:tc>
        <w:tc>
          <w:tcPr>
            <w:tcW w:w="2682" w:type="dxa"/>
            <w:tcMar>
              <w:top w:w="55" w:type="dxa"/>
              <w:left w:w="55" w:type="dxa"/>
              <w:bottom w:w="55" w:type="dxa"/>
              <w:right w:w="55" w:type="dxa"/>
            </w:tcMar>
          </w:tcPr>
          <w:p w14:paraId="59BFB7BD" w14:textId="77777777" w:rsidR="00B47D46" w:rsidRPr="00422046" w:rsidRDefault="00B47D46" w:rsidP="00942A42">
            <w:pPr>
              <w:jc w:val="both"/>
              <w:rPr>
                <w:rFonts w:ascii="Arial" w:hAnsi="Arial" w:cs="Arial"/>
                <w:b/>
                <w:bCs/>
                <w:color w:val="000000"/>
                <w:sz w:val="20"/>
                <w:szCs w:val="20"/>
              </w:rPr>
            </w:pPr>
            <w:r w:rsidRPr="00422046">
              <w:rPr>
                <w:rFonts w:ascii="Arial" w:hAnsi="Arial" w:cs="Arial"/>
                <w:b/>
                <w:bCs/>
                <w:color w:val="000000"/>
                <w:sz w:val="20"/>
                <w:szCs w:val="20"/>
              </w:rPr>
              <w:t>ALTA</w:t>
            </w:r>
          </w:p>
        </w:tc>
      </w:tr>
    </w:tbl>
    <w:p w14:paraId="2304AB3B" w14:textId="77777777" w:rsidR="00B47D46" w:rsidRDefault="00B47D46" w:rsidP="00B47D46">
      <w:pPr>
        <w:jc w:val="center"/>
        <w:rPr>
          <w:rFonts w:ascii="Arial" w:hAnsi="Arial" w:cs="Arial"/>
          <w:b/>
          <w:bCs/>
          <w:color w:val="FF0000"/>
          <w:sz w:val="20"/>
          <w:szCs w:val="20"/>
        </w:rPr>
      </w:pPr>
      <w:r>
        <w:rPr>
          <w:rFonts w:ascii="Arial" w:hAnsi="Arial" w:cs="Arial"/>
          <w:b/>
          <w:bCs/>
          <w:color w:val="FF0000"/>
          <w:sz w:val="20"/>
          <w:szCs w:val="20"/>
        </w:rPr>
        <w:t xml:space="preserve">                                    </w:t>
      </w:r>
      <w:r w:rsidRPr="00422046">
        <w:rPr>
          <w:rFonts w:ascii="Arial" w:hAnsi="Arial" w:cs="Arial"/>
          <w:b/>
          <w:bCs/>
          <w:color w:val="FF0000"/>
          <w:sz w:val="20"/>
          <w:szCs w:val="20"/>
        </w:rPr>
        <w:t>GRAVIDADE /IMPACTO</w:t>
      </w:r>
    </w:p>
    <w:p w14:paraId="0529BB5F" w14:textId="77777777" w:rsidR="00B47D46" w:rsidRPr="00422046" w:rsidRDefault="00B47D46" w:rsidP="00B47D46">
      <w:pPr>
        <w:jc w:val="center"/>
        <w:rPr>
          <w:rFonts w:ascii="Arial" w:hAnsi="Arial" w:cs="Arial"/>
          <w:b/>
          <w:bCs/>
          <w:color w:val="FF0000"/>
          <w:sz w:val="20"/>
          <w:szCs w:val="20"/>
        </w:rPr>
      </w:pPr>
    </w:p>
    <w:p w14:paraId="2D05E32F" w14:textId="77777777" w:rsidR="00B47D46" w:rsidRPr="00422046" w:rsidRDefault="00B47D46" w:rsidP="00B47D46">
      <w:pPr>
        <w:jc w:val="both"/>
        <w:rPr>
          <w:rFonts w:ascii="Arial" w:hAnsi="Arial" w:cs="Arial"/>
          <w:b/>
          <w:color w:val="000000"/>
          <w:sz w:val="20"/>
          <w:szCs w:val="20"/>
        </w:rPr>
      </w:pPr>
      <w:r w:rsidRPr="00422046">
        <w:rPr>
          <w:rFonts w:ascii="Arial" w:hAnsi="Arial" w:cs="Arial"/>
          <w:b/>
          <w:color w:val="000000"/>
          <w:sz w:val="20"/>
          <w:szCs w:val="20"/>
        </w:rPr>
        <w:t>3.11 - Declaração da viabilidade ou não da contratação.</w:t>
      </w:r>
    </w:p>
    <w:p w14:paraId="55E95A57" w14:textId="77777777" w:rsidR="00B47D46" w:rsidRPr="00422046" w:rsidRDefault="00B47D46" w:rsidP="00B47D46">
      <w:pPr>
        <w:jc w:val="both"/>
        <w:rPr>
          <w:rFonts w:ascii="Arial" w:hAnsi="Arial" w:cs="Arial"/>
          <w:color w:val="000000"/>
          <w:sz w:val="20"/>
          <w:szCs w:val="20"/>
        </w:rPr>
      </w:pPr>
      <w:r w:rsidRPr="00422046">
        <w:rPr>
          <w:rFonts w:ascii="Arial" w:hAnsi="Arial" w:cs="Arial"/>
          <w:b/>
          <w:color w:val="000000"/>
          <w:sz w:val="20"/>
          <w:szCs w:val="20"/>
        </w:rPr>
        <w:t xml:space="preserve">a) </w:t>
      </w:r>
      <w:r w:rsidRPr="00A114F5">
        <w:rPr>
          <w:rFonts w:ascii="Arial" w:hAnsi="Arial" w:cs="Arial"/>
          <w:b/>
          <w:color w:val="000000"/>
          <w:sz w:val="20"/>
          <w:szCs w:val="20"/>
        </w:rPr>
        <w:t>Elementos que justificam a viabilidade da contratação</w:t>
      </w:r>
    </w:p>
    <w:p w14:paraId="743B9465" w14:textId="77777777" w:rsidR="00B47D46" w:rsidRPr="00422046" w:rsidRDefault="00B47D46" w:rsidP="00B47D46">
      <w:pPr>
        <w:spacing w:line="360" w:lineRule="auto"/>
        <w:ind w:firstLine="709"/>
        <w:jc w:val="both"/>
        <w:rPr>
          <w:rFonts w:ascii="Arial" w:hAnsi="Arial" w:cs="Arial"/>
          <w:color w:val="000000"/>
          <w:sz w:val="20"/>
          <w:szCs w:val="20"/>
        </w:rPr>
      </w:pPr>
      <w:r w:rsidRPr="00422046">
        <w:rPr>
          <w:rFonts w:ascii="Arial" w:hAnsi="Arial" w:cs="Arial"/>
          <w:color w:val="000000"/>
          <w:sz w:val="20"/>
          <w:szCs w:val="20"/>
        </w:rPr>
        <w:t xml:space="preserve">  Declaramos, com base neste estudo preliminar, especialmente no que tange à solução de mercado escolhida, que inclui critérios e práticas de sustentabilidade, que a </w:t>
      </w:r>
      <w:r w:rsidRPr="00422046">
        <w:rPr>
          <w:rFonts w:ascii="Arial" w:hAnsi="Arial" w:cs="Arial"/>
          <w:color w:val="000000"/>
          <w:sz w:val="20"/>
          <w:szCs w:val="20"/>
        </w:rPr>
        <w:lastRenderedPageBreak/>
        <w:t>contratação pleiteada é viável, necessária e adequada para a Unidade, razão pela qual não há óbices técnicos pela continuidade do processo.</w:t>
      </w:r>
    </w:p>
    <w:p w14:paraId="2CB8C9E6" w14:textId="77777777" w:rsidR="00B47D46" w:rsidRDefault="00B47D46" w:rsidP="00B47D46">
      <w:pPr>
        <w:spacing w:line="360" w:lineRule="auto"/>
        <w:ind w:firstLine="709"/>
        <w:jc w:val="both"/>
        <w:rPr>
          <w:rFonts w:ascii="Arial" w:hAnsi="Arial" w:cs="Arial"/>
          <w:color w:val="000000"/>
          <w:sz w:val="20"/>
          <w:szCs w:val="20"/>
        </w:rPr>
      </w:pPr>
      <w:r w:rsidRPr="00422046">
        <w:rPr>
          <w:rFonts w:ascii="Arial" w:hAnsi="Arial" w:cs="Arial"/>
          <w:color w:val="000000"/>
          <w:sz w:val="20"/>
          <w:szCs w:val="20"/>
        </w:rPr>
        <w:t xml:space="preserve">  Ante o exposto, e embasado pelo estudo preliminar acima e na análise de risco, sugerimos que este estudo seja encaminhado às demais áreas competentes com vistas à celeridade do processo para que possamos verificar a disponibilidade orçamentária, conformidade jurídica, obter a autorização da Coordenação, e ainda dar continuidade aos demais procedimentos necessários para a realização da pretensa contratação.</w:t>
      </w:r>
    </w:p>
    <w:p w14:paraId="482642EA" w14:textId="77777777" w:rsidR="00B47D46" w:rsidRPr="00422046" w:rsidRDefault="00B47D46" w:rsidP="00B47D46">
      <w:pPr>
        <w:spacing w:line="360" w:lineRule="auto"/>
        <w:ind w:firstLine="709"/>
        <w:jc w:val="both"/>
        <w:rPr>
          <w:rFonts w:ascii="Arial" w:hAnsi="Arial" w:cs="Arial"/>
          <w:color w:val="000000"/>
          <w:sz w:val="20"/>
          <w:szCs w:val="20"/>
        </w:rPr>
      </w:pPr>
    </w:p>
    <w:p w14:paraId="7EE1D3FC" w14:textId="77777777" w:rsidR="00B47D46" w:rsidRPr="00A114F5" w:rsidRDefault="00B47D46" w:rsidP="00B47D46">
      <w:pPr>
        <w:autoSpaceDE w:val="0"/>
        <w:autoSpaceDN w:val="0"/>
        <w:adjustRightInd w:val="0"/>
        <w:rPr>
          <w:rFonts w:ascii="Arial" w:hAnsi="Arial" w:cs="Arial"/>
          <w:b/>
          <w:color w:val="000000"/>
          <w:sz w:val="20"/>
          <w:szCs w:val="20"/>
        </w:rPr>
      </w:pPr>
      <w:r w:rsidRPr="00422046">
        <w:rPr>
          <w:rFonts w:ascii="Arial" w:hAnsi="Arial" w:cs="Arial"/>
          <w:b/>
          <w:color w:val="000000"/>
          <w:sz w:val="20"/>
          <w:szCs w:val="20"/>
        </w:rPr>
        <w:t xml:space="preserve">4. </w:t>
      </w:r>
      <w:r w:rsidRPr="00A114F5">
        <w:rPr>
          <w:rFonts w:ascii="Arial" w:hAnsi="Arial" w:cs="Arial"/>
          <w:b/>
          <w:color w:val="000000"/>
          <w:sz w:val="20"/>
          <w:szCs w:val="20"/>
        </w:rPr>
        <w:t>Servidores participantes do Planejamento da Contratação e atuação na Fiscalização e</w:t>
      </w:r>
    </w:p>
    <w:p w14:paraId="388E679A" w14:textId="77777777" w:rsidR="00B47D46" w:rsidRPr="00A114F5" w:rsidRDefault="00B47D46" w:rsidP="00B47D46">
      <w:pPr>
        <w:autoSpaceDE w:val="0"/>
        <w:autoSpaceDN w:val="0"/>
        <w:adjustRightInd w:val="0"/>
        <w:spacing w:line="360" w:lineRule="auto"/>
        <w:rPr>
          <w:rFonts w:ascii="Arial" w:hAnsi="Arial" w:cs="Arial"/>
          <w:b/>
          <w:color w:val="000000"/>
          <w:sz w:val="20"/>
          <w:szCs w:val="20"/>
        </w:rPr>
      </w:pPr>
      <w:r w:rsidRPr="00A114F5">
        <w:rPr>
          <w:rFonts w:ascii="Arial" w:hAnsi="Arial" w:cs="Arial"/>
          <w:b/>
          <w:color w:val="000000"/>
          <w:sz w:val="20"/>
          <w:szCs w:val="20"/>
        </w:rPr>
        <w:t>Gestão Contratual.</w:t>
      </w:r>
    </w:p>
    <w:tbl>
      <w:tblPr>
        <w:tblW w:w="9781" w:type="dxa"/>
        <w:tblInd w:w="108" w:type="dxa"/>
        <w:tblLayout w:type="fixed"/>
        <w:tblCellMar>
          <w:top w:w="108" w:type="dxa"/>
          <w:bottom w:w="108" w:type="dxa"/>
        </w:tblCellMar>
        <w:tblLook w:val="0000" w:firstRow="0" w:lastRow="0" w:firstColumn="0" w:lastColumn="0" w:noHBand="0" w:noVBand="0"/>
      </w:tblPr>
      <w:tblGrid>
        <w:gridCol w:w="2410"/>
        <w:gridCol w:w="2410"/>
        <w:gridCol w:w="2268"/>
        <w:gridCol w:w="2693"/>
      </w:tblGrid>
      <w:tr w:rsidR="00B47D46" w:rsidRPr="00422046" w14:paraId="302B9E17" w14:textId="77777777" w:rsidTr="00942A42">
        <w:tc>
          <w:tcPr>
            <w:tcW w:w="9781" w:type="dxa"/>
            <w:gridSpan w:val="4"/>
            <w:tcBorders>
              <w:top w:val="single" w:sz="1" w:space="0" w:color="000000"/>
              <w:left w:val="single" w:sz="1" w:space="0" w:color="000000"/>
              <w:bottom w:val="single" w:sz="1" w:space="0" w:color="000000"/>
              <w:right w:val="single" w:sz="1" w:space="0" w:color="000000"/>
            </w:tcBorders>
            <w:shd w:val="clear" w:color="auto" w:fill="CCCCCC"/>
          </w:tcPr>
          <w:p w14:paraId="4A295EEE" w14:textId="77777777" w:rsidR="00B47D46" w:rsidRPr="00422046" w:rsidRDefault="00B47D46" w:rsidP="00942A42">
            <w:pPr>
              <w:snapToGrid w:val="0"/>
              <w:ind w:left="-14"/>
              <w:jc w:val="center"/>
              <w:rPr>
                <w:rFonts w:ascii="Arial" w:hAnsi="Arial" w:cs="Arial"/>
                <w:sz w:val="20"/>
                <w:szCs w:val="20"/>
              </w:rPr>
            </w:pPr>
            <w:r w:rsidRPr="00422046">
              <w:rPr>
                <w:rFonts w:ascii="Arial" w:hAnsi="Arial" w:cs="Arial"/>
                <w:b/>
                <w:sz w:val="20"/>
                <w:szCs w:val="20"/>
              </w:rPr>
              <w:t>Comissão de Estudo Preliminar</w:t>
            </w:r>
          </w:p>
        </w:tc>
      </w:tr>
      <w:tr w:rsidR="00B47D46" w:rsidRPr="00422046" w14:paraId="4D07B3FA" w14:textId="77777777" w:rsidTr="00942A42">
        <w:trPr>
          <w:trHeight w:val="454"/>
        </w:trPr>
        <w:tc>
          <w:tcPr>
            <w:tcW w:w="2410" w:type="dxa"/>
            <w:tcBorders>
              <w:left w:val="single" w:sz="1" w:space="0" w:color="000000"/>
              <w:bottom w:val="single" w:sz="1" w:space="0" w:color="000000"/>
            </w:tcBorders>
            <w:shd w:val="clear" w:color="auto" w:fill="auto"/>
            <w:vAlign w:val="center"/>
          </w:tcPr>
          <w:p w14:paraId="145C92BA" w14:textId="77777777" w:rsidR="00B47D46" w:rsidRPr="00422046" w:rsidRDefault="00B47D46" w:rsidP="00942A42">
            <w:pPr>
              <w:snapToGrid w:val="0"/>
              <w:rPr>
                <w:rFonts w:ascii="Arial" w:hAnsi="Arial" w:cs="Arial"/>
                <w:b/>
                <w:color w:val="000000"/>
                <w:spacing w:val="30"/>
                <w:sz w:val="20"/>
                <w:szCs w:val="20"/>
              </w:rPr>
            </w:pPr>
          </w:p>
          <w:p w14:paraId="3E75B027" w14:textId="77777777" w:rsidR="00B47D46" w:rsidRPr="00422046" w:rsidRDefault="00B47D46" w:rsidP="00942A42">
            <w:pPr>
              <w:snapToGrid w:val="0"/>
              <w:jc w:val="center"/>
              <w:rPr>
                <w:rFonts w:ascii="Arial" w:hAnsi="Arial" w:cs="Arial"/>
                <w:b/>
                <w:color w:val="000000"/>
                <w:sz w:val="20"/>
                <w:szCs w:val="20"/>
              </w:rPr>
            </w:pPr>
          </w:p>
          <w:p w14:paraId="43F3A60E" w14:textId="77777777" w:rsidR="00B47D46" w:rsidRPr="00422046" w:rsidRDefault="00B47D46" w:rsidP="00942A42">
            <w:pPr>
              <w:snapToGrid w:val="0"/>
              <w:jc w:val="center"/>
              <w:rPr>
                <w:rFonts w:ascii="Arial" w:hAnsi="Arial" w:cs="Arial"/>
                <w:color w:val="000000"/>
                <w:spacing w:val="30"/>
                <w:sz w:val="20"/>
                <w:szCs w:val="20"/>
              </w:rPr>
            </w:pPr>
            <w:r w:rsidRPr="00422046">
              <w:rPr>
                <w:rFonts w:ascii="Arial" w:hAnsi="Arial" w:cs="Arial"/>
                <w:b/>
                <w:color w:val="000000"/>
                <w:sz w:val="20"/>
                <w:szCs w:val="20"/>
              </w:rPr>
              <w:t>_________________</w:t>
            </w:r>
          </w:p>
          <w:p w14:paraId="75363169" w14:textId="77777777" w:rsidR="00B47D46" w:rsidRPr="00422046" w:rsidRDefault="00B47D46" w:rsidP="00942A42">
            <w:pPr>
              <w:jc w:val="center"/>
              <w:rPr>
                <w:rFonts w:ascii="Arial" w:hAnsi="Arial" w:cs="Arial"/>
                <w:b/>
                <w:color w:val="000000"/>
                <w:sz w:val="20"/>
                <w:szCs w:val="20"/>
              </w:rPr>
            </w:pPr>
            <w:r>
              <w:rPr>
                <w:rFonts w:ascii="Arial" w:hAnsi="Arial" w:cs="Arial"/>
                <w:b/>
                <w:color w:val="000000"/>
                <w:sz w:val="20"/>
                <w:szCs w:val="20"/>
              </w:rPr>
              <w:t>João B. Figueiredo</w:t>
            </w:r>
            <w:r w:rsidRPr="00422046">
              <w:rPr>
                <w:rFonts w:ascii="Arial" w:hAnsi="Arial" w:cs="Arial"/>
                <w:b/>
                <w:color w:val="000000"/>
                <w:sz w:val="20"/>
                <w:szCs w:val="20"/>
              </w:rPr>
              <w:t xml:space="preserve"> </w:t>
            </w:r>
          </w:p>
          <w:p w14:paraId="3B12908A" w14:textId="77777777" w:rsidR="00B47D46" w:rsidRPr="00422046" w:rsidRDefault="00B47D46" w:rsidP="00942A42">
            <w:pPr>
              <w:jc w:val="center"/>
              <w:rPr>
                <w:rFonts w:ascii="Arial" w:hAnsi="Arial" w:cs="Arial"/>
                <w:color w:val="000000"/>
                <w:sz w:val="20"/>
                <w:szCs w:val="20"/>
              </w:rPr>
            </w:pPr>
            <w:r w:rsidRPr="00422046">
              <w:rPr>
                <w:rFonts w:ascii="Arial" w:hAnsi="Arial" w:cs="Arial"/>
                <w:color w:val="000000"/>
                <w:sz w:val="20"/>
                <w:szCs w:val="20"/>
              </w:rPr>
              <w:t xml:space="preserve">SIAPE nº </w:t>
            </w:r>
            <w:r>
              <w:rPr>
                <w:rFonts w:ascii="Arial" w:hAnsi="Arial" w:cs="Arial"/>
                <w:color w:val="000000"/>
                <w:sz w:val="20"/>
                <w:szCs w:val="20"/>
              </w:rPr>
              <w:t>1049265</w:t>
            </w:r>
          </w:p>
          <w:p w14:paraId="523FE0AA" w14:textId="77777777" w:rsidR="00B47D46" w:rsidRPr="00422046" w:rsidRDefault="00B47D46" w:rsidP="00942A42">
            <w:pPr>
              <w:jc w:val="center"/>
              <w:rPr>
                <w:rFonts w:ascii="Arial" w:hAnsi="Arial" w:cs="Arial"/>
                <w:color w:val="000000"/>
                <w:sz w:val="20"/>
                <w:szCs w:val="20"/>
              </w:rPr>
            </w:pPr>
            <w:r>
              <w:rPr>
                <w:rFonts w:ascii="Arial" w:hAnsi="Arial" w:cs="Arial"/>
                <w:color w:val="000000"/>
                <w:sz w:val="20"/>
                <w:szCs w:val="20"/>
              </w:rPr>
              <w:t xml:space="preserve">Técnico de </w:t>
            </w:r>
            <w:r w:rsidRPr="00422046">
              <w:rPr>
                <w:rFonts w:ascii="Arial" w:hAnsi="Arial" w:cs="Arial"/>
                <w:color w:val="000000"/>
                <w:sz w:val="20"/>
                <w:szCs w:val="20"/>
              </w:rPr>
              <w:t>Gestão em Saúde</w:t>
            </w:r>
          </w:p>
          <w:p w14:paraId="779AAE20" w14:textId="77777777" w:rsidR="00B47D46" w:rsidRPr="00422046" w:rsidRDefault="00B47D46" w:rsidP="00942A42">
            <w:pPr>
              <w:snapToGrid w:val="0"/>
              <w:jc w:val="center"/>
              <w:rPr>
                <w:rFonts w:ascii="Arial" w:hAnsi="Arial" w:cs="Arial"/>
                <w:sz w:val="20"/>
                <w:szCs w:val="20"/>
              </w:rPr>
            </w:pPr>
          </w:p>
        </w:tc>
        <w:tc>
          <w:tcPr>
            <w:tcW w:w="2410" w:type="dxa"/>
            <w:tcBorders>
              <w:left w:val="single" w:sz="1" w:space="0" w:color="000000"/>
              <w:bottom w:val="single" w:sz="1" w:space="0" w:color="000000"/>
              <w:right w:val="single" w:sz="1" w:space="0" w:color="000000"/>
            </w:tcBorders>
          </w:tcPr>
          <w:p w14:paraId="0416EFB3" w14:textId="77777777" w:rsidR="00B47D46" w:rsidRDefault="00B47D46" w:rsidP="00942A42">
            <w:pPr>
              <w:jc w:val="center"/>
              <w:rPr>
                <w:rStyle w:val="Fontepargpadro6"/>
                <w:rFonts w:ascii="Arial" w:hAnsi="Arial" w:cs="Arial"/>
                <w:b/>
                <w:sz w:val="20"/>
                <w:szCs w:val="20"/>
              </w:rPr>
            </w:pPr>
          </w:p>
          <w:p w14:paraId="7EF6530E" w14:textId="77777777" w:rsidR="00B47D46" w:rsidRDefault="00B47D46" w:rsidP="00942A42">
            <w:pPr>
              <w:jc w:val="center"/>
              <w:rPr>
                <w:rStyle w:val="Fontepargpadro6"/>
                <w:rFonts w:ascii="Arial" w:hAnsi="Arial" w:cs="Arial"/>
                <w:b/>
                <w:sz w:val="20"/>
                <w:szCs w:val="20"/>
              </w:rPr>
            </w:pPr>
          </w:p>
          <w:p w14:paraId="4ADD46A8" w14:textId="77777777" w:rsidR="00B47D46" w:rsidRPr="00422046" w:rsidRDefault="00B47D46" w:rsidP="00942A42">
            <w:pPr>
              <w:jc w:val="center"/>
              <w:rPr>
                <w:rStyle w:val="Fontepargpadro6"/>
                <w:rFonts w:ascii="Arial" w:hAnsi="Arial" w:cs="Arial"/>
                <w:b/>
                <w:sz w:val="20"/>
                <w:szCs w:val="20"/>
              </w:rPr>
            </w:pPr>
            <w:r w:rsidRPr="00422046">
              <w:rPr>
                <w:rStyle w:val="Fontepargpadro6"/>
                <w:rFonts w:ascii="Arial" w:hAnsi="Arial" w:cs="Arial"/>
                <w:b/>
                <w:sz w:val="20"/>
                <w:szCs w:val="20"/>
              </w:rPr>
              <w:t>_______</w:t>
            </w:r>
            <w:r>
              <w:rPr>
                <w:rStyle w:val="Fontepargpadro6"/>
                <w:rFonts w:ascii="Arial" w:hAnsi="Arial" w:cs="Arial"/>
                <w:b/>
                <w:sz w:val="20"/>
                <w:szCs w:val="20"/>
              </w:rPr>
              <w:t>___</w:t>
            </w:r>
            <w:r w:rsidRPr="00422046">
              <w:rPr>
                <w:rStyle w:val="Fontepargpadro6"/>
                <w:rFonts w:ascii="Arial" w:hAnsi="Arial" w:cs="Arial"/>
                <w:b/>
                <w:sz w:val="20"/>
                <w:szCs w:val="20"/>
              </w:rPr>
              <w:t>_______</w:t>
            </w:r>
          </w:p>
          <w:p w14:paraId="25EC7D90" w14:textId="77777777" w:rsidR="00B47D46" w:rsidRPr="00422046" w:rsidRDefault="00B47D46" w:rsidP="00942A42">
            <w:pPr>
              <w:jc w:val="center"/>
              <w:rPr>
                <w:rFonts w:ascii="Arial" w:hAnsi="Arial" w:cs="Arial"/>
                <w:color w:val="000000"/>
                <w:sz w:val="20"/>
                <w:szCs w:val="20"/>
              </w:rPr>
            </w:pPr>
            <w:r w:rsidRPr="00422046">
              <w:rPr>
                <w:rStyle w:val="Fontepargpadro6"/>
                <w:rFonts w:ascii="Arial" w:hAnsi="Arial" w:cs="Arial"/>
                <w:b/>
                <w:sz w:val="20"/>
                <w:szCs w:val="20"/>
              </w:rPr>
              <w:t xml:space="preserve"> </w:t>
            </w:r>
            <w:r>
              <w:rPr>
                <w:rStyle w:val="Fontepargpadro6"/>
                <w:rFonts w:ascii="Arial" w:hAnsi="Arial" w:cs="Arial"/>
                <w:b/>
                <w:sz w:val="20"/>
                <w:szCs w:val="20"/>
              </w:rPr>
              <w:t xml:space="preserve">Tadeu M. </w:t>
            </w:r>
            <w:proofErr w:type="spellStart"/>
            <w:r>
              <w:rPr>
                <w:rStyle w:val="Fontepargpadro6"/>
                <w:rFonts w:ascii="Arial" w:hAnsi="Arial" w:cs="Arial"/>
                <w:b/>
                <w:sz w:val="20"/>
                <w:szCs w:val="20"/>
              </w:rPr>
              <w:t>Chermont</w:t>
            </w:r>
            <w:proofErr w:type="spellEnd"/>
          </w:p>
          <w:p w14:paraId="7C99D1AE" w14:textId="77777777" w:rsidR="00B47D46" w:rsidRPr="00422046" w:rsidRDefault="00B47D46" w:rsidP="00942A42">
            <w:pPr>
              <w:jc w:val="center"/>
              <w:rPr>
                <w:rFonts w:ascii="Arial" w:hAnsi="Arial" w:cs="Arial"/>
                <w:color w:val="000000"/>
                <w:sz w:val="20"/>
                <w:szCs w:val="20"/>
              </w:rPr>
            </w:pPr>
            <w:r w:rsidRPr="00422046">
              <w:rPr>
                <w:rFonts w:ascii="Arial" w:hAnsi="Arial" w:cs="Arial"/>
                <w:color w:val="000000"/>
                <w:sz w:val="20"/>
                <w:szCs w:val="20"/>
              </w:rPr>
              <w:t xml:space="preserve">SIAPE nº </w:t>
            </w:r>
            <w:r>
              <w:rPr>
                <w:rFonts w:ascii="Arial" w:hAnsi="Arial" w:cs="Arial"/>
                <w:color w:val="000000"/>
                <w:sz w:val="20"/>
                <w:szCs w:val="20"/>
              </w:rPr>
              <w:t>070649</w:t>
            </w:r>
          </w:p>
          <w:p w14:paraId="340DEE48" w14:textId="77777777" w:rsidR="00B47D46" w:rsidRPr="00422046" w:rsidRDefault="00B47D46" w:rsidP="00942A42">
            <w:pPr>
              <w:jc w:val="center"/>
              <w:rPr>
                <w:rFonts w:ascii="Arial" w:hAnsi="Arial" w:cs="Arial"/>
                <w:color w:val="000000"/>
                <w:sz w:val="20"/>
                <w:szCs w:val="20"/>
              </w:rPr>
            </w:pPr>
            <w:r>
              <w:rPr>
                <w:rFonts w:ascii="Arial" w:hAnsi="Arial" w:cs="Arial"/>
                <w:color w:val="000000"/>
                <w:sz w:val="20"/>
                <w:szCs w:val="20"/>
              </w:rPr>
              <w:t>Técnico</w:t>
            </w:r>
            <w:r w:rsidRPr="00422046">
              <w:rPr>
                <w:rFonts w:ascii="Arial" w:hAnsi="Arial" w:cs="Arial"/>
                <w:color w:val="000000"/>
                <w:sz w:val="20"/>
                <w:szCs w:val="20"/>
              </w:rPr>
              <w:t xml:space="preserve"> de Gestão em Saúde</w:t>
            </w:r>
          </w:p>
          <w:p w14:paraId="157B138E" w14:textId="77777777" w:rsidR="00B47D46" w:rsidRPr="00422046" w:rsidRDefault="00B47D46" w:rsidP="00942A42">
            <w:pPr>
              <w:snapToGrid w:val="0"/>
              <w:rPr>
                <w:rFonts w:ascii="Arial" w:hAnsi="Arial" w:cs="Arial"/>
                <w:b/>
                <w:sz w:val="20"/>
                <w:szCs w:val="20"/>
              </w:rPr>
            </w:pPr>
          </w:p>
        </w:tc>
        <w:tc>
          <w:tcPr>
            <w:tcW w:w="2268" w:type="dxa"/>
            <w:tcBorders>
              <w:left w:val="single" w:sz="1" w:space="0" w:color="000000"/>
              <w:bottom w:val="single" w:sz="1" w:space="0" w:color="000000"/>
            </w:tcBorders>
            <w:shd w:val="clear" w:color="auto" w:fill="auto"/>
            <w:vAlign w:val="center"/>
          </w:tcPr>
          <w:p w14:paraId="2DA9E86F" w14:textId="77777777" w:rsidR="00B47D46" w:rsidRPr="00422046" w:rsidRDefault="00B47D46" w:rsidP="00942A42">
            <w:pPr>
              <w:snapToGrid w:val="0"/>
              <w:rPr>
                <w:rFonts w:ascii="Arial" w:hAnsi="Arial" w:cs="Arial"/>
                <w:b/>
                <w:sz w:val="20"/>
                <w:szCs w:val="20"/>
              </w:rPr>
            </w:pPr>
          </w:p>
          <w:p w14:paraId="6A46A67D" w14:textId="77777777" w:rsidR="00B47D46" w:rsidRPr="00422046" w:rsidRDefault="00B47D46" w:rsidP="00942A42">
            <w:pPr>
              <w:jc w:val="center"/>
              <w:rPr>
                <w:rStyle w:val="Fontepargpadro6"/>
                <w:rFonts w:ascii="Arial" w:hAnsi="Arial" w:cs="Arial"/>
                <w:b/>
                <w:sz w:val="20"/>
                <w:szCs w:val="20"/>
              </w:rPr>
            </w:pPr>
          </w:p>
          <w:p w14:paraId="336E0425" w14:textId="77777777" w:rsidR="00B47D46" w:rsidRPr="00422046" w:rsidRDefault="00B47D46" w:rsidP="00942A42">
            <w:pPr>
              <w:jc w:val="center"/>
              <w:rPr>
                <w:rStyle w:val="Fontepargpadro6"/>
                <w:rFonts w:ascii="Arial" w:hAnsi="Arial" w:cs="Arial"/>
                <w:b/>
                <w:sz w:val="20"/>
                <w:szCs w:val="20"/>
              </w:rPr>
            </w:pPr>
            <w:r w:rsidRPr="00422046">
              <w:rPr>
                <w:rStyle w:val="Fontepargpadro6"/>
                <w:rFonts w:ascii="Arial" w:hAnsi="Arial" w:cs="Arial"/>
                <w:b/>
                <w:sz w:val="20"/>
                <w:szCs w:val="20"/>
              </w:rPr>
              <w:t>_______________</w:t>
            </w:r>
          </w:p>
          <w:p w14:paraId="1EA1C726" w14:textId="77777777" w:rsidR="00B47D46" w:rsidRPr="00422046" w:rsidRDefault="00B47D46" w:rsidP="00942A42">
            <w:pPr>
              <w:jc w:val="center"/>
              <w:rPr>
                <w:rFonts w:ascii="Arial" w:hAnsi="Arial" w:cs="Arial"/>
                <w:color w:val="000000"/>
                <w:sz w:val="20"/>
                <w:szCs w:val="20"/>
              </w:rPr>
            </w:pPr>
            <w:r w:rsidRPr="00422046">
              <w:rPr>
                <w:rStyle w:val="Fontepargpadro6"/>
                <w:rFonts w:ascii="Arial" w:hAnsi="Arial" w:cs="Arial"/>
                <w:b/>
                <w:sz w:val="20"/>
                <w:szCs w:val="20"/>
              </w:rPr>
              <w:t xml:space="preserve"> </w:t>
            </w:r>
            <w:r w:rsidRPr="00422046">
              <w:rPr>
                <w:rFonts w:ascii="Arial" w:hAnsi="Arial" w:cs="Arial"/>
                <w:b/>
                <w:color w:val="000000"/>
                <w:sz w:val="20"/>
                <w:szCs w:val="20"/>
              </w:rPr>
              <w:t>Fabiane Fonseca</w:t>
            </w:r>
          </w:p>
          <w:p w14:paraId="3F61D020" w14:textId="77777777" w:rsidR="00B47D46" w:rsidRPr="00422046" w:rsidRDefault="00B47D46" w:rsidP="00942A42">
            <w:pPr>
              <w:jc w:val="center"/>
              <w:rPr>
                <w:rFonts w:ascii="Arial" w:hAnsi="Arial" w:cs="Arial"/>
                <w:color w:val="000000"/>
                <w:sz w:val="20"/>
                <w:szCs w:val="20"/>
              </w:rPr>
            </w:pPr>
            <w:r w:rsidRPr="00422046">
              <w:rPr>
                <w:rFonts w:ascii="Arial" w:hAnsi="Arial" w:cs="Arial"/>
                <w:color w:val="000000"/>
                <w:sz w:val="20"/>
                <w:szCs w:val="20"/>
              </w:rPr>
              <w:t>SIAPE nº 1554427</w:t>
            </w:r>
          </w:p>
          <w:p w14:paraId="267A34DE" w14:textId="77777777" w:rsidR="00B47D46" w:rsidRPr="00422046" w:rsidRDefault="00B47D46" w:rsidP="00942A42">
            <w:pPr>
              <w:jc w:val="center"/>
              <w:rPr>
                <w:rFonts w:ascii="Arial" w:hAnsi="Arial" w:cs="Arial"/>
                <w:color w:val="000000"/>
                <w:sz w:val="20"/>
                <w:szCs w:val="20"/>
              </w:rPr>
            </w:pPr>
            <w:r w:rsidRPr="00422046">
              <w:rPr>
                <w:rFonts w:ascii="Arial" w:hAnsi="Arial" w:cs="Arial"/>
                <w:color w:val="000000"/>
                <w:sz w:val="20"/>
                <w:szCs w:val="20"/>
              </w:rPr>
              <w:t>Analista de Gestão em Saúde</w:t>
            </w:r>
          </w:p>
          <w:p w14:paraId="394AE8F0" w14:textId="77777777" w:rsidR="00B47D46" w:rsidRPr="00422046" w:rsidRDefault="00B47D46" w:rsidP="00942A42">
            <w:pPr>
              <w:snapToGrid w:val="0"/>
              <w:jc w:val="center"/>
              <w:rPr>
                <w:rFonts w:ascii="Arial" w:hAnsi="Arial" w:cs="Arial"/>
                <w:b/>
                <w:sz w:val="20"/>
                <w:szCs w:val="20"/>
              </w:rPr>
            </w:pPr>
          </w:p>
        </w:tc>
        <w:tc>
          <w:tcPr>
            <w:tcW w:w="2693" w:type="dxa"/>
            <w:tcBorders>
              <w:left w:val="single" w:sz="1" w:space="0" w:color="000000"/>
              <w:bottom w:val="single" w:sz="1" w:space="0" w:color="000000"/>
              <w:right w:val="single" w:sz="1" w:space="0" w:color="000000"/>
            </w:tcBorders>
            <w:shd w:val="clear" w:color="auto" w:fill="auto"/>
            <w:vAlign w:val="center"/>
          </w:tcPr>
          <w:p w14:paraId="09D71330" w14:textId="77777777" w:rsidR="00B47D46" w:rsidRPr="00422046" w:rsidRDefault="00B47D46" w:rsidP="00942A42">
            <w:pPr>
              <w:snapToGrid w:val="0"/>
              <w:rPr>
                <w:rStyle w:val="Fontepargpadro6"/>
                <w:rFonts w:ascii="Arial" w:hAnsi="Arial" w:cs="Arial"/>
                <w:b/>
                <w:sz w:val="20"/>
                <w:szCs w:val="20"/>
              </w:rPr>
            </w:pPr>
          </w:p>
          <w:p w14:paraId="1B07BD4E" w14:textId="77777777" w:rsidR="00B47D46" w:rsidRPr="00422046" w:rsidRDefault="00B47D46" w:rsidP="00942A42">
            <w:pPr>
              <w:snapToGrid w:val="0"/>
              <w:jc w:val="center"/>
              <w:rPr>
                <w:rStyle w:val="Fontepargpadro6"/>
                <w:rFonts w:ascii="Arial" w:hAnsi="Arial" w:cs="Arial"/>
                <w:b/>
                <w:sz w:val="20"/>
                <w:szCs w:val="20"/>
              </w:rPr>
            </w:pPr>
          </w:p>
          <w:p w14:paraId="12F61AE7" w14:textId="77777777" w:rsidR="00B47D46" w:rsidRPr="00422046" w:rsidRDefault="00B47D46" w:rsidP="00942A42">
            <w:pPr>
              <w:snapToGrid w:val="0"/>
              <w:jc w:val="center"/>
              <w:rPr>
                <w:rStyle w:val="Fontepargpadro6"/>
                <w:rFonts w:ascii="Arial" w:hAnsi="Arial" w:cs="Arial"/>
                <w:b/>
                <w:sz w:val="20"/>
                <w:szCs w:val="20"/>
              </w:rPr>
            </w:pPr>
            <w:r w:rsidRPr="00422046">
              <w:rPr>
                <w:rStyle w:val="Fontepargpadro6"/>
                <w:rFonts w:ascii="Arial" w:hAnsi="Arial" w:cs="Arial"/>
                <w:b/>
                <w:sz w:val="20"/>
                <w:szCs w:val="20"/>
              </w:rPr>
              <w:t>_________________</w:t>
            </w:r>
          </w:p>
          <w:p w14:paraId="0672C0ED" w14:textId="77777777" w:rsidR="00B47D46" w:rsidRPr="00422046" w:rsidRDefault="00B47D46" w:rsidP="00942A42">
            <w:pPr>
              <w:jc w:val="center"/>
              <w:rPr>
                <w:rFonts w:ascii="Arial" w:hAnsi="Arial" w:cs="Arial"/>
                <w:b/>
                <w:color w:val="000000"/>
                <w:sz w:val="20"/>
                <w:szCs w:val="20"/>
              </w:rPr>
            </w:pPr>
            <w:r w:rsidRPr="00422046">
              <w:rPr>
                <w:rFonts w:ascii="Arial" w:hAnsi="Arial" w:cs="Arial"/>
                <w:b/>
                <w:color w:val="000000"/>
                <w:sz w:val="20"/>
                <w:szCs w:val="20"/>
              </w:rPr>
              <w:t>Darcy R. Silva</w:t>
            </w:r>
          </w:p>
          <w:p w14:paraId="7B5FEFA1" w14:textId="77777777" w:rsidR="00B47D46" w:rsidRPr="00422046" w:rsidRDefault="00B47D46" w:rsidP="00942A42">
            <w:pPr>
              <w:jc w:val="center"/>
              <w:rPr>
                <w:rFonts w:ascii="Arial" w:hAnsi="Arial" w:cs="Arial"/>
                <w:color w:val="000000"/>
                <w:sz w:val="20"/>
                <w:szCs w:val="20"/>
              </w:rPr>
            </w:pPr>
            <w:r w:rsidRPr="00422046">
              <w:rPr>
                <w:rFonts w:ascii="Arial" w:hAnsi="Arial" w:cs="Arial"/>
                <w:color w:val="000000"/>
                <w:sz w:val="20"/>
                <w:szCs w:val="20"/>
              </w:rPr>
              <w:t>SIAPE nº 1287759</w:t>
            </w:r>
          </w:p>
          <w:p w14:paraId="2A78E1C9" w14:textId="77777777" w:rsidR="00B47D46" w:rsidRPr="00422046" w:rsidRDefault="00B47D46" w:rsidP="00942A42">
            <w:pPr>
              <w:jc w:val="center"/>
              <w:rPr>
                <w:rFonts w:ascii="Arial" w:hAnsi="Arial" w:cs="Arial"/>
                <w:color w:val="000000"/>
                <w:sz w:val="20"/>
                <w:szCs w:val="20"/>
              </w:rPr>
            </w:pPr>
            <w:r w:rsidRPr="00422046">
              <w:rPr>
                <w:rFonts w:ascii="Arial" w:hAnsi="Arial" w:cs="Arial"/>
                <w:color w:val="000000"/>
                <w:sz w:val="20"/>
                <w:szCs w:val="20"/>
              </w:rPr>
              <w:t>Analista de Gestão em Saúde</w:t>
            </w:r>
          </w:p>
          <w:p w14:paraId="7A7A9DE1" w14:textId="77777777" w:rsidR="00B47D46" w:rsidRPr="00422046" w:rsidRDefault="00B47D46" w:rsidP="00942A42">
            <w:pPr>
              <w:snapToGrid w:val="0"/>
              <w:jc w:val="center"/>
              <w:rPr>
                <w:rFonts w:ascii="Arial" w:hAnsi="Arial" w:cs="Arial"/>
                <w:sz w:val="20"/>
                <w:szCs w:val="20"/>
              </w:rPr>
            </w:pPr>
          </w:p>
        </w:tc>
      </w:tr>
    </w:tbl>
    <w:p w14:paraId="3B9065BF" w14:textId="77777777" w:rsidR="00B47D46" w:rsidRDefault="00B47D46" w:rsidP="00B47D46">
      <w:pPr>
        <w:pStyle w:val="PargrafodaLista"/>
        <w:rPr>
          <w:rFonts w:ascii="Arial" w:eastAsia="Times New Roman" w:hAnsi="Arial" w:cs="Arial"/>
          <w:b/>
          <w:bCs/>
          <w:color w:val="272727"/>
          <w:sz w:val="20"/>
          <w:szCs w:val="20"/>
        </w:rPr>
      </w:pPr>
    </w:p>
    <w:p w14:paraId="2D9C27C1" w14:textId="77777777" w:rsidR="00B47D46" w:rsidRDefault="00B47D46" w:rsidP="00B47D46">
      <w:pPr>
        <w:pStyle w:val="PargrafodaLista"/>
        <w:rPr>
          <w:rFonts w:ascii="Arial" w:eastAsia="Times New Roman" w:hAnsi="Arial" w:cs="Arial"/>
          <w:b/>
          <w:bCs/>
          <w:color w:val="272727"/>
          <w:sz w:val="20"/>
          <w:szCs w:val="20"/>
        </w:rPr>
      </w:pPr>
    </w:p>
    <w:p w14:paraId="5AADE902" w14:textId="77777777" w:rsidR="00B47D46" w:rsidRDefault="00B47D46" w:rsidP="00B47D46">
      <w:pPr>
        <w:pStyle w:val="PargrafodaLista"/>
        <w:rPr>
          <w:rFonts w:ascii="Arial" w:eastAsia="Times New Roman" w:hAnsi="Arial" w:cs="Arial"/>
          <w:b/>
          <w:bCs/>
          <w:color w:val="272727"/>
          <w:sz w:val="20"/>
          <w:szCs w:val="20"/>
        </w:rPr>
      </w:pPr>
    </w:p>
    <w:p w14:paraId="5CD0E005" w14:textId="77777777" w:rsidR="00B47D46" w:rsidRDefault="00B47D46" w:rsidP="00B47D46">
      <w:pPr>
        <w:rPr>
          <w:rFonts w:ascii="Arial" w:hAnsi="Arial" w:cs="Arial"/>
          <w:bCs/>
        </w:rPr>
      </w:pPr>
    </w:p>
    <w:p w14:paraId="7B656F0B" w14:textId="77777777" w:rsidR="001E7640" w:rsidRDefault="001E7640" w:rsidP="001E7640">
      <w:pPr>
        <w:spacing w:after="360"/>
        <w:rPr>
          <w:rFonts w:ascii="Arial" w:hAnsi="Arial" w:cs="Arial"/>
          <w:b/>
          <w:bCs/>
        </w:rPr>
      </w:pPr>
    </w:p>
    <w:p w14:paraId="7D61F4B3" w14:textId="77777777" w:rsidR="001E7640" w:rsidRDefault="001E7640" w:rsidP="001E7640">
      <w:pPr>
        <w:spacing w:after="360"/>
        <w:rPr>
          <w:rFonts w:ascii="Arial" w:hAnsi="Arial" w:cs="Arial"/>
          <w:b/>
          <w:bCs/>
        </w:rPr>
      </w:pPr>
    </w:p>
    <w:p w14:paraId="31F57309" w14:textId="77777777" w:rsidR="001E7640" w:rsidRDefault="001E7640" w:rsidP="001E7640">
      <w:pPr>
        <w:spacing w:after="360"/>
        <w:rPr>
          <w:rFonts w:ascii="Arial" w:hAnsi="Arial" w:cs="Arial"/>
          <w:b/>
          <w:bCs/>
        </w:rPr>
      </w:pPr>
    </w:p>
    <w:p w14:paraId="304AEB6D" w14:textId="77777777" w:rsidR="001E7640" w:rsidRDefault="001E7640" w:rsidP="001E7640">
      <w:pPr>
        <w:spacing w:after="360"/>
        <w:rPr>
          <w:rFonts w:ascii="Arial" w:hAnsi="Arial" w:cs="Arial"/>
          <w:b/>
          <w:bCs/>
        </w:rPr>
      </w:pPr>
    </w:p>
    <w:p w14:paraId="45366F31" w14:textId="77777777" w:rsidR="001E7640" w:rsidRDefault="001E7640" w:rsidP="001E7640">
      <w:pPr>
        <w:spacing w:after="360"/>
        <w:rPr>
          <w:rFonts w:ascii="Arial" w:hAnsi="Arial" w:cs="Arial"/>
          <w:b/>
          <w:bCs/>
        </w:rPr>
      </w:pPr>
    </w:p>
    <w:tbl>
      <w:tblPr>
        <w:tblpPr w:leftFromText="141" w:rightFromText="141" w:horzAnchor="page" w:tblpX="3541" w:tblpY="2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1758"/>
        <w:gridCol w:w="2049"/>
        <w:gridCol w:w="2049"/>
      </w:tblGrid>
      <w:tr w:rsidR="001E7640" w:rsidRPr="006D3199" w14:paraId="205C0D2A" w14:textId="77777777" w:rsidTr="00837917">
        <w:tc>
          <w:tcPr>
            <w:tcW w:w="2498" w:type="dxa"/>
            <w:shd w:val="clear" w:color="auto" w:fill="auto"/>
          </w:tcPr>
          <w:p w14:paraId="1E5E1165" w14:textId="1606DB46" w:rsidR="001E7640" w:rsidRPr="006D3199" w:rsidRDefault="001E7640" w:rsidP="00837917">
            <w:pPr>
              <w:jc w:val="center"/>
              <w:rPr>
                <w:rFonts w:ascii="Arial" w:hAnsi="Arial" w:cs="Arial"/>
                <w:bCs/>
              </w:rPr>
            </w:pPr>
          </w:p>
        </w:tc>
        <w:tc>
          <w:tcPr>
            <w:tcW w:w="1758" w:type="dxa"/>
            <w:shd w:val="clear" w:color="auto" w:fill="auto"/>
          </w:tcPr>
          <w:p w14:paraId="0F289CA0" w14:textId="33566FAC" w:rsidR="001E7640" w:rsidRPr="006D3199" w:rsidRDefault="001E7640" w:rsidP="00837917">
            <w:pPr>
              <w:jc w:val="center"/>
              <w:rPr>
                <w:rFonts w:ascii="Arial" w:hAnsi="Arial" w:cs="Arial"/>
                <w:bCs/>
              </w:rPr>
            </w:pPr>
          </w:p>
        </w:tc>
        <w:tc>
          <w:tcPr>
            <w:tcW w:w="2049" w:type="dxa"/>
            <w:shd w:val="clear" w:color="auto" w:fill="auto"/>
          </w:tcPr>
          <w:p w14:paraId="240D569B" w14:textId="653EBFF1" w:rsidR="001E7640" w:rsidRPr="006D3199" w:rsidRDefault="001E7640" w:rsidP="00837917">
            <w:pPr>
              <w:jc w:val="center"/>
              <w:rPr>
                <w:rFonts w:ascii="Arial" w:hAnsi="Arial" w:cs="Arial"/>
                <w:bCs/>
              </w:rPr>
            </w:pPr>
          </w:p>
        </w:tc>
        <w:tc>
          <w:tcPr>
            <w:tcW w:w="2049" w:type="dxa"/>
            <w:shd w:val="clear" w:color="auto" w:fill="auto"/>
          </w:tcPr>
          <w:p w14:paraId="2EC03FCB" w14:textId="3BA287C1" w:rsidR="001E7640" w:rsidRPr="006D3199" w:rsidRDefault="001E7640" w:rsidP="00837917">
            <w:pPr>
              <w:jc w:val="center"/>
              <w:rPr>
                <w:rFonts w:ascii="Arial" w:hAnsi="Arial" w:cs="Arial"/>
                <w:bCs/>
              </w:rPr>
            </w:pPr>
          </w:p>
        </w:tc>
      </w:tr>
      <w:tr w:rsidR="001E7640" w:rsidRPr="006D3199" w14:paraId="729C91DA" w14:textId="77777777" w:rsidTr="00837917">
        <w:tc>
          <w:tcPr>
            <w:tcW w:w="2498" w:type="dxa"/>
            <w:shd w:val="clear" w:color="auto" w:fill="auto"/>
          </w:tcPr>
          <w:p w14:paraId="5565C4AA" w14:textId="74194D02" w:rsidR="001E7640" w:rsidRPr="006D3199" w:rsidRDefault="001E7640" w:rsidP="00837917">
            <w:pPr>
              <w:jc w:val="center"/>
              <w:rPr>
                <w:rFonts w:ascii="Arial" w:hAnsi="Arial" w:cs="Arial"/>
                <w:bCs/>
              </w:rPr>
            </w:pPr>
          </w:p>
        </w:tc>
        <w:tc>
          <w:tcPr>
            <w:tcW w:w="1758" w:type="dxa"/>
            <w:shd w:val="clear" w:color="auto" w:fill="auto"/>
          </w:tcPr>
          <w:p w14:paraId="13B1E21C" w14:textId="01214323" w:rsidR="001E7640" w:rsidRPr="006D3199" w:rsidRDefault="001E7640" w:rsidP="00837917">
            <w:pPr>
              <w:jc w:val="center"/>
              <w:rPr>
                <w:rFonts w:ascii="Arial" w:hAnsi="Arial" w:cs="Arial"/>
                <w:bCs/>
              </w:rPr>
            </w:pPr>
          </w:p>
        </w:tc>
        <w:tc>
          <w:tcPr>
            <w:tcW w:w="2049" w:type="dxa"/>
            <w:shd w:val="clear" w:color="auto" w:fill="auto"/>
          </w:tcPr>
          <w:p w14:paraId="2A3C081E" w14:textId="26901924" w:rsidR="001E7640" w:rsidRPr="006D3199" w:rsidRDefault="001E7640" w:rsidP="00837917">
            <w:pPr>
              <w:jc w:val="center"/>
              <w:rPr>
                <w:rFonts w:ascii="Arial" w:hAnsi="Arial" w:cs="Arial"/>
                <w:bCs/>
              </w:rPr>
            </w:pPr>
          </w:p>
        </w:tc>
        <w:tc>
          <w:tcPr>
            <w:tcW w:w="2049" w:type="dxa"/>
            <w:shd w:val="clear" w:color="auto" w:fill="auto"/>
          </w:tcPr>
          <w:p w14:paraId="5C10265C" w14:textId="2016D257" w:rsidR="001E7640" w:rsidRPr="006D3199" w:rsidRDefault="001E7640" w:rsidP="00837917">
            <w:pPr>
              <w:jc w:val="center"/>
              <w:rPr>
                <w:rFonts w:ascii="Arial" w:hAnsi="Arial" w:cs="Arial"/>
                <w:bCs/>
              </w:rPr>
            </w:pPr>
          </w:p>
        </w:tc>
      </w:tr>
    </w:tbl>
    <w:p w14:paraId="7B9450C0" w14:textId="77777777" w:rsidR="001E7640" w:rsidRPr="006D3199" w:rsidRDefault="001E7640" w:rsidP="001E7640">
      <w:pPr>
        <w:rPr>
          <w:rFonts w:ascii="Arial" w:hAnsi="Arial" w:cs="Arial"/>
          <w:bCs/>
        </w:rPr>
      </w:pPr>
    </w:p>
    <w:p w14:paraId="03EADFFF" w14:textId="77777777" w:rsidR="001E7640" w:rsidRPr="006D3199" w:rsidRDefault="001E7640" w:rsidP="001E7640">
      <w:pPr>
        <w:rPr>
          <w:rFonts w:ascii="Arial" w:hAnsi="Arial" w:cs="Arial"/>
          <w:bCs/>
        </w:rPr>
      </w:pPr>
    </w:p>
    <w:p w14:paraId="649FF20E" w14:textId="77777777" w:rsidR="001E7640" w:rsidRPr="006D3199" w:rsidRDefault="001E7640" w:rsidP="001E7640">
      <w:pPr>
        <w:rPr>
          <w:rFonts w:ascii="Arial" w:hAnsi="Arial" w:cs="Arial"/>
          <w:bCs/>
        </w:rPr>
      </w:pPr>
    </w:p>
    <w:p w14:paraId="6715FAAB" w14:textId="77777777" w:rsidR="001E7640" w:rsidRPr="006D3199" w:rsidRDefault="001E7640" w:rsidP="001E7640">
      <w:pPr>
        <w:rPr>
          <w:rFonts w:ascii="Arial" w:hAnsi="Arial" w:cs="Arial"/>
          <w:bCs/>
        </w:rPr>
      </w:pPr>
    </w:p>
    <w:p w14:paraId="513E6E6D" w14:textId="77777777" w:rsidR="001E7640" w:rsidRPr="006D3199" w:rsidRDefault="001E7640" w:rsidP="001E7640">
      <w:pPr>
        <w:rPr>
          <w:rFonts w:ascii="Arial" w:hAnsi="Arial" w:cs="Arial"/>
          <w:bCs/>
        </w:rPr>
      </w:pPr>
    </w:p>
    <w:p w14:paraId="631F328C" w14:textId="77777777" w:rsidR="001E7640" w:rsidRPr="006D3199" w:rsidRDefault="001E7640" w:rsidP="001E7640">
      <w:pPr>
        <w:rPr>
          <w:rFonts w:ascii="Arial" w:hAnsi="Arial" w:cs="Arial"/>
          <w:bCs/>
        </w:rPr>
      </w:pPr>
    </w:p>
    <w:p w14:paraId="3EE314BA" w14:textId="77777777" w:rsidR="001E7640" w:rsidRPr="006D3199" w:rsidRDefault="001E7640" w:rsidP="001E7640">
      <w:pPr>
        <w:rPr>
          <w:rFonts w:ascii="Arial" w:hAnsi="Arial" w:cs="Arial"/>
          <w:bCs/>
        </w:rPr>
      </w:pPr>
    </w:p>
    <w:p w14:paraId="7A12862D" w14:textId="77777777" w:rsidR="001E7640" w:rsidRDefault="001E7640" w:rsidP="001E7640">
      <w:pPr>
        <w:rPr>
          <w:rFonts w:ascii="Arial" w:hAnsi="Arial" w:cs="Arial"/>
          <w:bCs/>
        </w:rPr>
      </w:pPr>
    </w:p>
    <w:p w14:paraId="33B2728C" w14:textId="09AC47E2" w:rsidR="001E7640" w:rsidRDefault="001E7640" w:rsidP="001E7640">
      <w:pPr>
        <w:ind w:left="-1134"/>
        <w:rPr>
          <w:rFonts w:ascii="Arial" w:hAnsi="Arial" w:cs="Arial"/>
          <w:bCs/>
        </w:rPr>
      </w:pPr>
    </w:p>
    <w:p w14:paraId="5FE1249F" w14:textId="77777777" w:rsidR="001E7640" w:rsidRDefault="001E7640" w:rsidP="001E7640">
      <w:pPr>
        <w:rPr>
          <w:rFonts w:ascii="Arial" w:hAnsi="Arial" w:cs="Arial"/>
          <w:bCs/>
        </w:rPr>
      </w:pPr>
    </w:p>
    <w:p w14:paraId="5B46D7B4" w14:textId="77777777" w:rsidR="001E7640" w:rsidRDefault="001E7640" w:rsidP="001E7640">
      <w:pPr>
        <w:rPr>
          <w:rFonts w:ascii="Arial" w:hAnsi="Arial" w:cs="Arial"/>
          <w:bCs/>
        </w:rPr>
      </w:pPr>
    </w:p>
    <w:p w14:paraId="47CDFC77" w14:textId="77777777" w:rsidR="001E7640" w:rsidRDefault="001E7640" w:rsidP="001E7640">
      <w:pPr>
        <w:rPr>
          <w:rFonts w:ascii="Arial" w:hAnsi="Arial" w:cs="Arial"/>
          <w:bCs/>
        </w:rPr>
      </w:pPr>
    </w:p>
    <w:p w14:paraId="445B4689" w14:textId="77777777" w:rsidR="001E7640" w:rsidRDefault="001E7640" w:rsidP="001E7640">
      <w:pPr>
        <w:rPr>
          <w:rFonts w:ascii="Arial" w:hAnsi="Arial" w:cs="Arial"/>
          <w:bCs/>
        </w:rPr>
      </w:pPr>
    </w:p>
    <w:p w14:paraId="7CADBF6C" w14:textId="77777777" w:rsidR="001E7640" w:rsidRDefault="001E7640" w:rsidP="001E7640">
      <w:pPr>
        <w:rPr>
          <w:rFonts w:ascii="Arial" w:hAnsi="Arial" w:cs="Arial"/>
          <w:bCs/>
        </w:rPr>
      </w:pPr>
    </w:p>
    <w:p w14:paraId="615EDD26" w14:textId="77777777" w:rsidR="004E4642" w:rsidRPr="00A114F5" w:rsidRDefault="004E4642" w:rsidP="00107DF8">
      <w:pPr>
        <w:autoSpaceDE w:val="0"/>
        <w:autoSpaceDN w:val="0"/>
        <w:adjustRightInd w:val="0"/>
        <w:rPr>
          <w:rFonts w:ascii="Arial" w:hAnsi="Arial" w:cs="Arial"/>
          <w:b/>
          <w:color w:val="000000"/>
          <w:sz w:val="20"/>
          <w:szCs w:val="20"/>
        </w:rPr>
      </w:pPr>
    </w:p>
    <w:p w14:paraId="6CEC1DD5" w14:textId="77777777" w:rsidR="001E7640" w:rsidRDefault="001E7640" w:rsidP="001E7640">
      <w:pPr>
        <w:pStyle w:val="PargrafodaLista"/>
        <w:rPr>
          <w:rFonts w:ascii="Arial" w:eastAsia="Times New Roman" w:hAnsi="Arial" w:cs="Arial"/>
          <w:b/>
          <w:bCs/>
          <w:color w:val="272727"/>
          <w:sz w:val="20"/>
          <w:szCs w:val="20"/>
        </w:rPr>
      </w:pPr>
    </w:p>
    <w:p w14:paraId="39417555" w14:textId="77777777" w:rsidR="001E7640" w:rsidRDefault="001E7640" w:rsidP="001E7640">
      <w:pPr>
        <w:rPr>
          <w:rFonts w:ascii="Arial" w:hAnsi="Arial" w:cs="Arial"/>
          <w:bCs/>
        </w:rPr>
      </w:pPr>
    </w:p>
    <w:p w14:paraId="1F3F0896" w14:textId="77777777" w:rsidR="001E7640" w:rsidRDefault="001E7640" w:rsidP="001E7640">
      <w:pPr>
        <w:pStyle w:val="PargrafodaLista"/>
        <w:rPr>
          <w:rFonts w:ascii="Arial" w:eastAsia="Times New Roman" w:hAnsi="Arial" w:cs="Arial"/>
          <w:b/>
          <w:bCs/>
          <w:color w:val="272727"/>
          <w:sz w:val="20"/>
          <w:szCs w:val="20"/>
        </w:rPr>
      </w:pPr>
    </w:p>
    <w:p w14:paraId="503919A4" w14:textId="77777777" w:rsidR="001E7640" w:rsidRDefault="001E7640" w:rsidP="001E7640">
      <w:pPr>
        <w:pStyle w:val="PargrafodaLista"/>
        <w:rPr>
          <w:rFonts w:ascii="Arial" w:eastAsia="Times New Roman" w:hAnsi="Arial" w:cs="Arial"/>
          <w:b/>
          <w:bCs/>
          <w:color w:val="272727"/>
          <w:sz w:val="20"/>
          <w:szCs w:val="20"/>
        </w:rPr>
      </w:pPr>
    </w:p>
    <w:p w14:paraId="3999766E" w14:textId="77777777" w:rsidR="001E7640" w:rsidRDefault="001E7640" w:rsidP="001E7640">
      <w:pPr>
        <w:pStyle w:val="PargrafodaLista"/>
        <w:rPr>
          <w:rFonts w:ascii="Arial" w:eastAsia="Times New Roman" w:hAnsi="Arial" w:cs="Arial"/>
          <w:b/>
          <w:bCs/>
          <w:color w:val="272727"/>
          <w:sz w:val="20"/>
          <w:szCs w:val="20"/>
        </w:rPr>
      </w:pPr>
    </w:p>
    <w:p w14:paraId="4F61293C" w14:textId="77777777" w:rsidR="001E7640" w:rsidRDefault="001E7640" w:rsidP="001E7640">
      <w:pPr>
        <w:pStyle w:val="PargrafodaLista"/>
        <w:rPr>
          <w:rFonts w:ascii="Arial" w:eastAsia="Times New Roman" w:hAnsi="Arial" w:cs="Arial"/>
          <w:b/>
          <w:bCs/>
          <w:color w:val="272727"/>
          <w:sz w:val="20"/>
          <w:szCs w:val="20"/>
        </w:rPr>
      </w:pPr>
    </w:p>
    <w:p w14:paraId="5D77C361" w14:textId="1BDD9240" w:rsidR="001E7640" w:rsidRDefault="001E7640" w:rsidP="001E7640">
      <w:pPr>
        <w:pStyle w:val="PargrafodaLista"/>
        <w:rPr>
          <w:rFonts w:ascii="Arial" w:eastAsia="Times New Roman" w:hAnsi="Arial" w:cs="Arial"/>
          <w:b/>
          <w:bCs/>
          <w:color w:val="272727"/>
          <w:sz w:val="20"/>
          <w:szCs w:val="20"/>
        </w:rPr>
      </w:pPr>
    </w:p>
    <w:p w14:paraId="1E406B22" w14:textId="285AAE93" w:rsidR="008730E9" w:rsidRDefault="008730E9" w:rsidP="001E7640">
      <w:pPr>
        <w:pStyle w:val="PargrafodaLista"/>
        <w:rPr>
          <w:rFonts w:ascii="Arial" w:eastAsia="Times New Roman" w:hAnsi="Arial" w:cs="Arial"/>
          <w:b/>
          <w:bCs/>
          <w:color w:val="272727"/>
          <w:sz w:val="20"/>
          <w:szCs w:val="20"/>
        </w:rPr>
      </w:pPr>
    </w:p>
    <w:p w14:paraId="39E81239" w14:textId="170FDFDD" w:rsidR="008730E9" w:rsidRDefault="008730E9" w:rsidP="001E7640">
      <w:pPr>
        <w:pStyle w:val="PargrafodaLista"/>
        <w:rPr>
          <w:rFonts w:ascii="Arial" w:eastAsia="Times New Roman" w:hAnsi="Arial" w:cs="Arial"/>
          <w:b/>
          <w:bCs/>
          <w:color w:val="272727"/>
          <w:sz w:val="20"/>
          <w:szCs w:val="20"/>
        </w:rPr>
      </w:pPr>
    </w:p>
    <w:p w14:paraId="570BDBE1" w14:textId="7CFF2239" w:rsidR="008730E9" w:rsidRDefault="008730E9" w:rsidP="001E7640">
      <w:pPr>
        <w:pStyle w:val="PargrafodaLista"/>
        <w:rPr>
          <w:rFonts w:ascii="Arial" w:eastAsia="Times New Roman" w:hAnsi="Arial" w:cs="Arial"/>
          <w:b/>
          <w:bCs/>
          <w:color w:val="272727"/>
          <w:sz w:val="20"/>
          <w:szCs w:val="20"/>
        </w:rPr>
      </w:pPr>
    </w:p>
    <w:p w14:paraId="62D0DC97" w14:textId="01AB7EAD" w:rsidR="008730E9" w:rsidRDefault="008730E9" w:rsidP="001E7640">
      <w:pPr>
        <w:pStyle w:val="PargrafodaLista"/>
        <w:rPr>
          <w:rFonts w:ascii="Arial" w:eastAsia="Times New Roman" w:hAnsi="Arial" w:cs="Arial"/>
          <w:b/>
          <w:bCs/>
          <w:color w:val="272727"/>
          <w:sz w:val="20"/>
          <w:szCs w:val="20"/>
        </w:rPr>
      </w:pPr>
    </w:p>
    <w:p w14:paraId="2B2762F4" w14:textId="6215E46C" w:rsidR="008730E9" w:rsidRDefault="008730E9" w:rsidP="001E7640">
      <w:pPr>
        <w:pStyle w:val="PargrafodaLista"/>
        <w:rPr>
          <w:rFonts w:ascii="Arial" w:eastAsia="Times New Roman" w:hAnsi="Arial" w:cs="Arial"/>
          <w:b/>
          <w:bCs/>
          <w:color w:val="272727"/>
          <w:sz w:val="20"/>
          <w:szCs w:val="20"/>
        </w:rPr>
      </w:pPr>
    </w:p>
    <w:p w14:paraId="7CE8F353" w14:textId="0FCBAD2B" w:rsidR="00942A42" w:rsidRDefault="00942A42" w:rsidP="001E7640">
      <w:pPr>
        <w:pStyle w:val="PargrafodaLista"/>
        <w:rPr>
          <w:rFonts w:ascii="Arial" w:eastAsia="Times New Roman" w:hAnsi="Arial" w:cs="Arial"/>
          <w:b/>
          <w:bCs/>
          <w:color w:val="272727"/>
          <w:sz w:val="20"/>
          <w:szCs w:val="20"/>
        </w:rPr>
      </w:pPr>
    </w:p>
    <w:p w14:paraId="62C2D458" w14:textId="67590E08" w:rsidR="00942A42" w:rsidRDefault="00942A42" w:rsidP="001E7640">
      <w:pPr>
        <w:pStyle w:val="PargrafodaLista"/>
        <w:rPr>
          <w:rFonts w:ascii="Arial" w:eastAsia="Times New Roman" w:hAnsi="Arial" w:cs="Arial"/>
          <w:b/>
          <w:bCs/>
          <w:color w:val="272727"/>
          <w:sz w:val="20"/>
          <w:szCs w:val="20"/>
        </w:rPr>
      </w:pPr>
    </w:p>
    <w:p w14:paraId="5E7C2F7B" w14:textId="5D367512" w:rsidR="00942A42" w:rsidRDefault="00942A42" w:rsidP="001E7640">
      <w:pPr>
        <w:pStyle w:val="PargrafodaLista"/>
        <w:rPr>
          <w:rFonts w:ascii="Arial" w:eastAsia="Times New Roman" w:hAnsi="Arial" w:cs="Arial"/>
          <w:b/>
          <w:bCs/>
          <w:color w:val="272727"/>
          <w:sz w:val="20"/>
          <w:szCs w:val="20"/>
        </w:rPr>
      </w:pPr>
    </w:p>
    <w:p w14:paraId="0D362941" w14:textId="77777777" w:rsidR="00942A42" w:rsidRDefault="00942A42" w:rsidP="001E7640">
      <w:pPr>
        <w:pStyle w:val="PargrafodaLista"/>
        <w:rPr>
          <w:rFonts w:ascii="Arial" w:eastAsia="Times New Roman" w:hAnsi="Arial" w:cs="Arial"/>
          <w:b/>
          <w:bCs/>
          <w:color w:val="272727"/>
          <w:sz w:val="20"/>
          <w:szCs w:val="20"/>
        </w:rPr>
      </w:pPr>
    </w:p>
    <w:p w14:paraId="70418F18" w14:textId="77777777" w:rsidR="008730E9" w:rsidRPr="008730E9" w:rsidRDefault="008730E9" w:rsidP="008730E9">
      <w:pPr>
        <w:spacing w:before="120" w:after="120" w:line="276" w:lineRule="auto"/>
        <w:ind w:left="3688" w:hanging="3688"/>
        <w:jc w:val="center"/>
        <w:rPr>
          <w:rFonts w:ascii="Arial" w:hAnsi="Arial" w:cs="Arial"/>
          <w:b/>
          <w:color w:val="000000"/>
        </w:rPr>
      </w:pPr>
      <w:r w:rsidRPr="008730E9">
        <w:rPr>
          <w:rFonts w:ascii="Arial" w:hAnsi="Arial" w:cs="Arial"/>
          <w:b/>
          <w:color w:val="000000"/>
        </w:rPr>
        <w:t>ANEXO II – Planilha de formação dos de Preços.</w:t>
      </w:r>
    </w:p>
    <w:p w14:paraId="568F3F3F" w14:textId="77777777" w:rsidR="001E7640" w:rsidRPr="006D3199" w:rsidRDefault="001E7640" w:rsidP="001E7640">
      <w:pPr>
        <w:rPr>
          <w:rFonts w:ascii="Arial" w:hAnsi="Arial" w:cs="Arial"/>
          <w:bCs/>
        </w:rPr>
      </w:pPr>
    </w:p>
    <w:p w14:paraId="377FAF6E" w14:textId="259F9A39" w:rsidR="001E7640" w:rsidRPr="008730E9" w:rsidRDefault="008730E9" w:rsidP="008730E9">
      <w:pPr>
        <w:spacing w:before="240" w:after="240" w:line="276" w:lineRule="auto"/>
        <w:jc w:val="center"/>
        <w:rPr>
          <w:rFonts w:ascii="Arial" w:hAnsi="Arial" w:cs="Arial"/>
          <w:b/>
          <w:sz w:val="28"/>
          <w:szCs w:val="28"/>
        </w:rPr>
      </w:pPr>
      <w:r w:rsidRPr="008730E9">
        <w:rPr>
          <w:rFonts w:ascii="Arial" w:hAnsi="Arial" w:cs="Arial"/>
          <w:b/>
          <w:sz w:val="28"/>
          <w:szCs w:val="28"/>
        </w:rPr>
        <w:t>Arquivo eletrônico a ser disponibilizado em Excel</w:t>
      </w:r>
      <w:r>
        <w:rPr>
          <w:rFonts w:ascii="Arial" w:hAnsi="Arial" w:cs="Arial"/>
          <w:b/>
          <w:sz w:val="28"/>
          <w:szCs w:val="28"/>
        </w:rPr>
        <w:t xml:space="preserve"> junto com o Edital</w:t>
      </w:r>
    </w:p>
    <w:p w14:paraId="54A6570C" w14:textId="0C665B5A" w:rsidR="002E3C3E" w:rsidRDefault="002E3C3E" w:rsidP="008730E9">
      <w:pPr>
        <w:spacing w:before="240" w:after="240" w:line="276" w:lineRule="auto"/>
        <w:ind w:firstLine="709"/>
        <w:jc w:val="center"/>
        <w:rPr>
          <w:rFonts w:ascii="Arial" w:hAnsi="Arial" w:cs="Arial"/>
          <w:b/>
          <w:sz w:val="20"/>
          <w:szCs w:val="20"/>
        </w:rPr>
      </w:pPr>
    </w:p>
    <w:p w14:paraId="4DCB4610" w14:textId="0A4BC0C3" w:rsidR="002E3C3E" w:rsidRDefault="002E3C3E" w:rsidP="001E7640">
      <w:pPr>
        <w:spacing w:before="240" w:after="240" w:line="276" w:lineRule="auto"/>
        <w:ind w:firstLine="709"/>
        <w:rPr>
          <w:rFonts w:ascii="Arial" w:hAnsi="Arial" w:cs="Arial"/>
          <w:b/>
          <w:sz w:val="20"/>
          <w:szCs w:val="20"/>
        </w:rPr>
      </w:pPr>
    </w:p>
    <w:p w14:paraId="172EB05D" w14:textId="7530AA1C" w:rsidR="002E3C3E" w:rsidRDefault="002E3C3E" w:rsidP="001E7640">
      <w:pPr>
        <w:spacing w:before="240" w:after="240" w:line="276" w:lineRule="auto"/>
        <w:ind w:firstLine="709"/>
        <w:rPr>
          <w:rFonts w:ascii="Arial" w:hAnsi="Arial" w:cs="Arial"/>
          <w:b/>
          <w:sz w:val="20"/>
          <w:szCs w:val="20"/>
        </w:rPr>
      </w:pPr>
    </w:p>
    <w:p w14:paraId="66FAFB91" w14:textId="4591CC35" w:rsidR="002E3C3E" w:rsidRDefault="002E3C3E" w:rsidP="001E7640">
      <w:pPr>
        <w:spacing w:before="240" w:after="240" w:line="276" w:lineRule="auto"/>
        <w:ind w:firstLine="709"/>
        <w:rPr>
          <w:rFonts w:ascii="Arial" w:hAnsi="Arial" w:cs="Arial"/>
          <w:b/>
          <w:sz w:val="20"/>
          <w:szCs w:val="20"/>
        </w:rPr>
      </w:pPr>
    </w:p>
    <w:p w14:paraId="0553E1A1" w14:textId="7E037ED4" w:rsidR="002E3C3E" w:rsidRDefault="002E3C3E" w:rsidP="001E7640">
      <w:pPr>
        <w:spacing w:before="240" w:after="240" w:line="276" w:lineRule="auto"/>
        <w:ind w:firstLine="709"/>
        <w:rPr>
          <w:rFonts w:ascii="Arial" w:hAnsi="Arial" w:cs="Arial"/>
          <w:b/>
          <w:sz w:val="20"/>
          <w:szCs w:val="20"/>
        </w:rPr>
      </w:pPr>
    </w:p>
    <w:p w14:paraId="672584B2" w14:textId="2560A045" w:rsidR="002E3C3E" w:rsidRDefault="002E3C3E" w:rsidP="001E7640">
      <w:pPr>
        <w:spacing w:before="240" w:after="240" w:line="276" w:lineRule="auto"/>
        <w:ind w:firstLine="709"/>
        <w:rPr>
          <w:rFonts w:ascii="Arial" w:hAnsi="Arial" w:cs="Arial"/>
          <w:b/>
          <w:sz w:val="20"/>
          <w:szCs w:val="20"/>
        </w:rPr>
      </w:pPr>
    </w:p>
    <w:p w14:paraId="06F1375C" w14:textId="6EE5720D" w:rsidR="002E3C3E" w:rsidRDefault="002E3C3E" w:rsidP="001E7640">
      <w:pPr>
        <w:spacing w:before="240" w:after="240" w:line="276" w:lineRule="auto"/>
        <w:ind w:firstLine="709"/>
        <w:rPr>
          <w:rFonts w:ascii="Arial" w:hAnsi="Arial" w:cs="Arial"/>
          <w:b/>
          <w:sz w:val="20"/>
          <w:szCs w:val="20"/>
        </w:rPr>
      </w:pPr>
    </w:p>
    <w:p w14:paraId="73554E50" w14:textId="2AAA3AFD" w:rsidR="002E3C3E" w:rsidRDefault="002E3C3E" w:rsidP="001E7640">
      <w:pPr>
        <w:spacing w:before="240" w:after="240" w:line="276" w:lineRule="auto"/>
        <w:ind w:firstLine="709"/>
        <w:rPr>
          <w:rFonts w:ascii="Arial" w:hAnsi="Arial" w:cs="Arial"/>
          <w:b/>
          <w:sz w:val="20"/>
          <w:szCs w:val="20"/>
        </w:rPr>
      </w:pPr>
    </w:p>
    <w:p w14:paraId="5FA5D35A" w14:textId="77A9FC8F" w:rsidR="002E3C3E" w:rsidRDefault="002E3C3E" w:rsidP="001E7640">
      <w:pPr>
        <w:spacing w:before="240" w:after="240" w:line="276" w:lineRule="auto"/>
        <w:ind w:firstLine="709"/>
        <w:rPr>
          <w:rFonts w:ascii="Arial" w:hAnsi="Arial" w:cs="Arial"/>
          <w:b/>
          <w:sz w:val="20"/>
          <w:szCs w:val="20"/>
        </w:rPr>
      </w:pPr>
    </w:p>
    <w:p w14:paraId="4F4AE41F" w14:textId="071E61F1" w:rsidR="002E3C3E" w:rsidRDefault="002E3C3E" w:rsidP="001E7640">
      <w:pPr>
        <w:spacing w:before="240" w:after="240" w:line="276" w:lineRule="auto"/>
        <w:ind w:firstLine="709"/>
        <w:rPr>
          <w:rFonts w:ascii="Arial" w:hAnsi="Arial" w:cs="Arial"/>
          <w:b/>
          <w:sz w:val="20"/>
          <w:szCs w:val="20"/>
        </w:rPr>
      </w:pPr>
    </w:p>
    <w:p w14:paraId="33A00483" w14:textId="76EC40D0" w:rsidR="002E3C3E" w:rsidRDefault="002E3C3E" w:rsidP="001E7640">
      <w:pPr>
        <w:spacing w:before="240" w:after="240" w:line="276" w:lineRule="auto"/>
        <w:ind w:firstLine="709"/>
        <w:rPr>
          <w:rFonts w:ascii="Arial" w:hAnsi="Arial" w:cs="Arial"/>
          <w:b/>
          <w:sz w:val="20"/>
          <w:szCs w:val="20"/>
        </w:rPr>
      </w:pPr>
    </w:p>
    <w:p w14:paraId="607F7009" w14:textId="13F9E882" w:rsidR="008730E9" w:rsidRDefault="008730E9" w:rsidP="001E7640">
      <w:pPr>
        <w:spacing w:before="240" w:after="240" w:line="276" w:lineRule="auto"/>
        <w:ind w:firstLine="709"/>
        <w:rPr>
          <w:rFonts w:ascii="Arial" w:hAnsi="Arial" w:cs="Arial"/>
          <w:b/>
          <w:sz w:val="20"/>
          <w:szCs w:val="20"/>
        </w:rPr>
      </w:pPr>
    </w:p>
    <w:p w14:paraId="75597188" w14:textId="036551FD" w:rsidR="008730E9" w:rsidRDefault="008730E9" w:rsidP="001E7640">
      <w:pPr>
        <w:spacing w:before="240" w:after="240" w:line="276" w:lineRule="auto"/>
        <w:ind w:firstLine="709"/>
        <w:rPr>
          <w:rFonts w:ascii="Arial" w:hAnsi="Arial" w:cs="Arial"/>
          <w:b/>
          <w:sz w:val="20"/>
          <w:szCs w:val="20"/>
        </w:rPr>
      </w:pPr>
    </w:p>
    <w:p w14:paraId="610719D2" w14:textId="68766EFE" w:rsidR="008730E9" w:rsidRDefault="008730E9" w:rsidP="001E7640">
      <w:pPr>
        <w:spacing w:before="240" w:after="240" w:line="276" w:lineRule="auto"/>
        <w:ind w:firstLine="709"/>
        <w:rPr>
          <w:rFonts w:ascii="Arial" w:hAnsi="Arial" w:cs="Arial"/>
          <w:b/>
          <w:sz w:val="20"/>
          <w:szCs w:val="20"/>
        </w:rPr>
      </w:pPr>
    </w:p>
    <w:p w14:paraId="228D0115" w14:textId="166F514E" w:rsidR="008730E9" w:rsidRDefault="008730E9" w:rsidP="001E7640">
      <w:pPr>
        <w:spacing w:before="240" w:after="240" w:line="276" w:lineRule="auto"/>
        <w:ind w:firstLine="709"/>
        <w:rPr>
          <w:rFonts w:ascii="Arial" w:hAnsi="Arial" w:cs="Arial"/>
          <w:b/>
          <w:sz w:val="20"/>
          <w:szCs w:val="20"/>
        </w:rPr>
      </w:pPr>
    </w:p>
    <w:p w14:paraId="1A8D4804" w14:textId="77777777" w:rsidR="004E4642" w:rsidRDefault="004E4642" w:rsidP="00872CF8">
      <w:pPr>
        <w:ind w:right="-17"/>
        <w:jc w:val="center"/>
        <w:rPr>
          <w:rFonts w:ascii="Arial" w:hAnsi="Arial" w:cs="Arial"/>
          <w:b/>
          <w:sz w:val="20"/>
          <w:szCs w:val="20"/>
        </w:rPr>
      </w:pPr>
    </w:p>
    <w:p w14:paraId="7F31BBC8" w14:textId="77777777" w:rsidR="004E4642" w:rsidRDefault="004E4642" w:rsidP="00872CF8">
      <w:pPr>
        <w:ind w:right="-17"/>
        <w:jc w:val="center"/>
        <w:rPr>
          <w:rFonts w:ascii="Arial" w:hAnsi="Arial" w:cs="Arial"/>
          <w:b/>
          <w:sz w:val="20"/>
          <w:szCs w:val="20"/>
        </w:rPr>
      </w:pPr>
    </w:p>
    <w:p w14:paraId="13093918" w14:textId="32AC5057" w:rsidR="00872CF8" w:rsidRDefault="00872CF8" w:rsidP="00872CF8">
      <w:pPr>
        <w:ind w:right="-17"/>
        <w:jc w:val="center"/>
        <w:rPr>
          <w:rFonts w:ascii="Arial" w:hAnsi="Arial" w:cs="Arial"/>
          <w:b/>
          <w:sz w:val="20"/>
          <w:szCs w:val="20"/>
        </w:rPr>
      </w:pPr>
      <w:r>
        <w:rPr>
          <w:rFonts w:ascii="Arial" w:hAnsi="Arial" w:cs="Arial"/>
          <w:b/>
          <w:sz w:val="20"/>
          <w:szCs w:val="20"/>
        </w:rPr>
        <w:t xml:space="preserve">ANEXO III – MINUTA DO TERMO </w:t>
      </w:r>
      <w:r w:rsidRPr="00ED6B3A">
        <w:rPr>
          <w:rFonts w:ascii="Arial" w:hAnsi="Arial" w:cs="Arial"/>
          <w:b/>
          <w:sz w:val="20"/>
          <w:szCs w:val="20"/>
        </w:rPr>
        <w:t>DE CONTRATO</w:t>
      </w:r>
    </w:p>
    <w:p w14:paraId="1792D913" w14:textId="77777777" w:rsidR="00F95217" w:rsidRPr="00ED6B3A" w:rsidRDefault="00F95217" w:rsidP="00872CF8">
      <w:pPr>
        <w:ind w:right="-17"/>
        <w:jc w:val="center"/>
        <w:rPr>
          <w:rFonts w:ascii="Arial" w:hAnsi="Arial" w:cs="Arial"/>
          <w:b/>
          <w:sz w:val="20"/>
          <w:szCs w:val="20"/>
        </w:rPr>
      </w:pPr>
    </w:p>
    <w:p w14:paraId="63DFFFD8" w14:textId="77777777" w:rsidR="00872CF8" w:rsidRDefault="00872CF8" w:rsidP="00872CF8">
      <w:pPr>
        <w:ind w:right="-17"/>
        <w:jc w:val="center"/>
        <w:rPr>
          <w:rFonts w:ascii="Arial" w:hAnsi="Arial" w:cs="Arial"/>
          <w:b/>
          <w:sz w:val="20"/>
          <w:szCs w:val="20"/>
        </w:rPr>
      </w:pPr>
    </w:p>
    <w:p w14:paraId="2366EF2A" w14:textId="2BE0C855" w:rsidR="00872CF8" w:rsidRPr="00ED6B3A" w:rsidRDefault="00872CF8" w:rsidP="00872CF8">
      <w:pPr>
        <w:spacing w:line="276" w:lineRule="auto"/>
        <w:ind w:left="3969" w:right="-17"/>
        <w:jc w:val="both"/>
        <w:rPr>
          <w:rFonts w:ascii="Arial" w:hAnsi="Arial" w:cs="Arial"/>
          <w:b/>
          <w:color w:val="FF0000"/>
          <w:sz w:val="20"/>
          <w:szCs w:val="20"/>
        </w:rPr>
      </w:pPr>
      <w:r w:rsidRPr="00ED6B3A">
        <w:rPr>
          <w:rFonts w:ascii="Arial" w:hAnsi="Arial" w:cs="Arial"/>
          <w:b/>
          <w:sz w:val="20"/>
          <w:szCs w:val="20"/>
        </w:rPr>
        <w:t xml:space="preserve">TERMO DE CONTRATO DE COMPRA Nº </w:t>
      </w:r>
      <w:r w:rsidRPr="00ED6B3A">
        <w:rPr>
          <w:rFonts w:ascii="Arial" w:hAnsi="Arial" w:cs="Arial"/>
          <w:b/>
          <w:color w:val="FF0000"/>
          <w:sz w:val="20"/>
          <w:szCs w:val="20"/>
        </w:rPr>
        <w:t>......../....</w:t>
      </w:r>
      <w:r w:rsidRPr="00ED6B3A">
        <w:rPr>
          <w:rFonts w:ascii="Arial" w:hAnsi="Arial" w:cs="Arial"/>
          <w:b/>
          <w:sz w:val="20"/>
          <w:szCs w:val="20"/>
        </w:rPr>
        <w:t xml:space="preserve">, QUE FAZEM ENTRE SI </w:t>
      </w:r>
      <w:r>
        <w:rPr>
          <w:rFonts w:ascii="Arial" w:hAnsi="Arial" w:cs="Arial"/>
          <w:b/>
          <w:sz w:val="20"/>
          <w:szCs w:val="20"/>
        </w:rPr>
        <w:t xml:space="preserve">A </w:t>
      </w:r>
      <w:r w:rsidRPr="00A61F10">
        <w:rPr>
          <w:rFonts w:ascii="Arial" w:hAnsi="Arial" w:cs="Arial"/>
          <w:b/>
          <w:color w:val="000000" w:themeColor="text1"/>
          <w:sz w:val="20"/>
          <w:szCs w:val="20"/>
        </w:rPr>
        <w:t>FUNDAÇÃO OSWALDO CRUZ (FIOCRUZ), POR INTERMÉDIO DA COORDENA</w:t>
      </w:r>
      <w:r>
        <w:rPr>
          <w:rFonts w:ascii="Arial" w:hAnsi="Arial" w:cs="Arial"/>
          <w:b/>
          <w:color w:val="000000" w:themeColor="text1"/>
          <w:sz w:val="20"/>
          <w:szCs w:val="20"/>
        </w:rPr>
        <w:t>DORIA-GERAL D</w:t>
      </w:r>
      <w:r w:rsidRPr="00A61F10">
        <w:rPr>
          <w:rFonts w:ascii="Arial" w:hAnsi="Arial" w:cs="Arial"/>
          <w:b/>
          <w:color w:val="000000" w:themeColor="text1"/>
          <w:sz w:val="20"/>
          <w:szCs w:val="20"/>
        </w:rPr>
        <w:t xml:space="preserve">E INFRAESTRUTURA DOS </w:t>
      </w:r>
      <w:r>
        <w:rPr>
          <w:rFonts w:ascii="Arial" w:hAnsi="Arial" w:cs="Arial"/>
          <w:b/>
          <w:color w:val="000000" w:themeColor="text1"/>
          <w:sz w:val="20"/>
          <w:szCs w:val="20"/>
        </w:rPr>
        <w:t xml:space="preserve">CAMPIS </w:t>
      </w:r>
      <w:r w:rsidRPr="00ED6B3A">
        <w:rPr>
          <w:rFonts w:ascii="Arial" w:hAnsi="Arial" w:cs="Arial"/>
          <w:b/>
          <w:sz w:val="20"/>
          <w:szCs w:val="20"/>
        </w:rPr>
        <w:t xml:space="preserve">E A EMPRESA </w:t>
      </w:r>
      <w:r w:rsidRPr="00ED6B3A">
        <w:rPr>
          <w:rFonts w:ascii="Arial" w:hAnsi="Arial" w:cs="Arial"/>
          <w:b/>
          <w:color w:val="FF0000"/>
          <w:sz w:val="20"/>
          <w:szCs w:val="20"/>
        </w:rPr>
        <w:t xml:space="preserve">............................................................  </w:t>
      </w:r>
    </w:p>
    <w:p w14:paraId="3EF1F51A" w14:textId="779E5B9B" w:rsidR="00872CF8" w:rsidRDefault="00872CF8" w:rsidP="00872CF8">
      <w:pPr>
        <w:spacing w:line="276" w:lineRule="auto"/>
        <w:jc w:val="both"/>
        <w:rPr>
          <w:rFonts w:ascii="Arial" w:hAnsi="Arial" w:cs="Arial"/>
          <w:sz w:val="20"/>
          <w:szCs w:val="20"/>
        </w:rPr>
      </w:pPr>
    </w:p>
    <w:p w14:paraId="112D41DF" w14:textId="77777777" w:rsidR="00F95217" w:rsidRDefault="00F95217" w:rsidP="00872CF8">
      <w:pPr>
        <w:spacing w:line="276" w:lineRule="auto"/>
        <w:jc w:val="both"/>
        <w:rPr>
          <w:rFonts w:ascii="Arial" w:hAnsi="Arial" w:cs="Arial"/>
          <w:sz w:val="20"/>
          <w:szCs w:val="20"/>
        </w:rPr>
      </w:pPr>
    </w:p>
    <w:p w14:paraId="6354ADED" w14:textId="77777777" w:rsidR="00872CF8" w:rsidRPr="00AE16E8" w:rsidRDefault="00872CF8" w:rsidP="00872CF8">
      <w:pPr>
        <w:spacing w:line="276" w:lineRule="auto"/>
        <w:jc w:val="both"/>
        <w:rPr>
          <w:rFonts w:ascii="Arial" w:hAnsi="Arial" w:cs="Arial"/>
          <w:sz w:val="20"/>
          <w:szCs w:val="20"/>
        </w:rPr>
      </w:pPr>
      <w:r w:rsidRPr="00AE16E8">
        <w:rPr>
          <w:rFonts w:ascii="Arial" w:hAnsi="Arial" w:cs="Arial"/>
          <w:sz w:val="20"/>
          <w:szCs w:val="20"/>
        </w:rPr>
        <w:t xml:space="preserve">A Fundação Oswaldo Cruz (FIOCRUZ), com sede na Av. Brasil, nº 4.365, Prédio Sede da COGIC, Sl. 11, Manguinhos, Rio de Janeiro/RJ, Brasil, CEP: 21.040-900, </w:t>
      </w:r>
      <w:proofErr w:type="spellStart"/>
      <w:r w:rsidRPr="00AE16E8">
        <w:rPr>
          <w:rFonts w:ascii="Arial" w:hAnsi="Arial" w:cs="Arial"/>
          <w:sz w:val="20"/>
          <w:szCs w:val="20"/>
        </w:rPr>
        <w:t>Tel</w:t>
      </w:r>
      <w:proofErr w:type="spellEnd"/>
      <w:r w:rsidRPr="00AE16E8">
        <w:rPr>
          <w:rFonts w:ascii="Arial" w:hAnsi="Arial" w:cs="Arial"/>
          <w:sz w:val="20"/>
          <w:szCs w:val="20"/>
        </w:rPr>
        <w:t>: +55 21 2209-2022 CNPJ sob o nº 33.781.055/0003-05, neste ato representado pelo</w:t>
      </w:r>
      <w:r w:rsidRPr="00AE16E8">
        <w:rPr>
          <w:rFonts w:ascii="Arial" w:hAnsi="Arial" w:cs="Arial"/>
          <w:color w:val="FF0000"/>
          <w:sz w:val="20"/>
          <w:szCs w:val="20"/>
        </w:rPr>
        <w:t xml:space="preserve"> </w:t>
      </w:r>
      <w:r w:rsidRPr="00AE16E8">
        <w:rPr>
          <w:rFonts w:ascii="Arial" w:hAnsi="Arial" w:cs="Arial"/>
          <w:sz w:val="20"/>
          <w:szCs w:val="20"/>
        </w:rPr>
        <w:t xml:space="preserve">Coordenador Geral de Infraestrutura dos Campi, </w:t>
      </w:r>
      <w:r w:rsidRPr="00AE16E8">
        <w:rPr>
          <w:rFonts w:ascii="Arial" w:hAnsi="Arial" w:cs="Arial"/>
          <w:iCs/>
          <w:sz w:val="20"/>
          <w:szCs w:val="20"/>
        </w:rPr>
        <w:t>Sr. Roberto Pierre Chagnon</w:t>
      </w:r>
      <w:r w:rsidRPr="00AE16E8">
        <w:rPr>
          <w:rFonts w:ascii="Arial" w:hAnsi="Arial" w:cs="Arial"/>
          <w:sz w:val="20"/>
          <w:szCs w:val="20"/>
        </w:rPr>
        <w:t>, nomeado pela  Portaria nº 175, de 24 de janeiro de 2018, publicada no</w:t>
      </w:r>
      <w:r w:rsidRPr="00AE16E8">
        <w:rPr>
          <w:rFonts w:ascii="Arial" w:hAnsi="Arial" w:cs="Arial"/>
          <w:i/>
          <w:sz w:val="20"/>
          <w:szCs w:val="20"/>
        </w:rPr>
        <w:t xml:space="preserve"> </w:t>
      </w:r>
      <w:r w:rsidRPr="00AE16E8">
        <w:rPr>
          <w:rFonts w:ascii="Arial" w:hAnsi="Arial" w:cs="Arial"/>
          <w:i/>
          <w:iCs/>
          <w:sz w:val="20"/>
          <w:szCs w:val="20"/>
        </w:rPr>
        <w:t>DOU</w:t>
      </w:r>
      <w:r w:rsidRPr="00AE16E8">
        <w:rPr>
          <w:rFonts w:ascii="Arial" w:hAnsi="Arial" w:cs="Arial"/>
          <w:i/>
          <w:sz w:val="20"/>
          <w:szCs w:val="20"/>
        </w:rPr>
        <w:t xml:space="preserve"> </w:t>
      </w:r>
      <w:r w:rsidRPr="00AE16E8">
        <w:rPr>
          <w:rFonts w:ascii="Arial" w:hAnsi="Arial" w:cs="Arial"/>
          <w:sz w:val="20"/>
          <w:szCs w:val="20"/>
        </w:rPr>
        <w:t xml:space="preserve">de 26 de janeiro de 2018, inscrito(a) no CPF nº </w:t>
      </w:r>
      <w:r w:rsidRPr="00AE16E8">
        <w:rPr>
          <w:rFonts w:ascii="Arial" w:hAnsi="Arial" w:cs="Arial"/>
          <w:color w:val="FF0000"/>
          <w:sz w:val="20"/>
          <w:szCs w:val="20"/>
        </w:rPr>
        <w:t>....................</w:t>
      </w:r>
      <w:r w:rsidRPr="00AE16E8">
        <w:rPr>
          <w:rFonts w:ascii="Arial" w:hAnsi="Arial" w:cs="Arial"/>
          <w:sz w:val="20"/>
          <w:szCs w:val="20"/>
        </w:rPr>
        <w:t xml:space="preserve">, portador(a) da Carteira de Identidade nº 06.525.254-6, doravante denominada CONTRATANTE, e o(a) </w:t>
      </w:r>
      <w:r w:rsidRPr="00AE16E8">
        <w:rPr>
          <w:rFonts w:ascii="Arial" w:hAnsi="Arial" w:cs="Arial"/>
          <w:color w:val="FF0000"/>
          <w:sz w:val="20"/>
          <w:szCs w:val="20"/>
        </w:rPr>
        <w:t>..............................</w:t>
      </w:r>
      <w:r w:rsidRPr="00AE16E8">
        <w:rPr>
          <w:rFonts w:ascii="Arial" w:hAnsi="Arial" w:cs="Arial"/>
          <w:sz w:val="20"/>
          <w:szCs w:val="20"/>
        </w:rPr>
        <w:t xml:space="preserve"> inscrito(a) no CNPJ/MF sob o nº </w:t>
      </w:r>
      <w:r w:rsidRPr="00AE16E8">
        <w:rPr>
          <w:rFonts w:ascii="Arial" w:hAnsi="Arial" w:cs="Arial"/>
          <w:color w:val="FF0000"/>
          <w:sz w:val="20"/>
          <w:szCs w:val="20"/>
        </w:rPr>
        <w:t>............................</w:t>
      </w:r>
      <w:r w:rsidRPr="00AE16E8">
        <w:rPr>
          <w:rFonts w:ascii="Arial" w:hAnsi="Arial" w:cs="Arial"/>
          <w:sz w:val="20"/>
          <w:szCs w:val="20"/>
        </w:rPr>
        <w:t xml:space="preserve">, sediado(a) na </w:t>
      </w:r>
      <w:r w:rsidRPr="00AE16E8">
        <w:rPr>
          <w:rFonts w:ascii="Arial" w:hAnsi="Arial" w:cs="Arial"/>
          <w:color w:val="FF0000"/>
          <w:sz w:val="20"/>
          <w:szCs w:val="20"/>
        </w:rPr>
        <w:t>...................................</w:t>
      </w:r>
      <w:r w:rsidRPr="00AE16E8">
        <w:rPr>
          <w:rFonts w:ascii="Arial" w:hAnsi="Arial" w:cs="Arial"/>
          <w:sz w:val="20"/>
          <w:szCs w:val="20"/>
        </w:rPr>
        <w:t xml:space="preserve">, </w:t>
      </w:r>
      <w:proofErr w:type="spellStart"/>
      <w:r w:rsidRPr="00AE16E8">
        <w:rPr>
          <w:rFonts w:ascii="Arial" w:hAnsi="Arial" w:cs="Arial"/>
          <w:sz w:val="20"/>
          <w:szCs w:val="20"/>
        </w:rPr>
        <w:t>em</w:t>
      </w:r>
      <w:proofErr w:type="spellEnd"/>
      <w:r w:rsidRPr="00AE16E8">
        <w:rPr>
          <w:rFonts w:ascii="Arial" w:hAnsi="Arial" w:cs="Arial"/>
          <w:sz w:val="20"/>
          <w:szCs w:val="20"/>
        </w:rPr>
        <w:t xml:space="preserve"> </w:t>
      </w:r>
      <w:r w:rsidRPr="00AE16E8">
        <w:rPr>
          <w:rFonts w:ascii="Arial" w:hAnsi="Arial" w:cs="Arial"/>
          <w:color w:val="FF0000"/>
          <w:sz w:val="20"/>
          <w:szCs w:val="20"/>
        </w:rPr>
        <w:t>.............................</w:t>
      </w:r>
      <w:r w:rsidRPr="00AE16E8">
        <w:rPr>
          <w:rFonts w:ascii="Arial" w:hAnsi="Arial" w:cs="Arial"/>
          <w:sz w:val="20"/>
          <w:szCs w:val="20"/>
        </w:rPr>
        <w:t xml:space="preserve"> doravante designada CONTRATADA, neste ato representada pelo(a) Sr.(a) </w:t>
      </w:r>
      <w:r w:rsidRPr="00AE16E8">
        <w:rPr>
          <w:rFonts w:ascii="Arial" w:hAnsi="Arial" w:cs="Arial"/>
          <w:color w:val="FF0000"/>
          <w:sz w:val="20"/>
          <w:szCs w:val="20"/>
        </w:rPr>
        <w:t>.....................</w:t>
      </w:r>
      <w:r w:rsidRPr="00AE16E8">
        <w:rPr>
          <w:rFonts w:ascii="Arial" w:hAnsi="Arial" w:cs="Arial"/>
          <w:sz w:val="20"/>
          <w:szCs w:val="20"/>
        </w:rPr>
        <w:t xml:space="preserve">, portador(a) da Carteira de Identidade nº </w:t>
      </w:r>
      <w:r w:rsidRPr="00AE16E8">
        <w:rPr>
          <w:rFonts w:ascii="Arial" w:hAnsi="Arial" w:cs="Arial"/>
          <w:color w:val="FF0000"/>
          <w:sz w:val="20"/>
          <w:szCs w:val="20"/>
        </w:rPr>
        <w:t>.................</w:t>
      </w:r>
      <w:r w:rsidRPr="00AE16E8">
        <w:rPr>
          <w:rFonts w:ascii="Arial" w:hAnsi="Arial" w:cs="Arial"/>
          <w:sz w:val="20"/>
          <w:szCs w:val="20"/>
        </w:rPr>
        <w:t xml:space="preserve">, expedida pela (o) </w:t>
      </w:r>
      <w:r w:rsidRPr="00AE16E8">
        <w:rPr>
          <w:rFonts w:ascii="Arial" w:hAnsi="Arial" w:cs="Arial"/>
          <w:color w:val="FF0000"/>
          <w:sz w:val="20"/>
          <w:szCs w:val="20"/>
        </w:rPr>
        <w:t>..................</w:t>
      </w:r>
      <w:r w:rsidRPr="00AE16E8">
        <w:rPr>
          <w:rFonts w:ascii="Arial" w:hAnsi="Arial" w:cs="Arial"/>
          <w:sz w:val="20"/>
          <w:szCs w:val="20"/>
        </w:rPr>
        <w:t xml:space="preserve">, e CPF nº </w:t>
      </w:r>
      <w:r w:rsidRPr="00AE16E8">
        <w:rPr>
          <w:rFonts w:ascii="Arial" w:hAnsi="Arial" w:cs="Arial"/>
          <w:color w:val="FF0000"/>
          <w:sz w:val="20"/>
          <w:szCs w:val="20"/>
        </w:rPr>
        <w:t>.........................</w:t>
      </w:r>
      <w:r w:rsidRPr="00AE16E8">
        <w:rPr>
          <w:rFonts w:ascii="Arial" w:hAnsi="Arial" w:cs="Arial"/>
          <w:sz w:val="20"/>
          <w:szCs w:val="20"/>
        </w:rPr>
        <w:t xml:space="preserve">, </w:t>
      </w:r>
      <w:r>
        <w:rPr>
          <w:rFonts w:ascii="Arial" w:hAnsi="Arial" w:cs="Arial"/>
          <w:sz w:val="20"/>
          <w:szCs w:val="20"/>
        </w:rPr>
        <w:t>t</w:t>
      </w:r>
      <w:r w:rsidRPr="00AE16E8">
        <w:rPr>
          <w:rFonts w:ascii="Arial" w:hAnsi="Arial" w:cs="Arial"/>
          <w:sz w:val="20"/>
          <w:szCs w:val="20"/>
        </w:rPr>
        <w:t xml:space="preserve">endo em vista o que consta no Processo nº </w:t>
      </w:r>
      <w:r w:rsidRPr="004E4642">
        <w:rPr>
          <w:rFonts w:ascii="Arial" w:hAnsi="Arial" w:cs="Arial"/>
          <w:bCs/>
          <w:color w:val="000000"/>
          <w:sz w:val="20"/>
          <w:szCs w:val="20"/>
        </w:rPr>
        <w:t>25389. 100054/2018-25</w:t>
      </w:r>
      <w:r>
        <w:rPr>
          <w:rFonts w:ascii="Arial" w:hAnsi="Arial" w:cs="Arial"/>
          <w:b/>
          <w:bCs/>
          <w:color w:val="000000"/>
          <w:sz w:val="20"/>
          <w:szCs w:val="20"/>
        </w:rPr>
        <w:t xml:space="preserve"> </w:t>
      </w:r>
      <w:r w:rsidRPr="00AE16E8">
        <w:rPr>
          <w:rFonts w:ascii="Arial" w:hAnsi="Arial" w:cs="Arial"/>
          <w:sz w:val="20"/>
          <w:szCs w:val="20"/>
        </w:rPr>
        <w:t>e em observância às disposições da Lei nº 8.666, de 21 de junho de 1993, da Lei nº 10.520, de 17 de julho de 2002, do e da Instrução Normativa SEGES/MPDG nº 5, de 26 de maio de 2017, resolvem celebrar o presente Termo de Contrato, decorrente do Pregão nº 0</w:t>
      </w:r>
      <w:r>
        <w:rPr>
          <w:rFonts w:ascii="Arial" w:hAnsi="Arial" w:cs="Arial"/>
          <w:sz w:val="20"/>
          <w:szCs w:val="20"/>
        </w:rPr>
        <w:t>8</w:t>
      </w:r>
      <w:r w:rsidRPr="00AE16E8">
        <w:rPr>
          <w:rFonts w:ascii="Arial" w:hAnsi="Arial" w:cs="Arial"/>
          <w:sz w:val="20"/>
          <w:szCs w:val="20"/>
        </w:rPr>
        <w:t>/2019-COGIC, mediante as cláusulas e condições a seguir enunciadas.</w:t>
      </w:r>
    </w:p>
    <w:p w14:paraId="42A141E0" w14:textId="77777777" w:rsidR="00872CF8" w:rsidRPr="004A5414" w:rsidRDefault="00872CF8" w:rsidP="00872CF8">
      <w:pPr>
        <w:pStyle w:val="Nivel010"/>
        <w:spacing w:line="276" w:lineRule="auto"/>
        <w:rPr>
          <w:rFonts w:ascii="Arial" w:hAnsi="Arial" w:cs="Arial"/>
          <w:color w:val="auto"/>
          <w:sz w:val="22"/>
          <w:szCs w:val="22"/>
        </w:rPr>
      </w:pPr>
      <w:r w:rsidRPr="004A5414">
        <w:rPr>
          <w:rFonts w:ascii="Arial" w:hAnsi="Arial" w:cs="Arial"/>
          <w:color w:val="auto"/>
          <w:sz w:val="22"/>
          <w:szCs w:val="22"/>
        </w:rPr>
        <w:t>CLÁUSULA PRIMEIRA – OBJETO</w:t>
      </w:r>
    </w:p>
    <w:p w14:paraId="3F6913FA" w14:textId="1044C588" w:rsidR="00872CF8" w:rsidRDefault="00872CF8" w:rsidP="00872CF8">
      <w:pPr>
        <w:autoSpaceDE w:val="0"/>
        <w:autoSpaceDN w:val="0"/>
        <w:adjustRightInd w:val="0"/>
        <w:spacing w:after="120" w:line="276" w:lineRule="auto"/>
        <w:jc w:val="both"/>
        <w:rPr>
          <w:rFonts w:ascii="Arial" w:hAnsi="Arial" w:cs="Arial"/>
          <w:color w:val="000000"/>
          <w:sz w:val="20"/>
          <w:szCs w:val="20"/>
        </w:rPr>
      </w:pPr>
      <w:r>
        <w:rPr>
          <w:rFonts w:ascii="Arial" w:hAnsi="Arial" w:cs="Arial"/>
          <w:color w:val="000000"/>
          <w:sz w:val="20"/>
          <w:szCs w:val="20"/>
        </w:rPr>
        <w:t>1.1.</w:t>
      </w:r>
      <w:r w:rsidRPr="00196E1A">
        <w:rPr>
          <w:rFonts w:ascii="Arial" w:hAnsi="Arial" w:cs="Arial"/>
          <w:color w:val="000000"/>
          <w:sz w:val="20"/>
          <w:szCs w:val="20"/>
        </w:rPr>
        <w:t xml:space="preserve">O objeto do presente Termo de Contrato é a </w:t>
      </w:r>
      <w:r w:rsidRPr="00196E1A">
        <w:rPr>
          <w:rFonts w:ascii="Arial" w:hAnsi="Arial" w:cs="Arial"/>
          <w:b/>
          <w:bCs/>
          <w:sz w:val="20"/>
          <w:szCs w:val="20"/>
        </w:rPr>
        <w:t xml:space="preserve">CONTRATAÇÃO DE EMPRESA ESPECIALIZADA EM ADMINISTRAÇÃO E GERENCIAMENTO DE FROTA, PARA IMPLEMENTAÇÃO E OPERAÇÃO DE UM SISTEMA DE ABASTECIMENTO DE COMBUSTÍVEL (ETANOL, GASOLINA COMUM, DIESEL, DIESEL S10 E ADITIVO (ARLA 32) DOS VEÍCULOS AUTOMOTORES DA FROTA DA FUNDAÇÃO OSWALDO CRUZ, ATRAVÉS DE CARTÕES ELETRÔNICOS, EM REDE DE POSTOS DE ABASTECIMENTO DE COMBUSTÍVEL, </w:t>
      </w:r>
      <w:r w:rsidRPr="00196E1A">
        <w:rPr>
          <w:rFonts w:ascii="Arial" w:hAnsi="Arial" w:cs="Arial"/>
          <w:color w:val="000000"/>
          <w:sz w:val="20"/>
          <w:szCs w:val="20"/>
        </w:rPr>
        <w:t xml:space="preserve">conforme especificações e quantitativos estabelecidos no Termo de Referência, anexo do Edital. </w:t>
      </w:r>
    </w:p>
    <w:p w14:paraId="395AAAC1" w14:textId="77777777" w:rsidR="00F95217" w:rsidRDefault="00F95217" w:rsidP="00872CF8">
      <w:pPr>
        <w:autoSpaceDE w:val="0"/>
        <w:autoSpaceDN w:val="0"/>
        <w:adjustRightInd w:val="0"/>
        <w:spacing w:after="120" w:line="276" w:lineRule="auto"/>
        <w:jc w:val="both"/>
        <w:rPr>
          <w:rFonts w:ascii="Arial" w:hAnsi="Arial" w:cs="Arial"/>
          <w:color w:val="000000"/>
          <w:sz w:val="20"/>
          <w:szCs w:val="20"/>
        </w:rPr>
      </w:pPr>
    </w:p>
    <w:p w14:paraId="3D304359" w14:textId="77777777" w:rsidR="00872CF8" w:rsidRPr="00196E1A" w:rsidRDefault="00872CF8" w:rsidP="00A55722">
      <w:pPr>
        <w:pStyle w:val="PargrafodaLista"/>
        <w:numPr>
          <w:ilvl w:val="1"/>
          <w:numId w:val="27"/>
        </w:numPr>
        <w:autoSpaceDE w:val="0"/>
        <w:autoSpaceDN w:val="0"/>
        <w:adjustRightInd w:val="0"/>
        <w:spacing w:after="120" w:line="276" w:lineRule="auto"/>
        <w:jc w:val="both"/>
        <w:rPr>
          <w:rFonts w:ascii="Arial" w:hAnsi="Arial" w:cs="Arial"/>
          <w:b/>
          <w:color w:val="000000"/>
          <w:sz w:val="20"/>
          <w:szCs w:val="20"/>
        </w:rPr>
      </w:pPr>
      <w:r w:rsidRPr="00196E1A">
        <w:rPr>
          <w:rFonts w:ascii="Arial" w:hAnsi="Arial" w:cs="Arial"/>
          <w:color w:val="000000"/>
          <w:sz w:val="20"/>
          <w:szCs w:val="20"/>
        </w:rPr>
        <w:t>Este Termo de Contrato vincula-se ao Edital do Pregão, identificado no preâmbulo e à proposta vencedora, independentemente de transcrição.</w:t>
      </w:r>
    </w:p>
    <w:p w14:paraId="7F948BE3" w14:textId="77777777" w:rsidR="00872CF8" w:rsidRPr="00196E1A" w:rsidRDefault="00872CF8" w:rsidP="00872CF8">
      <w:pPr>
        <w:pStyle w:val="PargrafodaLista"/>
        <w:autoSpaceDE w:val="0"/>
        <w:autoSpaceDN w:val="0"/>
        <w:adjustRightInd w:val="0"/>
        <w:spacing w:after="120" w:line="276" w:lineRule="auto"/>
        <w:ind w:left="360"/>
        <w:jc w:val="both"/>
        <w:rPr>
          <w:rFonts w:ascii="Arial" w:hAnsi="Arial" w:cs="Arial"/>
          <w:b/>
          <w:color w:val="000000"/>
          <w:sz w:val="20"/>
          <w:szCs w:val="20"/>
        </w:rPr>
      </w:pPr>
    </w:p>
    <w:p w14:paraId="00C78C83" w14:textId="77777777" w:rsidR="00872CF8" w:rsidRDefault="00872CF8" w:rsidP="00A55722">
      <w:pPr>
        <w:pStyle w:val="PargrafodaLista"/>
        <w:numPr>
          <w:ilvl w:val="1"/>
          <w:numId w:val="27"/>
        </w:numPr>
        <w:autoSpaceDE w:val="0"/>
        <w:autoSpaceDN w:val="0"/>
        <w:adjustRightInd w:val="0"/>
        <w:spacing w:line="276" w:lineRule="auto"/>
        <w:jc w:val="both"/>
        <w:rPr>
          <w:rFonts w:ascii="Arial" w:hAnsi="Arial" w:cs="Arial"/>
          <w:b/>
          <w:color w:val="000000"/>
          <w:sz w:val="20"/>
          <w:szCs w:val="20"/>
        </w:rPr>
      </w:pPr>
      <w:r w:rsidRPr="00196E1A">
        <w:rPr>
          <w:rFonts w:ascii="Arial" w:hAnsi="Arial" w:cs="Arial"/>
          <w:b/>
          <w:color w:val="000000"/>
          <w:sz w:val="20"/>
          <w:szCs w:val="20"/>
        </w:rPr>
        <w:t>Discriminação do objeto:</w:t>
      </w:r>
    </w:p>
    <w:p w14:paraId="0266399D" w14:textId="77777777" w:rsidR="00872CF8" w:rsidRPr="00FA03E5" w:rsidRDefault="00872CF8" w:rsidP="00A55722">
      <w:pPr>
        <w:autoSpaceDE w:val="0"/>
        <w:autoSpaceDN w:val="0"/>
        <w:adjustRightInd w:val="0"/>
        <w:jc w:val="both"/>
        <w:rPr>
          <w:rFonts w:ascii="Arial" w:hAnsi="Arial" w:cs="Arial"/>
          <w:b/>
          <w:color w:val="000000"/>
          <w:sz w:val="20"/>
          <w:szCs w:val="20"/>
        </w:rPr>
      </w:pPr>
    </w:p>
    <w:tbl>
      <w:tblPr>
        <w:tblW w:w="89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4"/>
        <w:gridCol w:w="451"/>
        <w:gridCol w:w="2126"/>
        <w:gridCol w:w="1109"/>
        <w:gridCol w:w="1275"/>
        <w:gridCol w:w="1302"/>
        <w:gridCol w:w="1758"/>
      </w:tblGrid>
      <w:tr w:rsidR="00D366A9" w:rsidRPr="006D3199" w14:paraId="44CC7805" w14:textId="77777777" w:rsidTr="00F95217">
        <w:trPr>
          <w:trHeight w:val="758"/>
          <w:jc w:val="center"/>
        </w:trPr>
        <w:tc>
          <w:tcPr>
            <w:tcW w:w="884" w:type="dxa"/>
            <w:vMerge w:val="restart"/>
            <w:vAlign w:val="center"/>
          </w:tcPr>
          <w:p w14:paraId="107CAEB8" w14:textId="77777777" w:rsidR="00D366A9" w:rsidRPr="00524185" w:rsidRDefault="00D366A9" w:rsidP="00D366A9">
            <w:pPr>
              <w:widowControl w:val="0"/>
              <w:shd w:val="clear" w:color="auto" w:fill="FFFFFF"/>
              <w:suppressAutoHyphens/>
              <w:spacing w:after="120"/>
              <w:jc w:val="center"/>
              <w:rPr>
                <w:rFonts w:ascii="Arial" w:hAnsi="Arial" w:cs="Arial"/>
                <w:color w:val="000000"/>
                <w:sz w:val="18"/>
                <w:szCs w:val="18"/>
              </w:rPr>
            </w:pPr>
            <w:r>
              <w:rPr>
                <w:rFonts w:ascii="Arial" w:hAnsi="Arial" w:cs="Arial"/>
                <w:color w:val="000000"/>
                <w:sz w:val="18"/>
                <w:szCs w:val="18"/>
              </w:rPr>
              <w:t>GRUPO 1</w:t>
            </w:r>
          </w:p>
        </w:tc>
        <w:tc>
          <w:tcPr>
            <w:tcW w:w="2577" w:type="dxa"/>
            <w:gridSpan w:val="2"/>
            <w:vAlign w:val="center"/>
          </w:tcPr>
          <w:p w14:paraId="1A477282" w14:textId="77777777" w:rsidR="00D366A9" w:rsidRPr="00B93002" w:rsidRDefault="00D366A9" w:rsidP="00D366A9">
            <w:pPr>
              <w:widowControl w:val="0"/>
              <w:shd w:val="clear" w:color="auto" w:fill="FFFFFF"/>
              <w:suppressAutoHyphens/>
              <w:spacing w:after="120"/>
              <w:jc w:val="center"/>
              <w:rPr>
                <w:rFonts w:ascii="Arial" w:hAnsi="Arial" w:cs="Arial"/>
                <w:b/>
                <w:color w:val="000000"/>
                <w:sz w:val="14"/>
                <w:szCs w:val="14"/>
              </w:rPr>
            </w:pPr>
            <w:r w:rsidRPr="00B93002">
              <w:rPr>
                <w:rFonts w:ascii="Arial" w:hAnsi="Arial" w:cs="Arial"/>
                <w:b/>
                <w:color w:val="000000"/>
                <w:sz w:val="14"/>
                <w:szCs w:val="14"/>
              </w:rPr>
              <w:t>ITENS</w:t>
            </w:r>
          </w:p>
        </w:tc>
        <w:tc>
          <w:tcPr>
            <w:tcW w:w="1109" w:type="dxa"/>
            <w:vAlign w:val="center"/>
          </w:tcPr>
          <w:p w14:paraId="42009867" w14:textId="77777777" w:rsidR="00D366A9" w:rsidRPr="00B93002" w:rsidRDefault="00D366A9" w:rsidP="00D366A9">
            <w:pPr>
              <w:widowControl w:val="0"/>
              <w:shd w:val="clear" w:color="auto" w:fill="FFFFFF"/>
              <w:suppressAutoHyphens/>
              <w:spacing w:after="120"/>
              <w:jc w:val="center"/>
              <w:rPr>
                <w:rFonts w:ascii="Arial" w:hAnsi="Arial" w:cs="Arial"/>
                <w:b/>
                <w:color w:val="000000"/>
                <w:sz w:val="14"/>
                <w:szCs w:val="14"/>
              </w:rPr>
            </w:pPr>
            <w:r w:rsidRPr="00B93002">
              <w:rPr>
                <w:rFonts w:ascii="Arial" w:hAnsi="Arial" w:cs="Arial"/>
                <w:b/>
                <w:color w:val="000000"/>
                <w:sz w:val="14"/>
                <w:szCs w:val="14"/>
              </w:rPr>
              <w:t>Quantidade Anual estimada de litros</w:t>
            </w:r>
          </w:p>
        </w:tc>
        <w:tc>
          <w:tcPr>
            <w:tcW w:w="1275" w:type="dxa"/>
            <w:vAlign w:val="center"/>
          </w:tcPr>
          <w:p w14:paraId="2BE38395" w14:textId="77777777" w:rsidR="00D366A9" w:rsidRPr="00B93002" w:rsidRDefault="00D366A9" w:rsidP="00D366A9">
            <w:pPr>
              <w:widowControl w:val="0"/>
              <w:shd w:val="clear" w:color="auto" w:fill="FFFFFF"/>
              <w:suppressAutoHyphens/>
              <w:spacing w:after="120"/>
              <w:jc w:val="center"/>
              <w:rPr>
                <w:rFonts w:ascii="Arial" w:hAnsi="Arial" w:cs="Arial"/>
                <w:b/>
                <w:color w:val="000000"/>
                <w:sz w:val="14"/>
                <w:szCs w:val="14"/>
              </w:rPr>
            </w:pPr>
            <w:r w:rsidRPr="00B93002">
              <w:rPr>
                <w:rFonts w:ascii="Arial" w:hAnsi="Arial" w:cs="Arial"/>
                <w:b/>
                <w:color w:val="000000"/>
                <w:sz w:val="14"/>
                <w:szCs w:val="14"/>
              </w:rPr>
              <w:t>Preço Estimado por Litro</w:t>
            </w:r>
          </w:p>
        </w:tc>
        <w:tc>
          <w:tcPr>
            <w:tcW w:w="1302" w:type="dxa"/>
            <w:vAlign w:val="center"/>
          </w:tcPr>
          <w:p w14:paraId="523BAEA3" w14:textId="77777777" w:rsidR="00D366A9" w:rsidRPr="00B93002" w:rsidRDefault="00D366A9" w:rsidP="00D366A9">
            <w:pPr>
              <w:widowControl w:val="0"/>
              <w:shd w:val="clear" w:color="auto" w:fill="FFFFFF"/>
              <w:suppressAutoHyphens/>
              <w:spacing w:after="120"/>
              <w:jc w:val="center"/>
              <w:rPr>
                <w:rFonts w:ascii="Arial" w:hAnsi="Arial" w:cs="Arial"/>
                <w:b/>
                <w:color w:val="000000"/>
                <w:sz w:val="14"/>
                <w:szCs w:val="14"/>
              </w:rPr>
            </w:pPr>
            <w:r w:rsidRPr="00B93002">
              <w:rPr>
                <w:rFonts w:ascii="Arial" w:hAnsi="Arial" w:cs="Arial"/>
                <w:b/>
                <w:color w:val="000000"/>
                <w:sz w:val="14"/>
                <w:szCs w:val="14"/>
              </w:rPr>
              <w:t>Alíquota de Desconto</w:t>
            </w:r>
          </w:p>
          <w:p w14:paraId="56A7964E" w14:textId="77777777" w:rsidR="00D366A9" w:rsidRPr="00B93002" w:rsidRDefault="00D366A9" w:rsidP="00D366A9">
            <w:pPr>
              <w:widowControl w:val="0"/>
              <w:shd w:val="clear" w:color="auto" w:fill="FFFFFF"/>
              <w:suppressAutoHyphens/>
              <w:spacing w:after="120"/>
              <w:jc w:val="center"/>
              <w:rPr>
                <w:rFonts w:ascii="Arial" w:hAnsi="Arial" w:cs="Arial"/>
                <w:b/>
                <w:color w:val="000000"/>
                <w:sz w:val="14"/>
                <w:szCs w:val="14"/>
              </w:rPr>
            </w:pPr>
            <w:r w:rsidRPr="00B93002">
              <w:rPr>
                <w:rFonts w:ascii="Arial" w:hAnsi="Arial" w:cs="Arial"/>
                <w:b/>
                <w:color w:val="000000"/>
                <w:sz w:val="14"/>
                <w:szCs w:val="14"/>
              </w:rPr>
              <w:t>(Mínimo Aceitável)</w:t>
            </w:r>
          </w:p>
        </w:tc>
        <w:tc>
          <w:tcPr>
            <w:tcW w:w="1758" w:type="dxa"/>
            <w:vAlign w:val="center"/>
          </w:tcPr>
          <w:p w14:paraId="763E082C" w14:textId="77777777" w:rsidR="00D366A9" w:rsidRPr="00B93002" w:rsidRDefault="00D366A9" w:rsidP="00D366A9">
            <w:pPr>
              <w:widowControl w:val="0"/>
              <w:shd w:val="clear" w:color="auto" w:fill="FFFFFF"/>
              <w:suppressAutoHyphens/>
              <w:spacing w:after="120"/>
              <w:jc w:val="center"/>
              <w:rPr>
                <w:rFonts w:ascii="Arial" w:hAnsi="Arial" w:cs="Arial"/>
                <w:b/>
                <w:color w:val="000000"/>
                <w:sz w:val="14"/>
                <w:szCs w:val="14"/>
              </w:rPr>
            </w:pPr>
            <w:r w:rsidRPr="00B93002">
              <w:rPr>
                <w:rFonts w:ascii="Arial" w:hAnsi="Arial" w:cs="Arial"/>
                <w:b/>
                <w:color w:val="000000"/>
                <w:sz w:val="14"/>
                <w:szCs w:val="14"/>
              </w:rPr>
              <w:t xml:space="preserve">Valor Anual Estimado   </w:t>
            </w:r>
          </w:p>
        </w:tc>
      </w:tr>
      <w:tr w:rsidR="007365EB" w:rsidRPr="006D3199" w14:paraId="60EE6A9E" w14:textId="77777777" w:rsidTr="007365EB">
        <w:trPr>
          <w:trHeight w:val="1813"/>
          <w:jc w:val="center"/>
        </w:trPr>
        <w:tc>
          <w:tcPr>
            <w:tcW w:w="884" w:type="dxa"/>
            <w:vMerge/>
            <w:vAlign w:val="center"/>
          </w:tcPr>
          <w:p w14:paraId="440C56BF" w14:textId="77777777" w:rsidR="007365EB" w:rsidRPr="00524185" w:rsidRDefault="007365EB" w:rsidP="007365EB">
            <w:pPr>
              <w:widowControl w:val="0"/>
              <w:shd w:val="clear" w:color="auto" w:fill="FFFFFF"/>
              <w:suppressAutoHyphens/>
              <w:spacing w:after="120"/>
              <w:jc w:val="center"/>
              <w:rPr>
                <w:rFonts w:ascii="Arial" w:hAnsi="Arial" w:cs="Arial"/>
                <w:color w:val="000000"/>
                <w:sz w:val="18"/>
                <w:szCs w:val="18"/>
              </w:rPr>
            </w:pPr>
          </w:p>
        </w:tc>
        <w:tc>
          <w:tcPr>
            <w:tcW w:w="451" w:type="dxa"/>
            <w:vAlign w:val="center"/>
          </w:tcPr>
          <w:p w14:paraId="2868B62E" w14:textId="2921ABD3" w:rsidR="007365EB" w:rsidRPr="00B93002" w:rsidRDefault="007365EB" w:rsidP="007365EB">
            <w:pPr>
              <w:widowControl w:val="0"/>
              <w:shd w:val="clear" w:color="auto" w:fill="FFFFFF"/>
              <w:suppressAutoHyphens/>
              <w:spacing w:after="120"/>
              <w:jc w:val="both"/>
              <w:rPr>
                <w:rFonts w:ascii="Arial" w:hAnsi="Arial" w:cs="Arial"/>
                <w:color w:val="000000"/>
                <w:sz w:val="14"/>
                <w:szCs w:val="14"/>
              </w:rPr>
            </w:pPr>
            <w:r>
              <w:rPr>
                <w:rFonts w:ascii="Arial" w:hAnsi="Arial" w:cs="Arial"/>
                <w:color w:val="000000"/>
                <w:sz w:val="14"/>
                <w:szCs w:val="14"/>
              </w:rPr>
              <w:t>1</w:t>
            </w:r>
          </w:p>
        </w:tc>
        <w:tc>
          <w:tcPr>
            <w:tcW w:w="2126" w:type="dxa"/>
            <w:vAlign w:val="center"/>
          </w:tcPr>
          <w:p w14:paraId="5421BF8D" w14:textId="7A0DCA71" w:rsidR="007365EB" w:rsidRPr="00B93002" w:rsidRDefault="007365EB" w:rsidP="007365EB">
            <w:pPr>
              <w:widowControl w:val="0"/>
              <w:shd w:val="clear" w:color="auto" w:fill="FFFFFF"/>
              <w:suppressAutoHyphens/>
              <w:spacing w:after="120" w:line="276" w:lineRule="auto"/>
              <w:jc w:val="both"/>
              <w:rPr>
                <w:rFonts w:ascii="Arial" w:hAnsi="Arial" w:cs="Arial"/>
                <w:sz w:val="14"/>
                <w:szCs w:val="14"/>
              </w:rPr>
            </w:pPr>
            <w:r w:rsidRPr="00B93002">
              <w:rPr>
                <w:rFonts w:ascii="Arial" w:hAnsi="Arial" w:cs="Arial"/>
                <w:sz w:val="14"/>
                <w:szCs w:val="14"/>
              </w:rPr>
              <w:t>Administração e gerenciamento de frota, para implementação e operação de um sistema de abastecimento de combustível (ADITIVO ARLA 32) dos veículos automotores da frota da Fiocruz/RJ, através de cartões eletrônicos, em rede de postos de abastecimento de combustível em todo o território nacional.</w:t>
            </w:r>
            <w:r w:rsidRPr="00B93002">
              <w:rPr>
                <w:rFonts w:ascii="Arial" w:hAnsi="Arial" w:cs="Arial"/>
                <w:color w:val="000000"/>
                <w:sz w:val="14"/>
                <w:szCs w:val="14"/>
              </w:rPr>
              <w:t xml:space="preserve">  </w:t>
            </w:r>
          </w:p>
        </w:tc>
        <w:tc>
          <w:tcPr>
            <w:tcW w:w="1109" w:type="dxa"/>
            <w:vAlign w:val="center"/>
          </w:tcPr>
          <w:p w14:paraId="2DBE70F2" w14:textId="7E1C59DE"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hAnsi="Arial" w:cs="Arial"/>
                <w:color w:val="000000"/>
                <w:sz w:val="14"/>
                <w:szCs w:val="14"/>
              </w:rPr>
              <w:t>20</w:t>
            </w:r>
          </w:p>
        </w:tc>
        <w:tc>
          <w:tcPr>
            <w:tcW w:w="1275" w:type="dxa"/>
            <w:vAlign w:val="center"/>
          </w:tcPr>
          <w:p w14:paraId="7DFFBCE4" w14:textId="20B08D91"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R$ </w:t>
            </w:r>
          </w:p>
        </w:tc>
        <w:tc>
          <w:tcPr>
            <w:tcW w:w="1302" w:type="dxa"/>
            <w:shd w:val="clear" w:color="auto" w:fill="auto"/>
          </w:tcPr>
          <w:p w14:paraId="3033A727"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48A054D7"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49E3957F"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3AEAF75D"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63207689"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6F70581C"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43F10B0E"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56FE73E2" w14:textId="77777777" w:rsidR="007365EB" w:rsidRPr="00B93002" w:rsidRDefault="007365EB" w:rsidP="007365EB">
            <w:pPr>
              <w:shd w:val="clear" w:color="auto" w:fill="FFFFFF"/>
              <w:jc w:val="center"/>
              <w:rPr>
                <w:rFonts w:ascii="Arial" w:eastAsia="Times New Roman" w:hAnsi="Arial" w:cs="Arial"/>
                <w:color w:val="000000"/>
                <w:sz w:val="14"/>
                <w:szCs w:val="14"/>
              </w:rPr>
            </w:pPr>
          </w:p>
        </w:tc>
        <w:tc>
          <w:tcPr>
            <w:tcW w:w="1758" w:type="dxa"/>
            <w:shd w:val="clear" w:color="auto" w:fill="auto"/>
            <w:vAlign w:val="center"/>
          </w:tcPr>
          <w:p w14:paraId="7AB08515" w14:textId="1141ECAF"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 R$                </w:t>
            </w:r>
          </w:p>
        </w:tc>
      </w:tr>
      <w:tr w:rsidR="007365EB" w:rsidRPr="006D3199" w14:paraId="302CEDA7" w14:textId="77777777" w:rsidTr="00D366A9">
        <w:trPr>
          <w:jc w:val="center"/>
        </w:trPr>
        <w:tc>
          <w:tcPr>
            <w:tcW w:w="884" w:type="dxa"/>
            <w:vMerge/>
            <w:vAlign w:val="center"/>
          </w:tcPr>
          <w:p w14:paraId="246954DC" w14:textId="77777777" w:rsidR="007365EB" w:rsidRPr="00524185" w:rsidRDefault="007365EB" w:rsidP="007365EB">
            <w:pPr>
              <w:widowControl w:val="0"/>
              <w:shd w:val="clear" w:color="auto" w:fill="FFFFFF"/>
              <w:suppressAutoHyphens/>
              <w:spacing w:after="120"/>
              <w:jc w:val="center"/>
              <w:rPr>
                <w:rFonts w:ascii="Arial" w:hAnsi="Arial" w:cs="Arial"/>
                <w:color w:val="000000"/>
                <w:sz w:val="18"/>
                <w:szCs w:val="18"/>
              </w:rPr>
            </w:pPr>
          </w:p>
        </w:tc>
        <w:tc>
          <w:tcPr>
            <w:tcW w:w="451" w:type="dxa"/>
            <w:vAlign w:val="center"/>
          </w:tcPr>
          <w:p w14:paraId="77E954C9" w14:textId="7C4D8C9B" w:rsidR="007365EB" w:rsidRPr="00B93002" w:rsidRDefault="007365EB" w:rsidP="007365EB">
            <w:pPr>
              <w:widowControl w:val="0"/>
              <w:shd w:val="clear" w:color="auto" w:fill="FFFFFF"/>
              <w:suppressAutoHyphens/>
              <w:spacing w:after="120"/>
              <w:jc w:val="both"/>
              <w:rPr>
                <w:rFonts w:ascii="Arial" w:hAnsi="Arial" w:cs="Arial"/>
                <w:color w:val="000000"/>
                <w:sz w:val="14"/>
                <w:szCs w:val="14"/>
              </w:rPr>
            </w:pPr>
            <w:r>
              <w:rPr>
                <w:rFonts w:ascii="Arial" w:hAnsi="Arial" w:cs="Arial"/>
                <w:color w:val="000000"/>
                <w:sz w:val="14"/>
                <w:szCs w:val="14"/>
              </w:rPr>
              <w:t>2</w:t>
            </w:r>
          </w:p>
        </w:tc>
        <w:tc>
          <w:tcPr>
            <w:tcW w:w="2126" w:type="dxa"/>
            <w:vAlign w:val="center"/>
          </w:tcPr>
          <w:p w14:paraId="4D668D31" w14:textId="2F4753F9" w:rsidR="007365EB" w:rsidRPr="00B93002" w:rsidRDefault="007365EB" w:rsidP="007365EB">
            <w:pPr>
              <w:widowControl w:val="0"/>
              <w:shd w:val="clear" w:color="auto" w:fill="FFFFFF"/>
              <w:suppressAutoHyphens/>
              <w:spacing w:after="120" w:line="276" w:lineRule="auto"/>
              <w:jc w:val="both"/>
              <w:rPr>
                <w:rFonts w:ascii="Arial" w:hAnsi="Arial" w:cs="Arial"/>
                <w:sz w:val="14"/>
                <w:szCs w:val="14"/>
              </w:rPr>
            </w:pPr>
            <w:r w:rsidRPr="00B93002">
              <w:rPr>
                <w:rFonts w:ascii="Arial" w:hAnsi="Arial" w:cs="Arial"/>
                <w:sz w:val="14"/>
                <w:szCs w:val="14"/>
              </w:rPr>
              <w:t>Administração e gerenciamento de frota, para implementação e operação de um sistema de abastecimento de combustível (DIESEL S10) dos veículos automotores da frota da Fiocruz/RJ, através de cartões eletrônicos, em rede de postos de abastecimento de combustível em todo o território nacional.</w:t>
            </w:r>
            <w:r w:rsidRPr="00B93002">
              <w:rPr>
                <w:rFonts w:ascii="Arial" w:hAnsi="Arial" w:cs="Arial"/>
                <w:color w:val="000000"/>
                <w:sz w:val="14"/>
                <w:szCs w:val="14"/>
              </w:rPr>
              <w:t xml:space="preserve"> </w:t>
            </w:r>
          </w:p>
        </w:tc>
        <w:tc>
          <w:tcPr>
            <w:tcW w:w="1109" w:type="dxa"/>
            <w:vAlign w:val="center"/>
          </w:tcPr>
          <w:p w14:paraId="72437979" w14:textId="5E6D47B4"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991</w:t>
            </w:r>
          </w:p>
        </w:tc>
        <w:tc>
          <w:tcPr>
            <w:tcW w:w="1275" w:type="dxa"/>
            <w:vAlign w:val="center"/>
          </w:tcPr>
          <w:p w14:paraId="21980DA5" w14:textId="3B635268"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R$ </w:t>
            </w:r>
          </w:p>
        </w:tc>
        <w:tc>
          <w:tcPr>
            <w:tcW w:w="1302" w:type="dxa"/>
            <w:shd w:val="clear" w:color="auto" w:fill="auto"/>
          </w:tcPr>
          <w:p w14:paraId="2F2D8B8B"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014F1822"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525D9283"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6ACA9457"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78A9B05C"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20DFA2D9"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615041FD" w14:textId="77777777" w:rsidR="007365EB" w:rsidRPr="00B93002" w:rsidRDefault="007365EB" w:rsidP="007365EB">
            <w:pPr>
              <w:shd w:val="clear" w:color="auto" w:fill="FFFFFF"/>
              <w:jc w:val="center"/>
              <w:rPr>
                <w:rFonts w:ascii="Arial" w:eastAsia="Times New Roman" w:hAnsi="Arial" w:cs="Arial"/>
                <w:color w:val="000000"/>
                <w:sz w:val="14"/>
                <w:szCs w:val="14"/>
              </w:rPr>
            </w:pPr>
          </w:p>
        </w:tc>
        <w:tc>
          <w:tcPr>
            <w:tcW w:w="1758" w:type="dxa"/>
            <w:shd w:val="clear" w:color="auto" w:fill="auto"/>
            <w:vAlign w:val="center"/>
          </w:tcPr>
          <w:p w14:paraId="5F0078F3" w14:textId="3E772830"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 R$           </w:t>
            </w:r>
          </w:p>
        </w:tc>
      </w:tr>
      <w:tr w:rsidR="007365EB" w:rsidRPr="006D3199" w14:paraId="044423C6" w14:textId="77777777" w:rsidTr="00D366A9">
        <w:trPr>
          <w:jc w:val="center"/>
        </w:trPr>
        <w:tc>
          <w:tcPr>
            <w:tcW w:w="884" w:type="dxa"/>
            <w:vMerge/>
            <w:vAlign w:val="center"/>
          </w:tcPr>
          <w:p w14:paraId="019C7EE9" w14:textId="77777777" w:rsidR="007365EB" w:rsidRPr="00524185" w:rsidRDefault="007365EB" w:rsidP="007365EB">
            <w:pPr>
              <w:widowControl w:val="0"/>
              <w:shd w:val="clear" w:color="auto" w:fill="FFFFFF"/>
              <w:suppressAutoHyphens/>
              <w:spacing w:after="120"/>
              <w:jc w:val="center"/>
              <w:rPr>
                <w:rFonts w:ascii="Arial" w:hAnsi="Arial" w:cs="Arial"/>
                <w:color w:val="000000"/>
                <w:sz w:val="18"/>
                <w:szCs w:val="18"/>
              </w:rPr>
            </w:pPr>
          </w:p>
        </w:tc>
        <w:tc>
          <w:tcPr>
            <w:tcW w:w="451" w:type="dxa"/>
            <w:vAlign w:val="center"/>
          </w:tcPr>
          <w:p w14:paraId="6BBD634B" w14:textId="515F82C7" w:rsidR="007365EB" w:rsidRPr="00B93002" w:rsidRDefault="007365EB" w:rsidP="007365EB">
            <w:pPr>
              <w:widowControl w:val="0"/>
              <w:shd w:val="clear" w:color="auto" w:fill="FFFFFF"/>
              <w:suppressAutoHyphens/>
              <w:spacing w:after="120"/>
              <w:jc w:val="both"/>
              <w:rPr>
                <w:rFonts w:ascii="Arial" w:hAnsi="Arial" w:cs="Arial"/>
                <w:color w:val="000000"/>
                <w:sz w:val="14"/>
                <w:szCs w:val="14"/>
              </w:rPr>
            </w:pPr>
            <w:r>
              <w:rPr>
                <w:rFonts w:ascii="Arial" w:hAnsi="Arial" w:cs="Arial"/>
                <w:color w:val="000000"/>
                <w:sz w:val="14"/>
                <w:szCs w:val="14"/>
              </w:rPr>
              <w:t>3</w:t>
            </w:r>
          </w:p>
        </w:tc>
        <w:tc>
          <w:tcPr>
            <w:tcW w:w="2126" w:type="dxa"/>
            <w:vAlign w:val="center"/>
          </w:tcPr>
          <w:p w14:paraId="5B972C5B" w14:textId="6B00DE3F" w:rsidR="007365EB" w:rsidRPr="00B93002" w:rsidRDefault="007365EB" w:rsidP="007365EB">
            <w:pPr>
              <w:widowControl w:val="0"/>
              <w:shd w:val="clear" w:color="auto" w:fill="FFFFFF"/>
              <w:suppressAutoHyphens/>
              <w:spacing w:after="120" w:line="276" w:lineRule="auto"/>
              <w:jc w:val="both"/>
              <w:rPr>
                <w:rFonts w:ascii="Arial" w:hAnsi="Arial" w:cs="Arial"/>
                <w:sz w:val="14"/>
                <w:szCs w:val="14"/>
              </w:rPr>
            </w:pPr>
            <w:r w:rsidRPr="00B93002">
              <w:rPr>
                <w:rFonts w:ascii="Arial" w:hAnsi="Arial" w:cs="Arial"/>
                <w:sz w:val="14"/>
                <w:szCs w:val="14"/>
              </w:rPr>
              <w:t>Administração e gerenciamento de frota, para implementação e operação de um sistema de abastecimento de combustível (DIESEL) dos veículos automotores da frota da Fiocruz/RJ, através de cartões eletrônicos, em rede de postos de abastecimento de combustível em todo o território nacional.</w:t>
            </w:r>
            <w:r w:rsidRPr="00B93002">
              <w:rPr>
                <w:rFonts w:ascii="Arial" w:hAnsi="Arial" w:cs="Arial"/>
                <w:color w:val="000000"/>
                <w:sz w:val="14"/>
                <w:szCs w:val="14"/>
              </w:rPr>
              <w:t xml:space="preserve">  </w:t>
            </w:r>
          </w:p>
        </w:tc>
        <w:tc>
          <w:tcPr>
            <w:tcW w:w="1109" w:type="dxa"/>
            <w:vAlign w:val="center"/>
          </w:tcPr>
          <w:p w14:paraId="518D8B08" w14:textId="1B5B1837"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61.630</w:t>
            </w:r>
          </w:p>
        </w:tc>
        <w:tc>
          <w:tcPr>
            <w:tcW w:w="1275" w:type="dxa"/>
            <w:vAlign w:val="center"/>
          </w:tcPr>
          <w:p w14:paraId="3E1B81EE" w14:textId="10BCBD3E"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R$ </w:t>
            </w:r>
          </w:p>
        </w:tc>
        <w:tc>
          <w:tcPr>
            <w:tcW w:w="1302" w:type="dxa"/>
            <w:shd w:val="clear" w:color="auto" w:fill="auto"/>
          </w:tcPr>
          <w:p w14:paraId="33B49D09"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32F92DE0"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1C61A86B"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6986D3A1"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7471C19E" w14:textId="77777777" w:rsidR="007365EB" w:rsidRPr="00784CF2" w:rsidRDefault="007365EB" w:rsidP="007365EB">
            <w:pPr>
              <w:shd w:val="clear" w:color="auto" w:fill="FFFFFF"/>
              <w:jc w:val="center"/>
              <w:rPr>
                <w:rFonts w:ascii="Arial" w:eastAsia="Times New Roman" w:hAnsi="Arial" w:cs="Arial"/>
                <w:color w:val="000000"/>
                <w:sz w:val="14"/>
                <w:szCs w:val="14"/>
                <w:shd w:val="clear" w:color="auto" w:fill="BFBFBF"/>
              </w:rPr>
            </w:pPr>
          </w:p>
          <w:p w14:paraId="40546100" w14:textId="77777777" w:rsidR="007365EB" w:rsidRPr="00B93002" w:rsidRDefault="007365EB" w:rsidP="007365EB">
            <w:pPr>
              <w:shd w:val="clear" w:color="auto" w:fill="FFFFFF"/>
              <w:jc w:val="center"/>
              <w:rPr>
                <w:rFonts w:ascii="Arial" w:eastAsia="Times New Roman" w:hAnsi="Arial" w:cs="Arial"/>
                <w:color w:val="000000"/>
                <w:sz w:val="14"/>
                <w:szCs w:val="14"/>
              </w:rPr>
            </w:pPr>
          </w:p>
        </w:tc>
        <w:tc>
          <w:tcPr>
            <w:tcW w:w="1758" w:type="dxa"/>
            <w:shd w:val="clear" w:color="auto" w:fill="auto"/>
            <w:vAlign w:val="center"/>
          </w:tcPr>
          <w:p w14:paraId="001A192B" w14:textId="4B1DCD73"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 R$       </w:t>
            </w:r>
          </w:p>
        </w:tc>
      </w:tr>
      <w:tr w:rsidR="007365EB" w:rsidRPr="006D3199" w14:paraId="01CAF255" w14:textId="77777777" w:rsidTr="00D366A9">
        <w:trPr>
          <w:jc w:val="center"/>
        </w:trPr>
        <w:tc>
          <w:tcPr>
            <w:tcW w:w="884" w:type="dxa"/>
            <w:vMerge/>
            <w:vAlign w:val="center"/>
          </w:tcPr>
          <w:p w14:paraId="7325315A" w14:textId="77777777" w:rsidR="007365EB" w:rsidRPr="00524185" w:rsidRDefault="007365EB" w:rsidP="007365EB">
            <w:pPr>
              <w:widowControl w:val="0"/>
              <w:shd w:val="clear" w:color="auto" w:fill="FFFFFF"/>
              <w:suppressAutoHyphens/>
              <w:spacing w:after="120"/>
              <w:jc w:val="center"/>
              <w:rPr>
                <w:rFonts w:ascii="Arial" w:hAnsi="Arial" w:cs="Arial"/>
                <w:color w:val="000000"/>
                <w:sz w:val="18"/>
                <w:szCs w:val="18"/>
              </w:rPr>
            </w:pPr>
          </w:p>
        </w:tc>
        <w:tc>
          <w:tcPr>
            <w:tcW w:w="451" w:type="dxa"/>
            <w:vAlign w:val="center"/>
          </w:tcPr>
          <w:p w14:paraId="74E34C38" w14:textId="7F96F4A5" w:rsidR="007365EB" w:rsidRPr="00B93002" w:rsidRDefault="007365EB" w:rsidP="007365EB">
            <w:pPr>
              <w:widowControl w:val="0"/>
              <w:shd w:val="clear" w:color="auto" w:fill="FFFFFF"/>
              <w:suppressAutoHyphens/>
              <w:spacing w:after="120"/>
              <w:jc w:val="both"/>
              <w:rPr>
                <w:rFonts w:ascii="Arial" w:hAnsi="Arial" w:cs="Arial"/>
                <w:color w:val="000000"/>
                <w:sz w:val="14"/>
                <w:szCs w:val="14"/>
              </w:rPr>
            </w:pPr>
            <w:r>
              <w:rPr>
                <w:rFonts w:ascii="Arial" w:hAnsi="Arial" w:cs="Arial"/>
                <w:color w:val="000000"/>
                <w:sz w:val="14"/>
                <w:szCs w:val="14"/>
              </w:rPr>
              <w:t>4</w:t>
            </w:r>
          </w:p>
        </w:tc>
        <w:tc>
          <w:tcPr>
            <w:tcW w:w="2126" w:type="dxa"/>
            <w:vAlign w:val="center"/>
          </w:tcPr>
          <w:p w14:paraId="4EEFEA5E" w14:textId="77777777" w:rsidR="007365EB" w:rsidRPr="00B93002" w:rsidRDefault="007365EB" w:rsidP="007365EB">
            <w:pPr>
              <w:widowControl w:val="0"/>
              <w:shd w:val="clear" w:color="auto" w:fill="FFFFFF"/>
              <w:suppressAutoHyphens/>
              <w:spacing w:after="120" w:line="276" w:lineRule="auto"/>
              <w:jc w:val="both"/>
              <w:rPr>
                <w:rFonts w:ascii="Arial" w:hAnsi="Arial" w:cs="Arial"/>
                <w:color w:val="000000"/>
                <w:sz w:val="14"/>
                <w:szCs w:val="14"/>
              </w:rPr>
            </w:pPr>
            <w:r w:rsidRPr="00B93002">
              <w:rPr>
                <w:rFonts w:ascii="Arial" w:hAnsi="Arial" w:cs="Arial"/>
                <w:sz w:val="14"/>
                <w:szCs w:val="14"/>
              </w:rPr>
              <w:t>Administração e gerenciamento de frota, para implementação e operação de um sistema de abastecimento de combustível (ETANOL) dos veículos automotores da frota da Fiocruz/RJ, através de cartões eletrônicos, em rede de postos de abastecimento de combustível em todo o território nacional.</w:t>
            </w:r>
            <w:r w:rsidRPr="00B93002">
              <w:rPr>
                <w:rFonts w:ascii="Arial" w:hAnsi="Arial" w:cs="Arial"/>
                <w:color w:val="000000"/>
                <w:sz w:val="14"/>
                <w:szCs w:val="14"/>
              </w:rPr>
              <w:t xml:space="preserve"> </w:t>
            </w:r>
          </w:p>
        </w:tc>
        <w:tc>
          <w:tcPr>
            <w:tcW w:w="1109" w:type="dxa"/>
            <w:vAlign w:val="center"/>
          </w:tcPr>
          <w:p w14:paraId="64FEF2E2" w14:textId="77777777"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66.786</w:t>
            </w:r>
          </w:p>
        </w:tc>
        <w:tc>
          <w:tcPr>
            <w:tcW w:w="1275" w:type="dxa"/>
            <w:vAlign w:val="center"/>
          </w:tcPr>
          <w:p w14:paraId="23B8C708" w14:textId="3D1D669F"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R$ </w:t>
            </w:r>
          </w:p>
        </w:tc>
        <w:tc>
          <w:tcPr>
            <w:tcW w:w="1302" w:type="dxa"/>
            <w:shd w:val="clear" w:color="auto" w:fill="auto"/>
          </w:tcPr>
          <w:p w14:paraId="02B84C36"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73505FF9"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6D7EC1AD"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32D9021C"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4A32B42D"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1637118B"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59A8CA40" w14:textId="3FE5CEE6" w:rsidR="007365EB" w:rsidRPr="00B93002" w:rsidRDefault="007365EB" w:rsidP="007365EB">
            <w:pPr>
              <w:shd w:val="clear" w:color="auto" w:fill="FFFFFF"/>
              <w:jc w:val="center"/>
              <w:rPr>
                <w:rFonts w:ascii="Arial" w:eastAsia="Times New Roman" w:hAnsi="Arial" w:cs="Arial"/>
                <w:color w:val="000000"/>
                <w:sz w:val="14"/>
                <w:szCs w:val="14"/>
              </w:rPr>
            </w:pPr>
          </w:p>
        </w:tc>
        <w:tc>
          <w:tcPr>
            <w:tcW w:w="1758" w:type="dxa"/>
            <w:shd w:val="clear" w:color="auto" w:fill="auto"/>
            <w:vAlign w:val="center"/>
          </w:tcPr>
          <w:p w14:paraId="3B63E167" w14:textId="0385D26A"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 R$       </w:t>
            </w:r>
          </w:p>
        </w:tc>
      </w:tr>
      <w:tr w:rsidR="007365EB" w:rsidRPr="006D3199" w14:paraId="3FDE7463" w14:textId="77777777" w:rsidTr="00D366A9">
        <w:trPr>
          <w:jc w:val="center"/>
        </w:trPr>
        <w:tc>
          <w:tcPr>
            <w:tcW w:w="884" w:type="dxa"/>
            <w:vMerge/>
            <w:vAlign w:val="center"/>
          </w:tcPr>
          <w:p w14:paraId="61BF460C" w14:textId="77777777" w:rsidR="007365EB" w:rsidRPr="00524185" w:rsidRDefault="007365EB" w:rsidP="007365EB">
            <w:pPr>
              <w:widowControl w:val="0"/>
              <w:shd w:val="clear" w:color="auto" w:fill="FFFFFF"/>
              <w:suppressAutoHyphens/>
              <w:spacing w:after="120"/>
              <w:jc w:val="center"/>
              <w:rPr>
                <w:rFonts w:ascii="Arial" w:hAnsi="Arial" w:cs="Arial"/>
                <w:color w:val="000000"/>
                <w:sz w:val="18"/>
                <w:szCs w:val="18"/>
              </w:rPr>
            </w:pPr>
          </w:p>
        </w:tc>
        <w:tc>
          <w:tcPr>
            <w:tcW w:w="451" w:type="dxa"/>
            <w:vAlign w:val="center"/>
          </w:tcPr>
          <w:p w14:paraId="01EF29C9" w14:textId="4B529D24" w:rsidR="007365EB" w:rsidRPr="00B93002" w:rsidRDefault="007365EB" w:rsidP="007365EB">
            <w:pPr>
              <w:widowControl w:val="0"/>
              <w:shd w:val="clear" w:color="auto" w:fill="FFFFFF"/>
              <w:suppressAutoHyphens/>
              <w:spacing w:after="120"/>
              <w:jc w:val="both"/>
              <w:rPr>
                <w:rFonts w:ascii="Arial" w:hAnsi="Arial" w:cs="Arial"/>
                <w:color w:val="000000"/>
                <w:sz w:val="14"/>
                <w:szCs w:val="14"/>
              </w:rPr>
            </w:pPr>
            <w:r>
              <w:rPr>
                <w:rFonts w:ascii="Arial" w:hAnsi="Arial" w:cs="Arial"/>
                <w:color w:val="000000"/>
                <w:sz w:val="14"/>
                <w:szCs w:val="14"/>
              </w:rPr>
              <w:t>5</w:t>
            </w:r>
          </w:p>
        </w:tc>
        <w:tc>
          <w:tcPr>
            <w:tcW w:w="2126" w:type="dxa"/>
            <w:vAlign w:val="center"/>
          </w:tcPr>
          <w:p w14:paraId="4F22ABF5" w14:textId="77777777" w:rsidR="007365EB" w:rsidRPr="00B93002" w:rsidRDefault="007365EB" w:rsidP="007365EB">
            <w:pPr>
              <w:widowControl w:val="0"/>
              <w:shd w:val="clear" w:color="auto" w:fill="FFFFFF"/>
              <w:suppressAutoHyphens/>
              <w:spacing w:after="120" w:line="276" w:lineRule="auto"/>
              <w:jc w:val="both"/>
              <w:rPr>
                <w:rFonts w:ascii="Arial" w:hAnsi="Arial" w:cs="Arial"/>
                <w:color w:val="000000"/>
                <w:sz w:val="14"/>
                <w:szCs w:val="14"/>
              </w:rPr>
            </w:pPr>
            <w:r w:rsidRPr="00B93002">
              <w:rPr>
                <w:rFonts w:ascii="Arial" w:hAnsi="Arial" w:cs="Arial"/>
                <w:sz w:val="14"/>
                <w:szCs w:val="14"/>
              </w:rPr>
              <w:t>Administração e gerenciamento de frota, para implementação e operação de um sistema de abastecimento de combustível (GASOLINA COMUM) dos veículos automotores da frota da Fiocruz/RJ, através de cartões eletrônicos, em rede de postos de abastecimento de combustível em todo o território nacional.</w:t>
            </w:r>
            <w:r w:rsidRPr="00B93002">
              <w:rPr>
                <w:rFonts w:ascii="Arial" w:hAnsi="Arial" w:cs="Arial"/>
                <w:color w:val="000000"/>
                <w:sz w:val="14"/>
                <w:szCs w:val="14"/>
              </w:rPr>
              <w:t xml:space="preserve"> </w:t>
            </w:r>
          </w:p>
        </w:tc>
        <w:tc>
          <w:tcPr>
            <w:tcW w:w="1109" w:type="dxa"/>
            <w:vAlign w:val="center"/>
          </w:tcPr>
          <w:p w14:paraId="002BA8BB" w14:textId="77777777"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635</w:t>
            </w:r>
          </w:p>
        </w:tc>
        <w:tc>
          <w:tcPr>
            <w:tcW w:w="1275" w:type="dxa"/>
            <w:vAlign w:val="center"/>
          </w:tcPr>
          <w:p w14:paraId="25F4C66E" w14:textId="2BF6BD07"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R$ </w:t>
            </w:r>
          </w:p>
        </w:tc>
        <w:tc>
          <w:tcPr>
            <w:tcW w:w="1302" w:type="dxa"/>
            <w:shd w:val="clear" w:color="auto" w:fill="auto"/>
          </w:tcPr>
          <w:p w14:paraId="3A6D4227"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0C8FB261"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7FBAEF67"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417F3D27"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4959C906"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1481CC71"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528CB5AF" w14:textId="77777777" w:rsidR="007365EB" w:rsidRPr="00B93002" w:rsidRDefault="007365EB" w:rsidP="007365EB">
            <w:pPr>
              <w:shd w:val="clear" w:color="auto" w:fill="FFFFFF"/>
              <w:jc w:val="center"/>
              <w:rPr>
                <w:rFonts w:ascii="Arial" w:eastAsia="Times New Roman" w:hAnsi="Arial" w:cs="Arial"/>
                <w:color w:val="000000"/>
                <w:sz w:val="14"/>
                <w:szCs w:val="14"/>
              </w:rPr>
            </w:pPr>
          </w:p>
          <w:p w14:paraId="7B22E1F9" w14:textId="6E3F35B4" w:rsidR="007365EB" w:rsidRPr="00B93002" w:rsidRDefault="007365EB" w:rsidP="007365EB">
            <w:pPr>
              <w:shd w:val="clear" w:color="auto" w:fill="FFFFFF"/>
              <w:jc w:val="center"/>
              <w:rPr>
                <w:rFonts w:ascii="Arial" w:eastAsia="Times New Roman" w:hAnsi="Arial" w:cs="Arial"/>
                <w:color w:val="000000"/>
                <w:sz w:val="14"/>
                <w:szCs w:val="14"/>
              </w:rPr>
            </w:pPr>
          </w:p>
        </w:tc>
        <w:tc>
          <w:tcPr>
            <w:tcW w:w="1758" w:type="dxa"/>
            <w:shd w:val="clear" w:color="auto" w:fill="auto"/>
            <w:vAlign w:val="center"/>
          </w:tcPr>
          <w:p w14:paraId="044400C7" w14:textId="09FC26AA" w:rsidR="007365EB" w:rsidRPr="00B93002" w:rsidRDefault="007365EB" w:rsidP="007365EB">
            <w:pPr>
              <w:shd w:val="clear" w:color="auto" w:fill="FFFFFF"/>
              <w:jc w:val="center"/>
              <w:rPr>
                <w:rFonts w:ascii="Arial" w:eastAsia="Times New Roman" w:hAnsi="Arial" w:cs="Arial"/>
                <w:color w:val="000000"/>
                <w:sz w:val="14"/>
                <w:szCs w:val="14"/>
              </w:rPr>
            </w:pPr>
            <w:r w:rsidRPr="00B93002">
              <w:rPr>
                <w:rFonts w:ascii="Arial" w:eastAsia="Times New Roman" w:hAnsi="Arial" w:cs="Arial"/>
                <w:color w:val="000000"/>
                <w:sz w:val="14"/>
                <w:szCs w:val="14"/>
              </w:rPr>
              <w:t xml:space="preserve"> R$           </w:t>
            </w:r>
          </w:p>
        </w:tc>
      </w:tr>
      <w:tr w:rsidR="007365EB" w:rsidRPr="006D3199" w14:paraId="35C8876E" w14:textId="77777777" w:rsidTr="00F95217">
        <w:trPr>
          <w:trHeight w:val="529"/>
          <w:jc w:val="center"/>
        </w:trPr>
        <w:tc>
          <w:tcPr>
            <w:tcW w:w="884" w:type="dxa"/>
            <w:vMerge/>
            <w:vAlign w:val="center"/>
          </w:tcPr>
          <w:p w14:paraId="49C33D28" w14:textId="77777777" w:rsidR="007365EB" w:rsidRPr="00524185" w:rsidRDefault="007365EB" w:rsidP="007365EB">
            <w:pPr>
              <w:widowControl w:val="0"/>
              <w:shd w:val="clear" w:color="auto" w:fill="FFFFFF"/>
              <w:suppressAutoHyphens/>
              <w:spacing w:after="120"/>
              <w:jc w:val="center"/>
              <w:rPr>
                <w:rFonts w:ascii="Arial" w:hAnsi="Arial" w:cs="Arial"/>
                <w:color w:val="000000"/>
                <w:sz w:val="18"/>
                <w:szCs w:val="18"/>
              </w:rPr>
            </w:pPr>
          </w:p>
        </w:tc>
        <w:tc>
          <w:tcPr>
            <w:tcW w:w="6263" w:type="dxa"/>
            <w:gridSpan w:val="5"/>
            <w:vAlign w:val="center"/>
          </w:tcPr>
          <w:p w14:paraId="620DF801" w14:textId="77777777" w:rsidR="007365EB" w:rsidRPr="00B93002" w:rsidRDefault="007365EB" w:rsidP="007365EB">
            <w:pPr>
              <w:widowControl w:val="0"/>
              <w:shd w:val="clear" w:color="auto" w:fill="FFFFFF"/>
              <w:suppressAutoHyphens/>
              <w:spacing w:after="120"/>
              <w:jc w:val="center"/>
              <w:rPr>
                <w:rFonts w:ascii="Arial" w:hAnsi="Arial" w:cs="Arial"/>
                <w:b/>
                <w:color w:val="000000"/>
                <w:sz w:val="14"/>
                <w:szCs w:val="14"/>
              </w:rPr>
            </w:pPr>
            <w:r w:rsidRPr="00B93002">
              <w:rPr>
                <w:rFonts w:ascii="Arial" w:hAnsi="Arial" w:cs="Arial"/>
                <w:b/>
                <w:color w:val="000000"/>
                <w:sz w:val="14"/>
                <w:szCs w:val="14"/>
              </w:rPr>
              <w:t>VALOR TOTAL ANUAL ESTIMADO</w:t>
            </w:r>
          </w:p>
        </w:tc>
        <w:tc>
          <w:tcPr>
            <w:tcW w:w="1758" w:type="dxa"/>
            <w:vAlign w:val="center"/>
          </w:tcPr>
          <w:p w14:paraId="4CF0325A" w14:textId="293FBEFC" w:rsidR="007365EB" w:rsidRPr="00B93002" w:rsidRDefault="007365EB" w:rsidP="007365EB">
            <w:pPr>
              <w:widowControl w:val="0"/>
              <w:shd w:val="clear" w:color="auto" w:fill="FFFFFF"/>
              <w:suppressAutoHyphens/>
              <w:spacing w:after="120"/>
              <w:jc w:val="center"/>
              <w:rPr>
                <w:rFonts w:ascii="Arial" w:hAnsi="Arial" w:cs="Arial"/>
                <w:b/>
                <w:color w:val="000000"/>
                <w:sz w:val="14"/>
                <w:szCs w:val="14"/>
              </w:rPr>
            </w:pPr>
            <w:r w:rsidRPr="00B93002">
              <w:rPr>
                <w:rFonts w:ascii="Arial" w:hAnsi="Arial" w:cs="Arial"/>
                <w:b/>
                <w:color w:val="000000"/>
                <w:sz w:val="14"/>
                <w:szCs w:val="14"/>
              </w:rPr>
              <w:t xml:space="preserve">R$ </w:t>
            </w:r>
          </w:p>
        </w:tc>
      </w:tr>
    </w:tbl>
    <w:p w14:paraId="6E0430D8" w14:textId="77777777" w:rsidR="00872CF8" w:rsidRDefault="00872CF8" w:rsidP="00872CF8">
      <w:pPr>
        <w:pStyle w:val="PargrafodaLista"/>
        <w:autoSpaceDE w:val="0"/>
        <w:autoSpaceDN w:val="0"/>
        <w:adjustRightInd w:val="0"/>
        <w:spacing w:line="276" w:lineRule="auto"/>
        <w:ind w:left="360"/>
        <w:jc w:val="both"/>
        <w:rPr>
          <w:rFonts w:ascii="Arial" w:hAnsi="Arial" w:cs="Arial"/>
          <w:b/>
          <w:color w:val="000000"/>
          <w:sz w:val="20"/>
          <w:szCs w:val="20"/>
        </w:rPr>
      </w:pPr>
    </w:p>
    <w:p w14:paraId="13A4D560" w14:textId="77777777" w:rsidR="00872CF8" w:rsidRPr="00A55722" w:rsidRDefault="00872CF8" w:rsidP="00872CF8">
      <w:pPr>
        <w:pStyle w:val="Nivel010"/>
        <w:ind w:firstLine="142"/>
        <w:rPr>
          <w:rFonts w:ascii="Arial" w:hAnsi="Arial" w:cs="Arial"/>
          <w:iCs/>
          <w:color w:val="auto"/>
          <w:sz w:val="22"/>
          <w:szCs w:val="22"/>
        </w:rPr>
      </w:pPr>
      <w:r w:rsidRPr="00A55722">
        <w:rPr>
          <w:rFonts w:ascii="Arial" w:hAnsi="Arial" w:cs="Arial"/>
          <w:color w:val="auto"/>
          <w:sz w:val="22"/>
          <w:szCs w:val="22"/>
        </w:rPr>
        <w:t>CLÁUSULA SEGUNDA – VIGÊNCIA</w:t>
      </w:r>
    </w:p>
    <w:p w14:paraId="359A8E48" w14:textId="77777777" w:rsidR="00872CF8" w:rsidRPr="0045733D" w:rsidRDefault="00872CF8" w:rsidP="00A55722">
      <w:pPr>
        <w:numPr>
          <w:ilvl w:val="1"/>
          <w:numId w:val="25"/>
        </w:numPr>
        <w:spacing w:before="120" w:after="120" w:line="276" w:lineRule="auto"/>
        <w:ind w:left="142" w:right="-568"/>
        <w:jc w:val="both"/>
        <w:rPr>
          <w:rFonts w:ascii="Arial" w:hAnsi="Arial" w:cs="Arial"/>
          <w:bCs/>
          <w:iCs/>
          <w:sz w:val="20"/>
          <w:szCs w:val="20"/>
        </w:rPr>
      </w:pPr>
      <w:r w:rsidRPr="0045733D">
        <w:rPr>
          <w:rFonts w:ascii="Arial" w:hAnsi="Arial" w:cs="Arial"/>
          <w:bCs/>
          <w:iCs/>
          <w:sz w:val="20"/>
          <w:szCs w:val="20"/>
        </w:rPr>
        <w:t xml:space="preserve">O prazo de vigência deste Termo de Contrato é aquele fixado no Termo de Referência, com início na data de </w:t>
      </w:r>
      <w:r w:rsidRPr="0045733D">
        <w:rPr>
          <w:rFonts w:ascii="Arial" w:hAnsi="Arial" w:cs="Arial"/>
          <w:bCs/>
          <w:iCs/>
          <w:color w:val="FF0000"/>
          <w:sz w:val="20"/>
          <w:szCs w:val="20"/>
        </w:rPr>
        <w:t>____/____/______</w:t>
      </w:r>
      <w:r w:rsidRPr="0045733D">
        <w:rPr>
          <w:rFonts w:ascii="Arial" w:hAnsi="Arial" w:cs="Arial"/>
          <w:bCs/>
          <w:iCs/>
          <w:sz w:val="20"/>
          <w:szCs w:val="20"/>
        </w:rPr>
        <w:t xml:space="preserve"> e encerramento em </w:t>
      </w:r>
      <w:r w:rsidRPr="0045733D">
        <w:rPr>
          <w:rFonts w:ascii="Arial" w:hAnsi="Arial" w:cs="Arial"/>
          <w:bCs/>
          <w:iCs/>
          <w:color w:val="FF0000"/>
          <w:sz w:val="20"/>
          <w:szCs w:val="20"/>
        </w:rPr>
        <w:t>____/____/______</w:t>
      </w:r>
      <w:r w:rsidRPr="0045733D">
        <w:rPr>
          <w:rFonts w:ascii="Arial" w:hAnsi="Arial" w:cs="Arial"/>
          <w:bCs/>
          <w:iCs/>
          <w:sz w:val="20"/>
          <w:szCs w:val="20"/>
        </w:rPr>
        <w:t>, prorrogável na forma do art. 57, §1º, da Lei nº 8.666, de 1993.</w:t>
      </w:r>
    </w:p>
    <w:p w14:paraId="055121CC" w14:textId="77777777" w:rsidR="00872CF8" w:rsidRPr="00A55722" w:rsidRDefault="00872CF8" w:rsidP="00872CF8">
      <w:pPr>
        <w:pStyle w:val="Nivel010"/>
        <w:ind w:right="-568" w:firstLine="142"/>
        <w:rPr>
          <w:rFonts w:ascii="Arial" w:hAnsi="Arial" w:cs="Arial"/>
          <w:color w:val="auto"/>
          <w:sz w:val="22"/>
          <w:szCs w:val="22"/>
        </w:rPr>
      </w:pPr>
      <w:r w:rsidRPr="00A55722">
        <w:rPr>
          <w:rFonts w:ascii="Arial" w:hAnsi="Arial" w:cs="Arial"/>
          <w:color w:val="auto"/>
          <w:sz w:val="22"/>
          <w:szCs w:val="22"/>
        </w:rPr>
        <w:t>CLÁUSULA TERCEIRA – PREÇO</w:t>
      </w:r>
    </w:p>
    <w:p w14:paraId="148A4715" w14:textId="77777777" w:rsidR="00872CF8" w:rsidRPr="0045733D" w:rsidRDefault="00872CF8" w:rsidP="00A55722">
      <w:pPr>
        <w:numPr>
          <w:ilvl w:val="1"/>
          <w:numId w:val="25"/>
        </w:numPr>
        <w:spacing w:before="120" w:after="120" w:line="276" w:lineRule="auto"/>
        <w:ind w:left="142" w:right="-568"/>
        <w:jc w:val="both"/>
        <w:rPr>
          <w:rFonts w:ascii="Arial" w:hAnsi="Arial" w:cs="Arial"/>
          <w:b/>
          <w:bCs/>
          <w:color w:val="000000"/>
          <w:sz w:val="20"/>
          <w:szCs w:val="20"/>
        </w:rPr>
      </w:pPr>
      <w:r w:rsidRPr="0045733D">
        <w:rPr>
          <w:rFonts w:ascii="Arial" w:hAnsi="Arial" w:cs="Arial"/>
          <w:color w:val="000000"/>
          <w:sz w:val="20"/>
          <w:szCs w:val="20"/>
        </w:rPr>
        <w:t xml:space="preserve">O valor do presente Termo de Contrato é de R$ </w:t>
      </w:r>
      <w:r w:rsidRPr="0045733D">
        <w:rPr>
          <w:rFonts w:ascii="Arial" w:hAnsi="Arial" w:cs="Arial"/>
          <w:color w:val="FF0000"/>
          <w:sz w:val="20"/>
          <w:szCs w:val="20"/>
        </w:rPr>
        <w:t>............</w:t>
      </w:r>
      <w:r w:rsidRPr="0045733D">
        <w:rPr>
          <w:rFonts w:ascii="Arial" w:hAnsi="Arial" w:cs="Arial"/>
          <w:color w:val="000000"/>
          <w:sz w:val="20"/>
          <w:szCs w:val="20"/>
        </w:rPr>
        <w:t xml:space="preserve"> (</w:t>
      </w:r>
      <w:r w:rsidRPr="0045733D">
        <w:rPr>
          <w:rFonts w:ascii="Arial" w:hAnsi="Arial" w:cs="Arial"/>
          <w:color w:val="FF0000"/>
          <w:sz w:val="20"/>
          <w:szCs w:val="20"/>
        </w:rPr>
        <w:t>...............</w:t>
      </w:r>
      <w:r w:rsidRPr="0045733D">
        <w:rPr>
          <w:rFonts w:ascii="Arial" w:hAnsi="Arial" w:cs="Arial"/>
          <w:color w:val="000000"/>
          <w:sz w:val="20"/>
          <w:szCs w:val="20"/>
        </w:rPr>
        <w:t>)</w:t>
      </w:r>
      <w:r w:rsidRPr="0045733D">
        <w:rPr>
          <w:rFonts w:ascii="Arial" w:hAnsi="Arial" w:cs="Arial"/>
          <w:b/>
          <w:bCs/>
          <w:color w:val="000000"/>
          <w:sz w:val="20"/>
          <w:szCs w:val="20"/>
        </w:rPr>
        <w:t>.</w:t>
      </w:r>
    </w:p>
    <w:p w14:paraId="17D5BE68" w14:textId="77777777" w:rsidR="00872CF8" w:rsidRPr="0045733D" w:rsidRDefault="00872CF8" w:rsidP="00A55722">
      <w:pPr>
        <w:numPr>
          <w:ilvl w:val="1"/>
          <w:numId w:val="25"/>
        </w:numPr>
        <w:spacing w:before="120" w:after="120" w:line="276" w:lineRule="auto"/>
        <w:ind w:left="142" w:right="-568"/>
        <w:jc w:val="both"/>
        <w:rPr>
          <w:rFonts w:ascii="Arial" w:hAnsi="Arial" w:cs="Arial"/>
          <w:sz w:val="20"/>
          <w:szCs w:val="20"/>
        </w:rPr>
      </w:pPr>
      <w:r w:rsidRPr="0045733D">
        <w:rPr>
          <w:rFonts w:ascii="Arial" w:hAnsi="Arial" w:cs="Arial"/>
          <w:sz w:val="20"/>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7DF66415" w14:textId="77777777" w:rsidR="00872CF8" w:rsidRPr="00A55722" w:rsidRDefault="00872CF8" w:rsidP="00872CF8">
      <w:pPr>
        <w:pStyle w:val="Nivel010"/>
        <w:ind w:right="-568" w:firstLine="142"/>
        <w:rPr>
          <w:rFonts w:ascii="Arial" w:hAnsi="Arial" w:cs="Arial"/>
          <w:color w:val="auto"/>
          <w:sz w:val="22"/>
          <w:szCs w:val="22"/>
        </w:rPr>
      </w:pPr>
      <w:r w:rsidRPr="00A55722">
        <w:rPr>
          <w:rFonts w:ascii="Arial" w:hAnsi="Arial" w:cs="Arial"/>
          <w:color w:val="auto"/>
          <w:sz w:val="22"/>
          <w:szCs w:val="22"/>
        </w:rPr>
        <w:t>CLÁUSULA QUARTA – DOTAÇÃO ORÇAMENTÁRIA</w:t>
      </w:r>
    </w:p>
    <w:p w14:paraId="706A84B1" w14:textId="77777777" w:rsidR="00872CF8" w:rsidRPr="0045733D" w:rsidRDefault="00872CF8" w:rsidP="00A55722">
      <w:pPr>
        <w:numPr>
          <w:ilvl w:val="1"/>
          <w:numId w:val="25"/>
        </w:numPr>
        <w:spacing w:before="120" w:after="120" w:line="276" w:lineRule="auto"/>
        <w:ind w:left="142" w:right="-568"/>
        <w:jc w:val="both"/>
        <w:rPr>
          <w:rFonts w:ascii="Arial" w:hAnsi="Arial" w:cs="Arial"/>
          <w:sz w:val="20"/>
          <w:szCs w:val="20"/>
        </w:rPr>
      </w:pPr>
      <w:r w:rsidRPr="00A55722">
        <w:rPr>
          <w:rFonts w:ascii="Arial" w:hAnsi="Arial" w:cs="Arial"/>
          <w:sz w:val="20"/>
          <w:szCs w:val="20"/>
        </w:rPr>
        <w:t xml:space="preserve">As despesas decorrentes desta contratação estão programadas </w:t>
      </w:r>
      <w:r w:rsidRPr="0045733D">
        <w:rPr>
          <w:rFonts w:ascii="Arial" w:hAnsi="Arial" w:cs="Arial"/>
          <w:sz w:val="20"/>
          <w:szCs w:val="20"/>
        </w:rPr>
        <w:t xml:space="preserve">em dotação orçamentária própria, prevista no orçamento da União, para o exercício </w:t>
      </w:r>
      <w:r w:rsidRPr="00FA03E5">
        <w:rPr>
          <w:rFonts w:ascii="Arial" w:hAnsi="Arial" w:cs="Arial"/>
          <w:sz w:val="20"/>
          <w:szCs w:val="20"/>
        </w:rPr>
        <w:t xml:space="preserve">de </w:t>
      </w:r>
      <w:r w:rsidRPr="00FA03E5">
        <w:rPr>
          <w:rFonts w:ascii="Arial" w:hAnsi="Arial" w:cs="Arial"/>
          <w:i/>
          <w:sz w:val="20"/>
          <w:szCs w:val="20"/>
        </w:rPr>
        <w:t>20</w:t>
      </w:r>
      <w:r w:rsidRPr="00FA03E5">
        <w:rPr>
          <w:rFonts w:ascii="Arial" w:hAnsi="Arial" w:cs="Arial"/>
          <w:sz w:val="20"/>
          <w:szCs w:val="20"/>
        </w:rPr>
        <w:t xml:space="preserve">19/2020, na </w:t>
      </w:r>
      <w:r w:rsidRPr="0045733D">
        <w:rPr>
          <w:rFonts w:ascii="Arial" w:hAnsi="Arial" w:cs="Arial"/>
          <w:sz w:val="20"/>
          <w:szCs w:val="20"/>
        </w:rPr>
        <w:t>classificação abaixo:</w:t>
      </w:r>
    </w:p>
    <w:p w14:paraId="41717F4C" w14:textId="77777777" w:rsidR="00872CF8" w:rsidRPr="007573BE" w:rsidRDefault="00872CF8" w:rsidP="00F95217">
      <w:pPr>
        <w:spacing w:before="120" w:after="120"/>
        <w:ind w:left="1134"/>
        <w:jc w:val="both"/>
        <w:rPr>
          <w:rFonts w:ascii="Arial" w:hAnsi="Arial" w:cs="Arial"/>
          <w:sz w:val="20"/>
          <w:szCs w:val="20"/>
          <w:lang w:eastAsia="en-US"/>
        </w:rPr>
      </w:pPr>
      <w:r w:rsidRPr="007573BE">
        <w:rPr>
          <w:rFonts w:ascii="Arial" w:hAnsi="Arial" w:cs="Arial"/>
          <w:sz w:val="20"/>
          <w:szCs w:val="20"/>
          <w:lang w:eastAsia="en-US"/>
        </w:rPr>
        <w:t xml:space="preserve">Gestão/Unidade: 254462  </w:t>
      </w:r>
    </w:p>
    <w:p w14:paraId="3A2D7055" w14:textId="77777777" w:rsidR="00872CF8" w:rsidRPr="007573BE" w:rsidRDefault="00872CF8" w:rsidP="00F95217">
      <w:pPr>
        <w:spacing w:before="120" w:after="120"/>
        <w:ind w:left="1134"/>
        <w:jc w:val="both"/>
        <w:rPr>
          <w:rFonts w:ascii="Arial" w:hAnsi="Arial" w:cs="Arial"/>
          <w:sz w:val="20"/>
          <w:szCs w:val="20"/>
          <w:lang w:eastAsia="en-US"/>
        </w:rPr>
      </w:pPr>
      <w:r w:rsidRPr="007573BE">
        <w:rPr>
          <w:rFonts w:ascii="Arial" w:hAnsi="Arial" w:cs="Arial"/>
          <w:sz w:val="20"/>
          <w:szCs w:val="20"/>
          <w:lang w:eastAsia="en-US"/>
        </w:rPr>
        <w:t>Fonte: 0651000</w:t>
      </w:r>
    </w:p>
    <w:p w14:paraId="7C3B5207" w14:textId="77777777" w:rsidR="00872CF8" w:rsidRPr="007573BE" w:rsidRDefault="00872CF8" w:rsidP="00F95217">
      <w:pPr>
        <w:spacing w:before="120" w:after="120"/>
        <w:ind w:left="1134"/>
        <w:jc w:val="both"/>
        <w:rPr>
          <w:rFonts w:ascii="Arial" w:hAnsi="Arial" w:cs="Arial"/>
          <w:sz w:val="20"/>
          <w:szCs w:val="20"/>
          <w:lang w:eastAsia="en-US"/>
        </w:rPr>
      </w:pPr>
      <w:r w:rsidRPr="007573BE">
        <w:rPr>
          <w:rFonts w:ascii="Arial" w:hAnsi="Arial" w:cs="Arial"/>
          <w:sz w:val="20"/>
          <w:szCs w:val="20"/>
          <w:lang w:eastAsia="en-US"/>
        </w:rPr>
        <w:t>Projeto / Processo:</w:t>
      </w:r>
      <w:r>
        <w:rPr>
          <w:rFonts w:ascii="Arial" w:hAnsi="Arial" w:cs="Arial"/>
          <w:sz w:val="20"/>
          <w:szCs w:val="20"/>
          <w:lang w:eastAsia="en-US"/>
        </w:rPr>
        <w:t xml:space="preserve"> </w:t>
      </w:r>
      <w:r w:rsidRPr="007573BE">
        <w:rPr>
          <w:rFonts w:ascii="Arial" w:hAnsi="Arial" w:cs="Arial"/>
          <w:sz w:val="20"/>
          <w:szCs w:val="20"/>
          <w:lang w:eastAsia="en-US"/>
        </w:rPr>
        <w:t xml:space="preserve">2115 2000003 16373  </w:t>
      </w:r>
    </w:p>
    <w:p w14:paraId="0AC6DEFE" w14:textId="2A29D2E9" w:rsidR="00872CF8" w:rsidRPr="007573BE" w:rsidRDefault="00872CF8" w:rsidP="00F95217">
      <w:pPr>
        <w:pStyle w:val="PargrafodaLista"/>
        <w:spacing w:before="120" w:after="120"/>
        <w:ind w:left="1134" w:right="-30"/>
        <w:jc w:val="both"/>
        <w:rPr>
          <w:rFonts w:ascii="Arial" w:hAnsi="Arial" w:cs="Arial"/>
          <w:sz w:val="20"/>
          <w:szCs w:val="20"/>
          <w:lang w:eastAsia="en-US"/>
        </w:rPr>
      </w:pPr>
      <w:r w:rsidRPr="007573BE">
        <w:rPr>
          <w:rFonts w:ascii="Arial" w:hAnsi="Arial" w:cs="Arial"/>
          <w:sz w:val="20"/>
          <w:szCs w:val="20"/>
          <w:lang w:eastAsia="en-US"/>
        </w:rPr>
        <w:t xml:space="preserve">Elemento de Despesa:  </w:t>
      </w:r>
      <w:r w:rsidRPr="007573BE">
        <w:rPr>
          <w:rFonts w:ascii="Arial" w:hAnsi="Arial" w:cs="Arial"/>
          <w:bCs/>
          <w:sz w:val="20"/>
          <w:szCs w:val="20"/>
        </w:rPr>
        <w:t>33.90.</w:t>
      </w:r>
      <w:r w:rsidR="00D366A9">
        <w:rPr>
          <w:rFonts w:ascii="Arial" w:hAnsi="Arial" w:cs="Arial"/>
          <w:bCs/>
          <w:sz w:val="20"/>
          <w:szCs w:val="20"/>
        </w:rPr>
        <w:t>39</w:t>
      </w:r>
    </w:p>
    <w:p w14:paraId="0A6560E9" w14:textId="77777777" w:rsidR="00872CF8" w:rsidRPr="00A55722" w:rsidRDefault="00872CF8" w:rsidP="00872CF8">
      <w:pPr>
        <w:pStyle w:val="Nivel010"/>
        <w:ind w:left="567" w:hanging="567"/>
        <w:rPr>
          <w:rFonts w:ascii="Arial" w:hAnsi="Arial" w:cs="Arial"/>
          <w:color w:val="auto"/>
          <w:sz w:val="22"/>
          <w:szCs w:val="22"/>
        </w:rPr>
      </w:pPr>
      <w:r w:rsidRPr="00A55722">
        <w:rPr>
          <w:rFonts w:ascii="Arial" w:hAnsi="Arial" w:cs="Arial"/>
          <w:color w:val="auto"/>
          <w:sz w:val="22"/>
          <w:szCs w:val="22"/>
        </w:rPr>
        <w:t>CLÁUSULA QUINTA – PAGAMENTO</w:t>
      </w:r>
    </w:p>
    <w:p w14:paraId="6E438BAE" w14:textId="77777777" w:rsidR="00872CF8" w:rsidRPr="00A55722" w:rsidRDefault="00872CF8" w:rsidP="00A55722">
      <w:pPr>
        <w:numPr>
          <w:ilvl w:val="1"/>
          <w:numId w:val="25"/>
        </w:numPr>
        <w:spacing w:before="120" w:after="120" w:line="276" w:lineRule="auto"/>
        <w:ind w:left="0" w:right="-568"/>
        <w:jc w:val="both"/>
        <w:rPr>
          <w:rFonts w:ascii="Arial" w:hAnsi="Arial" w:cs="Arial"/>
          <w:sz w:val="20"/>
          <w:szCs w:val="20"/>
        </w:rPr>
      </w:pPr>
      <w:r w:rsidRPr="00A55722">
        <w:rPr>
          <w:rFonts w:ascii="Arial" w:hAnsi="Arial" w:cs="Arial"/>
          <w:sz w:val="20"/>
          <w:szCs w:val="20"/>
        </w:rPr>
        <w:t>O prazo para pagamento e demais condições a ele referentes encontram-se no Termo de Referência.</w:t>
      </w:r>
    </w:p>
    <w:p w14:paraId="30528587" w14:textId="77777777" w:rsidR="00872CF8" w:rsidRPr="00A55722" w:rsidRDefault="00872CF8" w:rsidP="00872CF8">
      <w:pPr>
        <w:pStyle w:val="Nivel010"/>
        <w:ind w:left="567" w:hanging="567"/>
        <w:rPr>
          <w:rFonts w:ascii="Arial" w:hAnsi="Arial" w:cs="Arial"/>
          <w:color w:val="auto"/>
          <w:sz w:val="22"/>
          <w:szCs w:val="22"/>
        </w:rPr>
      </w:pPr>
      <w:r w:rsidRPr="00A55722">
        <w:rPr>
          <w:rFonts w:ascii="Arial" w:hAnsi="Arial" w:cs="Arial"/>
          <w:smallCaps/>
          <w:color w:val="auto"/>
          <w:sz w:val="22"/>
          <w:szCs w:val="22"/>
        </w:rPr>
        <w:t>CLÁUSULA SEXTA</w:t>
      </w:r>
      <w:r w:rsidRPr="00A55722">
        <w:rPr>
          <w:rFonts w:ascii="Arial" w:hAnsi="Arial" w:cs="Arial"/>
          <w:color w:val="auto"/>
          <w:sz w:val="22"/>
          <w:szCs w:val="22"/>
        </w:rPr>
        <w:t xml:space="preserve"> </w:t>
      </w:r>
      <w:r w:rsidRPr="00A55722">
        <w:rPr>
          <w:rFonts w:ascii="Arial" w:hAnsi="Arial" w:cs="Arial"/>
          <w:smallCaps/>
          <w:color w:val="auto"/>
          <w:sz w:val="22"/>
          <w:szCs w:val="22"/>
        </w:rPr>
        <w:t>–</w:t>
      </w:r>
      <w:r w:rsidRPr="00A55722">
        <w:rPr>
          <w:rFonts w:ascii="Arial" w:hAnsi="Arial" w:cs="Arial"/>
          <w:color w:val="auto"/>
          <w:sz w:val="22"/>
          <w:szCs w:val="22"/>
        </w:rPr>
        <w:t xml:space="preserve"> REAJUSTE </w:t>
      </w:r>
    </w:p>
    <w:p w14:paraId="68D9547F" w14:textId="77777777" w:rsidR="00872CF8" w:rsidRPr="0045733D" w:rsidRDefault="00872CF8" w:rsidP="00A55722">
      <w:pPr>
        <w:numPr>
          <w:ilvl w:val="1"/>
          <w:numId w:val="25"/>
        </w:numPr>
        <w:spacing w:before="120" w:after="120" w:line="276" w:lineRule="auto"/>
        <w:ind w:left="0" w:right="-568"/>
        <w:jc w:val="both"/>
        <w:rPr>
          <w:rFonts w:ascii="Arial" w:hAnsi="Arial" w:cs="Arial"/>
          <w:sz w:val="20"/>
          <w:szCs w:val="20"/>
        </w:rPr>
      </w:pPr>
      <w:r w:rsidRPr="00A55722">
        <w:rPr>
          <w:rFonts w:ascii="Arial" w:hAnsi="Arial" w:cs="Arial"/>
          <w:sz w:val="20"/>
          <w:szCs w:val="20"/>
        </w:rPr>
        <w:t xml:space="preserve">As regras </w:t>
      </w:r>
      <w:r w:rsidRPr="00A55722">
        <w:rPr>
          <w:rFonts w:ascii="Arial" w:eastAsia="Arial" w:hAnsi="Arial" w:cs="Arial"/>
          <w:sz w:val="20"/>
          <w:szCs w:val="20"/>
        </w:rPr>
        <w:t>acerca</w:t>
      </w:r>
      <w:r w:rsidRPr="00A55722">
        <w:rPr>
          <w:rFonts w:ascii="Arial" w:hAnsi="Arial" w:cs="Arial"/>
          <w:sz w:val="20"/>
          <w:szCs w:val="20"/>
        </w:rPr>
        <w:t xml:space="preserve"> do reajuste do valor </w:t>
      </w:r>
      <w:r w:rsidRPr="0045733D">
        <w:rPr>
          <w:rFonts w:ascii="Arial" w:hAnsi="Arial" w:cs="Arial"/>
          <w:sz w:val="20"/>
          <w:szCs w:val="20"/>
        </w:rPr>
        <w:t>contratual são as estabelecidas no Termo de Referência, anexo a este Contrato.</w:t>
      </w:r>
    </w:p>
    <w:p w14:paraId="268B6EB0" w14:textId="77777777" w:rsidR="00872CF8" w:rsidRPr="00872CF8" w:rsidRDefault="00872CF8" w:rsidP="00872CF8">
      <w:pPr>
        <w:pStyle w:val="Nivel010"/>
        <w:rPr>
          <w:rFonts w:ascii="Arial" w:hAnsi="Arial" w:cs="Arial"/>
          <w:i/>
          <w:color w:val="auto"/>
          <w:sz w:val="22"/>
          <w:szCs w:val="22"/>
        </w:rPr>
      </w:pPr>
      <w:r w:rsidRPr="00872CF8">
        <w:rPr>
          <w:rFonts w:ascii="Arial" w:hAnsi="Arial" w:cs="Arial"/>
          <w:i/>
          <w:color w:val="auto"/>
          <w:sz w:val="22"/>
          <w:szCs w:val="22"/>
        </w:rPr>
        <w:t>CLÁUSULA SÉTIMA – GARANTIA DE EXECUÇÃO</w:t>
      </w:r>
    </w:p>
    <w:p w14:paraId="4E221A0C" w14:textId="77777777" w:rsidR="00872CF8" w:rsidRPr="0065538C" w:rsidRDefault="00872CF8" w:rsidP="00A55722">
      <w:pPr>
        <w:numPr>
          <w:ilvl w:val="1"/>
          <w:numId w:val="26"/>
        </w:numPr>
        <w:spacing w:before="120" w:after="120" w:line="276" w:lineRule="auto"/>
        <w:ind w:left="0"/>
        <w:jc w:val="both"/>
        <w:rPr>
          <w:rFonts w:ascii="Arial" w:hAnsi="Arial" w:cs="Arial"/>
          <w:sz w:val="20"/>
          <w:szCs w:val="20"/>
        </w:rPr>
      </w:pPr>
      <w:r w:rsidRPr="0065538C">
        <w:rPr>
          <w:rFonts w:ascii="Arial" w:hAnsi="Arial" w:cs="Arial"/>
          <w:sz w:val="20"/>
          <w:szCs w:val="20"/>
        </w:rPr>
        <w:t>Será exigida a prestação de garantia na presente contratação, conforme regras constantes do Termo de Referência.</w:t>
      </w:r>
    </w:p>
    <w:p w14:paraId="0D4E1C79" w14:textId="77777777" w:rsidR="00872CF8" w:rsidRPr="00A55722" w:rsidRDefault="00872CF8" w:rsidP="00872CF8">
      <w:pPr>
        <w:pStyle w:val="Nivel010"/>
        <w:rPr>
          <w:rFonts w:ascii="Arial" w:hAnsi="Arial" w:cs="Arial"/>
          <w:color w:val="auto"/>
          <w:sz w:val="22"/>
          <w:szCs w:val="22"/>
        </w:rPr>
      </w:pPr>
      <w:r w:rsidRPr="00A55722">
        <w:rPr>
          <w:rFonts w:ascii="Arial" w:hAnsi="Arial" w:cs="Arial"/>
          <w:color w:val="auto"/>
          <w:sz w:val="22"/>
          <w:szCs w:val="22"/>
        </w:rPr>
        <w:t>CLÁUSULA OITAVA - ENTREGA E RECEBIMENTO DO OBJETO</w:t>
      </w:r>
    </w:p>
    <w:p w14:paraId="08A706D5" w14:textId="77777777" w:rsidR="00872CF8" w:rsidRPr="00A55722" w:rsidRDefault="00872CF8" w:rsidP="00A55722">
      <w:pPr>
        <w:numPr>
          <w:ilvl w:val="1"/>
          <w:numId w:val="25"/>
        </w:numPr>
        <w:spacing w:before="120" w:after="120" w:line="276" w:lineRule="auto"/>
        <w:ind w:left="0"/>
        <w:jc w:val="both"/>
        <w:rPr>
          <w:rFonts w:ascii="Arial" w:hAnsi="Arial" w:cs="Arial"/>
          <w:sz w:val="20"/>
        </w:rPr>
      </w:pPr>
      <w:r w:rsidRPr="00A55722">
        <w:rPr>
          <w:rFonts w:ascii="Arial" w:hAnsi="Arial" w:cs="Arial"/>
          <w:sz w:val="20"/>
        </w:rPr>
        <w:t>As condições de entrega e recebimento do objeto são aquelas previstas no Termo de Referência, anexo ao Edital.</w:t>
      </w:r>
    </w:p>
    <w:p w14:paraId="0ABDC7B0" w14:textId="77777777" w:rsidR="00872CF8" w:rsidRPr="00A55722" w:rsidRDefault="00872CF8" w:rsidP="00872CF8">
      <w:pPr>
        <w:pStyle w:val="Nivel010"/>
        <w:rPr>
          <w:rFonts w:ascii="Arial" w:hAnsi="Arial" w:cs="Arial"/>
          <w:color w:val="auto"/>
          <w:sz w:val="22"/>
          <w:szCs w:val="22"/>
        </w:rPr>
      </w:pPr>
      <w:r w:rsidRPr="00A55722">
        <w:rPr>
          <w:rFonts w:ascii="Arial" w:hAnsi="Arial" w:cs="Arial"/>
          <w:color w:val="auto"/>
          <w:sz w:val="22"/>
          <w:szCs w:val="22"/>
        </w:rPr>
        <w:t>CLAÚSULA NONA - FISCALIZAÇÃO</w:t>
      </w:r>
    </w:p>
    <w:p w14:paraId="2DA26828" w14:textId="77777777" w:rsidR="00872CF8" w:rsidRPr="00A55722" w:rsidRDefault="00872CF8" w:rsidP="00A55722">
      <w:pPr>
        <w:numPr>
          <w:ilvl w:val="1"/>
          <w:numId w:val="25"/>
        </w:numPr>
        <w:spacing w:before="120" w:after="120" w:line="276" w:lineRule="auto"/>
        <w:ind w:left="0"/>
        <w:jc w:val="both"/>
        <w:rPr>
          <w:rFonts w:ascii="Arial" w:hAnsi="Arial" w:cs="Arial"/>
          <w:sz w:val="20"/>
          <w:szCs w:val="20"/>
        </w:rPr>
      </w:pPr>
      <w:r w:rsidRPr="00A55722">
        <w:rPr>
          <w:rFonts w:ascii="Arial" w:hAnsi="Arial" w:cs="Arial"/>
          <w:sz w:val="20"/>
          <w:szCs w:val="20"/>
        </w:rPr>
        <w:t xml:space="preserve">A fiscalização da execução do objeto será efetuada por Representante designado pela CONTRATANTE, na forma estabelecida no Termo de Referência, </w:t>
      </w:r>
      <w:r w:rsidRPr="00A55722">
        <w:rPr>
          <w:rFonts w:ascii="Arial" w:hAnsi="Arial" w:cs="Arial"/>
          <w:sz w:val="20"/>
        </w:rPr>
        <w:t>anexo do Edital.</w:t>
      </w:r>
    </w:p>
    <w:p w14:paraId="4A82895E" w14:textId="77777777" w:rsidR="00872CF8" w:rsidRPr="00A55722" w:rsidRDefault="00872CF8" w:rsidP="00872CF8">
      <w:pPr>
        <w:pStyle w:val="Nivel010"/>
        <w:rPr>
          <w:rFonts w:ascii="Arial" w:hAnsi="Arial" w:cs="Arial"/>
          <w:color w:val="auto"/>
          <w:sz w:val="22"/>
          <w:szCs w:val="22"/>
        </w:rPr>
      </w:pPr>
      <w:r w:rsidRPr="00A55722">
        <w:rPr>
          <w:rFonts w:ascii="Arial" w:hAnsi="Arial" w:cs="Arial"/>
          <w:color w:val="auto"/>
          <w:sz w:val="22"/>
          <w:szCs w:val="22"/>
        </w:rPr>
        <w:lastRenderedPageBreak/>
        <w:t>CLÁUSULA DÉCIMA – OBRIGAÇÕES DA CONTRATANTE E DA CONTRATADA</w:t>
      </w:r>
    </w:p>
    <w:p w14:paraId="0CDCB5E4" w14:textId="77777777" w:rsidR="00872CF8" w:rsidRPr="00A55722" w:rsidRDefault="00872CF8" w:rsidP="00A55722">
      <w:pPr>
        <w:numPr>
          <w:ilvl w:val="1"/>
          <w:numId w:val="25"/>
        </w:numPr>
        <w:spacing w:before="120" w:after="120" w:line="276" w:lineRule="auto"/>
        <w:ind w:left="0"/>
        <w:jc w:val="both"/>
        <w:rPr>
          <w:rFonts w:ascii="Arial" w:hAnsi="Arial" w:cs="Arial"/>
          <w:sz w:val="20"/>
          <w:szCs w:val="20"/>
        </w:rPr>
      </w:pPr>
      <w:r w:rsidRPr="00A55722">
        <w:rPr>
          <w:rFonts w:ascii="Arial" w:hAnsi="Arial" w:cs="Arial"/>
          <w:sz w:val="20"/>
          <w:szCs w:val="20"/>
        </w:rPr>
        <w:t xml:space="preserve">As obrigações da CONTRATANTE e da CONTRATADA são aquelas previstas no Termo de Referência, </w:t>
      </w:r>
      <w:r w:rsidRPr="00A55722">
        <w:rPr>
          <w:rFonts w:ascii="Arial" w:hAnsi="Arial" w:cs="Arial"/>
          <w:sz w:val="20"/>
        </w:rPr>
        <w:t>anexo do Edital.</w:t>
      </w:r>
    </w:p>
    <w:p w14:paraId="0A3A9E09" w14:textId="77777777" w:rsidR="00872CF8" w:rsidRPr="00A55722" w:rsidRDefault="00872CF8" w:rsidP="00872CF8">
      <w:pPr>
        <w:pStyle w:val="Nivel010"/>
        <w:rPr>
          <w:rFonts w:ascii="Arial" w:hAnsi="Arial" w:cs="Arial"/>
          <w:color w:val="auto"/>
          <w:sz w:val="22"/>
          <w:szCs w:val="22"/>
        </w:rPr>
      </w:pPr>
      <w:r w:rsidRPr="00A55722">
        <w:rPr>
          <w:rFonts w:ascii="Arial" w:hAnsi="Arial" w:cs="Arial"/>
          <w:color w:val="auto"/>
          <w:sz w:val="22"/>
          <w:szCs w:val="22"/>
        </w:rPr>
        <w:t>CLÁUSULA DÉCIMA PRIMEIRA – SANÇÕES ADMINISTRATIVAS</w:t>
      </w:r>
    </w:p>
    <w:p w14:paraId="05CD6736" w14:textId="77777777" w:rsidR="00872CF8" w:rsidRPr="00A55722" w:rsidRDefault="00872CF8" w:rsidP="00A55722">
      <w:pPr>
        <w:numPr>
          <w:ilvl w:val="1"/>
          <w:numId w:val="25"/>
        </w:numPr>
        <w:spacing w:before="120" w:after="120" w:line="276" w:lineRule="auto"/>
        <w:ind w:left="0"/>
        <w:jc w:val="both"/>
        <w:rPr>
          <w:rFonts w:ascii="Arial" w:hAnsi="Arial" w:cs="Arial"/>
          <w:b/>
          <w:sz w:val="20"/>
          <w:szCs w:val="20"/>
        </w:rPr>
      </w:pPr>
      <w:r w:rsidRPr="00A55722">
        <w:rPr>
          <w:rFonts w:ascii="Arial" w:hAnsi="Arial" w:cs="Arial"/>
          <w:sz w:val="20"/>
          <w:szCs w:val="20"/>
        </w:rPr>
        <w:t xml:space="preserve">As sanções referentes à execução do contrato são aquelas previstas no Termo de Referência, </w:t>
      </w:r>
      <w:r w:rsidRPr="00A55722">
        <w:rPr>
          <w:rFonts w:ascii="Arial" w:hAnsi="Arial" w:cs="Arial"/>
          <w:sz w:val="20"/>
        </w:rPr>
        <w:t>anexo do Edital.</w:t>
      </w:r>
      <w:r w:rsidRPr="00A55722">
        <w:rPr>
          <w:rFonts w:ascii="Arial" w:hAnsi="Arial" w:cs="Arial"/>
          <w:b/>
          <w:sz w:val="20"/>
          <w:szCs w:val="20"/>
        </w:rPr>
        <w:t xml:space="preserve"> </w:t>
      </w:r>
    </w:p>
    <w:p w14:paraId="33FD2EFA" w14:textId="77777777" w:rsidR="00872CF8" w:rsidRPr="00A55722" w:rsidRDefault="00872CF8" w:rsidP="00872CF8">
      <w:pPr>
        <w:pStyle w:val="Nivel010"/>
        <w:rPr>
          <w:rFonts w:ascii="Arial" w:hAnsi="Arial" w:cs="Arial"/>
          <w:color w:val="auto"/>
          <w:sz w:val="22"/>
          <w:szCs w:val="22"/>
        </w:rPr>
      </w:pPr>
      <w:r w:rsidRPr="00A55722">
        <w:rPr>
          <w:rFonts w:ascii="Arial" w:hAnsi="Arial" w:cs="Arial"/>
          <w:color w:val="auto"/>
          <w:sz w:val="22"/>
          <w:szCs w:val="22"/>
        </w:rPr>
        <w:t>CLÁUSULA DÉCIMA SEGUNDA – RESCISÃO</w:t>
      </w:r>
    </w:p>
    <w:p w14:paraId="12FFF4AE" w14:textId="77777777" w:rsidR="00872CF8" w:rsidRPr="0045733D" w:rsidRDefault="00872CF8" w:rsidP="00A55722">
      <w:pPr>
        <w:numPr>
          <w:ilvl w:val="1"/>
          <w:numId w:val="25"/>
        </w:numPr>
        <w:spacing w:before="120" w:after="120" w:line="276" w:lineRule="auto"/>
        <w:ind w:left="425" w:hanging="425"/>
        <w:jc w:val="both"/>
        <w:rPr>
          <w:rFonts w:ascii="Arial" w:hAnsi="Arial" w:cs="Arial"/>
          <w:sz w:val="20"/>
          <w:szCs w:val="20"/>
        </w:rPr>
      </w:pPr>
      <w:r w:rsidRPr="0045733D">
        <w:rPr>
          <w:rFonts w:ascii="Arial" w:hAnsi="Arial" w:cs="Arial"/>
          <w:sz w:val="20"/>
          <w:szCs w:val="20"/>
        </w:rPr>
        <w:t xml:space="preserve">O presente Termo de Contrato poderá ser rescindido: </w:t>
      </w:r>
    </w:p>
    <w:p w14:paraId="005A721C" w14:textId="77777777" w:rsidR="00872CF8" w:rsidRPr="0045733D" w:rsidRDefault="00872CF8" w:rsidP="00A55722">
      <w:pPr>
        <w:numPr>
          <w:ilvl w:val="2"/>
          <w:numId w:val="25"/>
        </w:numPr>
        <w:spacing w:before="120" w:after="120" w:line="276" w:lineRule="auto"/>
        <w:jc w:val="both"/>
        <w:rPr>
          <w:rFonts w:ascii="Arial" w:hAnsi="Arial" w:cs="Arial"/>
          <w:sz w:val="20"/>
          <w:szCs w:val="20"/>
        </w:rPr>
      </w:pPr>
      <w:r w:rsidRPr="0045733D">
        <w:rPr>
          <w:rFonts w:ascii="Arial" w:hAnsi="Arial" w:cs="Arial"/>
          <w:sz w:val="20"/>
          <w:szCs w:val="20"/>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28D846CF" w14:textId="77777777" w:rsidR="00872CF8" w:rsidRPr="0045733D" w:rsidRDefault="00872CF8" w:rsidP="00A55722">
      <w:pPr>
        <w:numPr>
          <w:ilvl w:val="2"/>
          <w:numId w:val="25"/>
        </w:numPr>
        <w:spacing w:before="120" w:after="120" w:line="276" w:lineRule="auto"/>
        <w:jc w:val="both"/>
        <w:rPr>
          <w:rFonts w:ascii="Arial" w:hAnsi="Arial" w:cs="Arial"/>
          <w:sz w:val="20"/>
          <w:szCs w:val="20"/>
        </w:rPr>
      </w:pPr>
      <w:r w:rsidRPr="0045733D">
        <w:rPr>
          <w:rFonts w:ascii="Arial" w:hAnsi="Arial" w:cs="Arial"/>
          <w:sz w:val="20"/>
          <w:szCs w:val="20"/>
        </w:rPr>
        <w:t>amigavelmente, nos termos do art. 79, inciso II, da Lei nº 8.666, de 1993.</w:t>
      </w:r>
    </w:p>
    <w:p w14:paraId="0C21343E" w14:textId="77777777" w:rsidR="00872CF8" w:rsidRPr="00ED6B3A" w:rsidRDefault="00872CF8" w:rsidP="00A55722">
      <w:pPr>
        <w:numPr>
          <w:ilvl w:val="1"/>
          <w:numId w:val="25"/>
        </w:numPr>
        <w:spacing w:before="120" w:after="120" w:line="276" w:lineRule="auto"/>
        <w:ind w:left="0"/>
        <w:jc w:val="both"/>
        <w:rPr>
          <w:rFonts w:ascii="Arial" w:hAnsi="Arial" w:cs="Arial"/>
          <w:sz w:val="20"/>
          <w:szCs w:val="20"/>
        </w:rPr>
      </w:pPr>
      <w:r w:rsidRPr="00ED6B3A">
        <w:rPr>
          <w:rFonts w:ascii="Arial" w:hAnsi="Arial" w:cs="Arial"/>
          <w:sz w:val="20"/>
          <w:szCs w:val="20"/>
        </w:rPr>
        <w:t>Os casos de rescisão contratual serão formalmente motivados, assegurando-se à CONTRATADA o direito à prévia e ampla defesa.</w:t>
      </w:r>
    </w:p>
    <w:p w14:paraId="70DDE37F" w14:textId="77777777" w:rsidR="00872CF8" w:rsidRPr="00ED6B3A" w:rsidRDefault="00872CF8" w:rsidP="00A55722">
      <w:pPr>
        <w:numPr>
          <w:ilvl w:val="1"/>
          <w:numId w:val="25"/>
        </w:numPr>
        <w:spacing w:before="120" w:after="120" w:line="276" w:lineRule="auto"/>
        <w:ind w:left="0"/>
        <w:jc w:val="both"/>
        <w:rPr>
          <w:rFonts w:ascii="Arial" w:hAnsi="Arial" w:cs="Arial"/>
          <w:sz w:val="20"/>
          <w:szCs w:val="20"/>
        </w:rPr>
      </w:pPr>
      <w:r w:rsidRPr="00ED6B3A">
        <w:rPr>
          <w:rFonts w:ascii="Arial" w:hAnsi="Arial" w:cs="Arial"/>
          <w:sz w:val="20"/>
          <w:szCs w:val="20"/>
        </w:rPr>
        <w:t>A CONTRATADA reconhece os direitos da CONTRATANTE em caso de rescisão administrativa prevista no art. 77 da Lei nº 8.666, de 1993.</w:t>
      </w:r>
    </w:p>
    <w:p w14:paraId="0B6D6917" w14:textId="77777777" w:rsidR="00872CF8" w:rsidRPr="00ED6B3A" w:rsidRDefault="00872CF8" w:rsidP="00A55722">
      <w:pPr>
        <w:numPr>
          <w:ilvl w:val="1"/>
          <w:numId w:val="25"/>
        </w:numPr>
        <w:spacing w:before="120" w:after="120" w:line="276" w:lineRule="auto"/>
        <w:ind w:left="0"/>
        <w:jc w:val="both"/>
        <w:rPr>
          <w:rFonts w:ascii="Arial" w:hAnsi="Arial" w:cs="Arial"/>
          <w:sz w:val="20"/>
          <w:szCs w:val="20"/>
        </w:rPr>
      </w:pPr>
      <w:r w:rsidRPr="00ED6B3A">
        <w:rPr>
          <w:rFonts w:ascii="Arial" w:hAnsi="Arial" w:cs="Arial"/>
          <w:sz w:val="20"/>
          <w:szCs w:val="20"/>
        </w:rPr>
        <w:t>O termo de rescisão será precedido de Relatório indicativo dos seguintes aspectos, conforme o caso:</w:t>
      </w:r>
    </w:p>
    <w:p w14:paraId="7F6544D5" w14:textId="77777777" w:rsidR="00872CF8" w:rsidRPr="00ED6B3A" w:rsidRDefault="00872CF8" w:rsidP="003C3BA9">
      <w:pPr>
        <w:numPr>
          <w:ilvl w:val="2"/>
          <w:numId w:val="25"/>
        </w:numPr>
        <w:spacing w:before="120" w:after="120"/>
        <w:jc w:val="both"/>
        <w:rPr>
          <w:rFonts w:ascii="Arial" w:hAnsi="Arial" w:cs="Arial"/>
          <w:sz w:val="20"/>
          <w:szCs w:val="20"/>
        </w:rPr>
      </w:pPr>
      <w:r w:rsidRPr="00ED6B3A">
        <w:rPr>
          <w:rFonts w:ascii="Arial" w:hAnsi="Arial" w:cs="Arial"/>
          <w:sz w:val="20"/>
          <w:szCs w:val="20"/>
        </w:rPr>
        <w:t>Balanço dos eventos contratuais já cumpridos ou parcialmente cumpridos;</w:t>
      </w:r>
    </w:p>
    <w:p w14:paraId="6B0EA965" w14:textId="77777777" w:rsidR="00872CF8" w:rsidRPr="00ED6B3A" w:rsidRDefault="00872CF8" w:rsidP="003C3BA9">
      <w:pPr>
        <w:numPr>
          <w:ilvl w:val="2"/>
          <w:numId w:val="25"/>
        </w:numPr>
        <w:spacing w:before="120" w:after="120"/>
        <w:jc w:val="both"/>
        <w:rPr>
          <w:rFonts w:ascii="Arial" w:hAnsi="Arial" w:cs="Arial"/>
          <w:sz w:val="20"/>
          <w:szCs w:val="20"/>
        </w:rPr>
      </w:pPr>
      <w:r w:rsidRPr="00ED6B3A">
        <w:rPr>
          <w:rFonts w:ascii="Arial" w:hAnsi="Arial" w:cs="Arial"/>
          <w:sz w:val="20"/>
          <w:szCs w:val="20"/>
        </w:rPr>
        <w:t>Relação dos pagamentos já efetuados e ainda devidos;</w:t>
      </w:r>
    </w:p>
    <w:p w14:paraId="2C857803" w14:textId="77777777" w:rsidR="00872CF8" w:rsidRPr="00ED6B3A" w:rsidRDefault="00872CF8" w:rsidP="00A55722">
      <w:pPr>
        <w:numPr>
          <w:ilvl w:val="2"/>
          <w:numId w:val="25"/>
        </w:numPr>
        <w:spacing w:before="120" w:after="120" w:line="276" w:lineRule="auto"/>
        <w:jc w:val="both"/>
        <w:rPr>
          <w:rFonts w:ascii="Arial" w:hAnsi="Arial" w:cs="Arial"/>
          <w:sz w:val="20"/>
          <w:szCs w:val="20"/>
        </w:rPr>
      </w:pPr>
      <w:r w:rsidRPr="00ED6B3A">
        <w:rPr>
          <w:rFonts w:ascii="Arial" w:hAnsi="Arial" w:cs="Arial"/>
          <w:sz w:val="20"/>
          <w:szCs w:val="20"/>
        </w:rPr>
        <w:t>Indenizações e multas.</w:t>
      </w:r>
    </w:p>
    <w:p w14:paraId="1759C95C" w14:textId="77777777" w:rsidR="00872CF8" w:rsidRPr="00A55722" w:rsidRDefault="00872CF8" w:rsidP="00872CF8">
      <w:pPr>
        <w:pStyle w:val="Nivel010"/>
        <w:rPr>
          <w:rFonts w:ascii="Arial" w:hAnsi="Arial" w:cs="Arial"/>
          <w:color w:val="auto"/>
          <w:sz w:val="22"/>
          <w:szCs w:val="22"/>
        </w:rPr>
      </w:pPr>
      <w:r w:rsidRPr="00A55722">
        <w:rPr>
          <w:rFonts w:ascii="Arial" w:hAnsi="Arial" w:cs="Arial"/>
          <w:color w:val="auto"/>
          <w:sz w:val="22"/>
          <w:szCs w:val="22"/>
        </w:rPr>
        <w:t>CLÁUSULA DÉCIMA TERCEIRA – VEDAÇÕES</w:t>
      </w:r>
    </w:p>
    <w:p w14:paraId="6A8E7FB9" w14:textId="77777777" w:rsidR="00872CF8" w:rsidRPr="00A55722" w:rsidRDefault="00872CF8" w:rsidP="00A55722">
      <w:pPr>
        <w:pStyle w:val="PargrafodaLista"/>
        <w:numPr>
          <w:ilvl w:val="1"/>
          <w:numId w:val="25"/>
        </w:numPr>
        <w:spacing w:before="120" w:after="120" w:line="276" w:lineRule="auto"/>
        <w:ind w:left="425" w:hanging="425"/>
        <w:contextualSpacing w:val="0"/>
        <w:jc w:val="both"/>
        <w:rPr>
          <w:rFonts w:ascii="Arial" w:hAnsi="Arial" w:cs="Arial"/>
          <w:sz w:val="20"/>
          <w:szCs w:val="20"/>
        </w:rPr>
      </w:pPr>
      <w:r w:rsidRPr="00A55722">
        <w:rPr>
          <w:rFonts w:ascii="Arial" w:hAnsi="Arial" w:cs="Arial"/>
          <w:sz w:val="20"/>
          <w:szCs w:val="20"/>
        </w:rPr>
        <w:t>É vedado à CONTRATADA:</w:t>
      </w:r>
    </w:p>
    <w:p w14:paraId="77C6C9F9" w14:textId="77777777" w:rsidR="00872CF8" w:rsidRPr="00A55722" w:rsidRDefault="00872CF8" w:rsidP="00A55722">
      <w:pPr>
        <w:numPr>
          <w:ilvl w:val="2"/>
          <w:numId w:val="25"/>
        </w:numPr>
        <w:spacing w:before="120" w:after="120" w:line="276" w:lineRule="auto"/>
        <w:jc w:val="both"/>
        <w:rPr>
          <w:rFonts w:ascii="Arial" w:hAnsi="Arial" w:cs="Arial"/>
          <w:sz w:val="20"/>
          <w:szCs w:val="20"/>
        </w:rPr>
      </w:pPr>
      <w:r w:rsidRPr="00A55722">
        <w:rPr>
          <w:rFonts w:ascii="Arial" w:hAnsi="Arial" w:cs="Arial"/>
          <w:sz w:val="20"/>
          <w:szCs w:val="20"/>
        </w:rPr>
        <w:t>caucionar ou utilizar este Termo de Contrato para qualquer operação financeira;</w:t>
      </w:r>
    </w:p>
    <w:p w14:paraId="203F59A2" w14:textId="77777777" w:rsidR="00872CF8" w:rsidRPr="00A55722" w:rsidRDefault="00872CF8" w:rsidP="00A55722">
      <w:pPr>
        <w:numPr>
          <w:ilvl w:val="2"/>
          <w:numId w:val="25"/>
        </w:numPr>
        <w:spacing w:before="120" w:after="120" w:line="276" w:lineRule="auto"/>
        <w:jc w:val="both"/>
        <w:rPr>
          <w:rFonts w:ascii="Arial" w:hAnsi="Arial" w:cs="Arial"/>
          <w:sz w:val="20"/>
          <w:szCs w:val="20"/>
        </w:rPr>
      </w:pPr>
      <w:r w:rsidRPr="00A55722">
        <w:rPr>
          <w:rFonts w:ascii="Arial" w:hAnsi="Arial" w:cs="Arial"/>
          <w:sz w:val="20"/>
          <w:szCs w:val="20"/>
        </w:rPr>
        <w:t>interromper a execução contratual sob alegação de inadimplemento por parte da CONTRATANTE, salvo nos casos previstos em lei.</w:t>
      </w:r>
    </w:p>
    <w:p w14:paraId="395E5F36" w14:textId="77777777" w:rsidR="00872CF8" w:rsidRPr="00A55722" w:rsidRDefault="00872CF8" w:rsidP="00872CF8">
      <w:pPr>
        <w:pStyle w:val="Nivel010"/>
        <w:ind w:firstLine="142"/>
        <w:rPr>
          <w:rFonts w:ascii="Arial" w:hAnsi="Arial" w:cs="Arial"/>
          <w:color w:val="auto"/>
          <w:sz w:val="22"/>
          <w:szCs w:val="22"/>
        </w:rPr>
      </w:pPr>
      <w:r w:rsidRPr="00A55722">
        <w:rPr>
          <w:rFonts w:ascii="Arial" w:hAnsi="Arial" w:cs="Arial"/>
          <w:color w:val="auto"/>
          <w:sz w:val="22"/>
          <w:szCs w:val="22"/>
        </w:rPr>
        <w:t>CLÁUSULA DÉCIMA QUARTA – ALTERAÇÕES</w:t>
      </w:r>
    </w:p>
    <w:p w14:paraId="74777FC4" w14:textId="77777777" w:rsidR="00872CF8" w:rsidRPr="00A55722" w:rsidRDefault="00872CF8" w:rsidP="00A55722">
      <w:pPr>
        <w:numPr>
          <w:ilvl w:val="1"/>
          <w:numId w:val="25"/>
        </w:numPr>
        <w:spacing w:before="120" w:after="120" w:line="276" w:lineRule="auto"/>
        <w:ind w:left="142" w:right="-568"/>
        <w:jc w:val="both"/>
        <w:rPr>
          <w:rFonts w:ascii="Arial" w:hAnsi="Arial" w:cs="Arial"/>
          <w:sz w:val="20"/>
          <w:szCs w:val="20"/>
        </w:rPr>
      </w:pPr>
      <w:r w:rsidRPr="00A55722">
        <w:rPr>
          <w:rFonts w:ascii="Arial" w:hAnsi="Arial" w:cs="Arial"/>
          <w:sz w:val="20"/>
          <w:szCs w:val="20"/>
        </w:rPr>
        <w:t>Eventuais alterações contratuais reger-se-ão pela disciplina do art. 65 da Lei nº 8.666, de 1993.</w:t>
      </w:r>
    </w:p>
    <w:p w14:paraId="276D8AA6" w14:textId="77777777" w:rsidR="00872CF8" w:rsidRPr="00A55722" w:rsidRDefault="00872CF8" w:rsidP="00A55722">
      <w:pPr>
        <w:numPr>
          <w:ilvl w:val="1"/>
          <w:numId w:val="25"/>
        </w:numPr>
        <w:spacing w:before="120" w:after="120" w:line="276" w:lineRule="auto"/>
        <w:ind w:left="142" w:right="-568"/>
        <w:jc w:val="both"/>
        <w:rPr>
          <w:rFonts w:ascii="Arial" w:hAnsi="Arial" w:cs="Arial"/>
          <w:sz w:val="20"/>
          <w:szCs w:val="20"/>
        </w:rPr>
      </w:pPr>
      <w:r w:rsidRPr="00A55722">
        <w:rPr>
          <w:rFonts w:ascii="Arial" w:hAnsi="Arial" w:cs="Arial"/>
          <w:sz w:val="20"/>
          <w:szCs w:val="20"/>
        </w:rPr>
        <w:t>A CONTRATADA é obrigada a aceitar, nas mesmas condições contratuais, os acréscimos ou supressões que se fizerem necessários, até o limite de 25% (vinte e cinco por cento) do valor inicial atualizado do contrato.</w:t>
      </w:r>
    </w:p>
    <w:p w14:paraId="306CD34E" w14:textId="77777777" w:rsidR="00872CF8" w:rsidRPr="00A55722" w:rsidRDefault="00872CF8" w:rsidP="00A55722">
      <w:pPr>
        <w:numPr>
          <w:ilvl w:val="1"/>
          <w:numId w:val="25"/>
        </w:numPr>
        <w:spacing w:before="120" w:after="120" w:line="276" w:lineRule="auto"/>
        <w:ind w:left="142" w:right="-568"/>
        <w:jc w:val="both"/>
        <w:rPr>
          <w:rFonts w:ascii="Arial" w:hAnsi="Arial" w:cs="Arial"/>
          <w:sz w:val="20"/>
          <w:szCs w:val="20"/>
        </w:rPr>
      </w:pPr>
      <w:r w:rsidRPr="00A55722">
        <w:rPr>
          <w:rFonts w:ascii="Arial" w:hAnsi="Arial" w:cs="Arial"/>
          <w:sz w:val="20"/>
          <w:szCs w:val="20"/>
        </w:rPr>
        <w:t>As supressões resultantes de acordo celebrado entre as partes contratantes poderão exceder o limite de 25% (vinte e cinco por cento) do valor inicial atualizado do contrato.</w:t>
      </w:r>
    </w:p>
    <w:p w14:paraId="59F3185F" w14:textId="77777777" w:rsidR="00872CF8" w:rsidRPr="00A55722" w:rsidRDefault="00872CF8" w:rsidP="00872CF8">
      <w:pPr>
        <w:pStyle w:val="Nivel010"/>
        <w:ind w:firstLine="142"/>
        <w:rPr>
          <w:rFonts w:ascii="Arial" w:hAnsi="Arial" w:cs="Arial"/>
          <w:color w:val="auto"/>
          <w:sz w:val="22"/>
          <w:szCs w:val="22"/>
        </w:rPr>
      </w:pPr>
      <w:r w:rsidRPr="00A55722">
        <w:rPr>
          <w:rFonts w:ascii="Arial" w:hAnsi="Arial" w:cs="Arial"/>
          <w:color w:val="auto"/>
          <w:sz w:val="22"/>
          <w:szCs w:val="22"/>
        </w:rPr>
        <w:lastRenderedPageBreak/>
        <w:t xml:space="preserve"> CLÁUSULA DÉCIMA QUINTA - DOS CASOS OMISSOS.</w:t>
      </w:r>
    </w:p>
    <w:p w14:paraId="5DFAE7D3" w14:textId="77777777" w:rsidR="00872CF8" w:rsidRPr="00A55722" w:rsidRDefault="00872CF8" w:rsidP="00A55722">
      <w:pPr>
        <w:numPr>
          <w:ilvl w:val="1"/>
          <w:numId w:val="25"/>
        </w:numPr>
        <w:spacing w:before="120" w:after="120" w:line="276" w:lineRule="auto"/>
        <w:ind w:left="142" w:right="-568"/>
        <w:jc w:val="both"/>
        <w:rPr>
          <w:rFonts w:ascii="Arial" w:hAnsi="Arial" w:cs="Arial"/>
          <w:sz w:val="20"/>
          <w:szCs w:val="20"/>
        </w:rPr>
      </w:pPr>
      <w:r w:rsidRPr="00A55722">
        <w:rPr>
          <w:rFonts w:ascii="Arial" w:hAnsi="Arial" w:cs="Arial"/>
          <w:sz w:val="20"/>
          <w:szCs w:val="20"/>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7D9C7865" w14:textId="77777777" w:rsidR="00872CF8" w:rsidRPr="00A55722" w:rsidRDefault="00872CF8" w:rsidP="00872CF8">
      <w:pPr>
        <w:pStyle w:val="Nivel010"/>
        <w:ind w:firstLine="142"/>
        <w:rPr>
          <w:rFonts w:ascii="Arial" w:hAnsi="Arial" w:cs="Arial"/>
          <w:color w:val="auto"/>
          <w:sz w:val="22"/>
          <w:szCs w:val="22"/>
        </w:rPr>
      </w:pPr>
      <w:r w:rsidRPr="00A55722">
        <w:rPr>
          <w:rFonts w:ascii="Arial" w:hAnsi="Arial" w:cs="Arial"/>
          <w:color w:val="auto"/>
          <w:sz w:val="22"/>
          <w:szCs w:val="22"/>
        </w:rPr>
        <w:t>CLÁUSULA DÉCIMA SEXTA – PUBLICAÇÃO</w:t>
      </w:r>
    </w:p>
    <w:p w14:paraId="76C3A65C" w14:textId="77777777" w:rsidR="00872CF8" w:rsidRPr="00A55722" w:rsidRDefault="00872CF8" w:rsidP="00A55722">
      <w:pPr>
        <w:numPr>
          <w:ilvl w:val="1"/>
          <w:numId w:val="25"/>
        </w:numPr>
        <w:spacing w:before="120" w:after="120" w:line="276" w:lineRule="auto"/>
        <w:ind w:left="142" w:right="-568"/>
        <w:jc w:val="both"/>
        <w:rPr>
          <w:rFonts w:ascii="Arial" w:hAnsi="Arial" w:cs="Arial"/>
          <w:sz w:val="20"/>
          <w:szCs w:val="20"/>
        </w:rPr>
      </w:pPr>
      <w:r w:rsidRPr="00A55722">
        <w:rPr>
          <w:rFonts w:ascii="Arial" w:hAnsi="Arial" w:cs="Arial"/>
          <w:sz w:val="20"/>
          <w:szCs w:val="20"/>
        </w:rPr>
        <w:t>Incumbirá à CONTRATANTE providenciar a publicação deste instrumento, por extrato, no Diário Oficial da União, no prazo previsto na Lei nº 8.666, de 1993.</w:t>
      </w:r>
    </w:p>
    <w:p w14:paraId="4AD21860" w14:textId="77777777" w:rsidR="00872CF8" w:rsidRPr="00A55722" w:rsidRDefault="00872CF8" w:rsidP="00872CF8">
      <w:pPr>
        <w:pStyle w:val="Nivel010"/>
        <w:ind w:left="567" w:hanging="425"/>
        <w:rPr>
          <w:rFonts w:ascii="Arial" w:hAnsi="Arial" w:cs="Arial"/>
          <w:color w:val="auto"/>
          <w:sz w:val="22"/>
          <w:szCs w:val="22"/>
        </w:rPr>
      </w:pPr>
      <w:r w:rsidRPr="00A55722">
        <w:rPr>
          <w:rFonts w:ascii="Arial" w:hAnsi="Arial" w:cs="Arial"/>
          <w:color w:val="auto"/>
          <w:sz w:val="22"/>
          <w:szCs w:val="22"/>
        </w:rPr>
        <w:t>CLÁUSULA DÉCIMA SÉTIMA – FORO</w:t>
      </w:r>
    </w:p>
    <w:p w14:paraId="78FDE593" w14:textId="77777777" w:rsidR="00872CF8" w:rsidRPr="00B446AE" w:rsidRDefault="00872CF8" w:rsidP="00A55722">
      <w:pPr>
        <w:numPr>
          <w:ilvl w:val="1"/>
          <w:numId w:val="25"/>
        </w:numPr>
        <w:spacing w:before="120" w:after="120" w:line="276" w:lineRule="auto"/>
        <w:ind w:left="142" w:right="-568"/>
        <w:jc w:val="both"/>
        <w:rPr>
          <w:rFonts w:ascii="Arial" w:hAnsi="Arial" w:cs="Arial"/>
          <w:sz w:val="20"/>
          <w:szCs w:val="20"/>
        </w:rPr>
      </w:pPr>
      <w:r w:rsidRPr="00B446AE">
        <w:rPr>
          <w:rFonts w:ascii="Arial" w:hAnsi="Arial" w:cs="Arial"/>
          <w:sz w:val="20"/>
          <w:szCs w:val="20"/>
        </w:rPr>
        <w:t xml:space="preserve">É eleito o Foro </w:t>
      </w:r>
      <w:r>
        <w:rPr>
          <w:rFonts w:ascii="Arial" w:hAnsi="Arial" w:cs="Arial"/>
          <w:sz w:val="20"/>
          <w:szCs w:val="20"/>
        </w:rPr>
        <w:t xml:space="preserve">da Cidade do Rio de Janeiro </w:t>
      </w:r>
      <w:r w:rsidRPr="00B446AE">
        <w:rPr>
          <w:rFonts w:ascii="Arial" w:hAnsi="Arial" w:cs="Arial"/>
          <w:sz w:val="20"/>
          <w:szCs w:val="20"/>
        </w:rPr>
        <w:t>para dirimir os litígios que decorrerem da execução deste Termo de Contrato que não possam ser compostos pela conciliação</w:t>
      </w:r>
      <w:r>
        <w:rPr>
          <w:rFonts w:ascii="Arial" w:hAnsi="Arial" w:cs="Arial"/>
          <w:sz w:val="20"/>
          <w:szCs w:val="20"/>
        </w:rPr>
        <w:t xml:space="preserve">, conforme art. 55, §2º da Lei nº 8.666/93. </w:t>
      </w:r>
    </w:p>
    <w:p w14:paraId="3F5D3C47" w14:textId="77777777" w:rsidR="00872CF8" w:rsidRPr="00ED6B3A" w:rsidRDefault="00872CF8" w:rsidP="00872CF8">
      <w:pPr>
        <w:spacing w:before="120" w:after="120" w:line="276" w:lineRule="auto"/>
        <w:ind w:left="142"/>
        <w:jc w:val="both"/>
        <w:rPr>
          <w:rFonts w:ascii="Arial" w:hAnsi="Arial" w:cs="Arial"/>
          <w:sz w:val="20"/>
          <w:szCs w:val="20"/>
        </w:rPr>
      </w:pPr>
      <w:r w:rsidRPr="00ED6B3A">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14:paraId="76DE3DA4" w14:textId="5C193724" w:rsidR="00872CF8" w:rsidRPr="00ED6B3A" w:rsidRDefault="004E4642" w:rsidP="00872CF8">
      <w:pPr>
        <w:spacing w:after="120" w:line="360" w:lineRule="auto"/>
        <w:ind w:right="-15" w:firstLine="1418"/>
        <w:jc w:val="both"/>
        <w:rPr>
          <w:rFonts w:ascii="Arial" w:hAnsi="Arial" w:cs="Arial"/>
          <w:sz w:val="20"/>
          <w:szCs w:val="20"/>
        </w:rPr>
      </w:pPr>
      <w:r>
        <w:rPr>
          <w:rFonts w:ascii="Arial" w:hAnsi="Arial" w:cs="Arial"/>
          <w:sz w:val="20"/>
          <w:szCs w:val="20"/>
        </w:rPr>
        <w:t>Rio de Janeiro</w:t>
      </w:r>
      <w:r w:rsidR="00872CF8" w:rsidRPr="00ED6B3A">
        <w:rPr>
          <w:rFonts w:ascii="Arial" w:hAnsi="Arial" w:cs="Arial"/>
          <w:sz w:val="20"/>
          <w:szCs w:val="20"/>
        </w:rPr>
        <w:t>, .......... de.......................................... de 20</w:t>
      </w:r>
      <w:r>
        <w:rPr>
          <w:rFonts w:ascii="Arial" w:hAnsi="Arial" w:cs="Arial"/>
          <w:sz w:val="20"/>
          <w:szCs w:val="20"/>
        </w:rPr>
        <w:t>19</w:t>
      </w:r>
      <w:r w:rsidR="00872CF8" w:rsidRPr="00ED6B3A">
        <w:rPr>
          <w:rFonts w:ascii="Arial" w:hAnsi="Arial" w:cs="Arial"/>
          <w:sz w:val="20"/>
          <w:szCs w:val="20"/>
        </w:rPr>
        <w:t>.</w:t>
      </w:r>
    </w:p>
    <w:p w14:paraId="46EFB237" w14:textId="77777777" w:rsidR="00872CF8" w:rsidRPr="00ED6B3A" w:rsidRDefault="00872CF8" w:rsidP="00872CF8">
      <w:pPr>
        <w:spacing w:after="120"/>
        <w:jc w:val="both"/>
        <w:rPr>
          <w:rFonts w:ascii="Arial" w:hAnsi="Arial" w:cs="Arial"/>
          <w:bCs/>
          <w:sz w:val="20"/>
          <w:szCs w:val="20"/>
        </w:rPr>
      </w:pPr>
    </w:p>
    <w:p w14:paraId="7494C8B6" w14:textId="77777777" w:rsidR="00872CF8" w:rsidRPr="00ED6B3A" w:rsidRDefault="00872CF8" w:rsidP="00872CF8">
      <w:pPr>
        <w:spacing w:after="120"/>
        <w:jc w:val="center"/>
        <w:rPr>
          <w:rFonts w:ascii="Arial" w:hAnsi="Arial" w:cs="Arial"/>
          <w:bCs/>
          <w:sz w:val="20"/>
          <w:szCs w:val="20"/>
        </w:rPr>
      </w:pPr>
      <w:r w:rsidRPr="00ED6B3A">
        <w:rPr>
          <w:rFonts w:ascii="Arial" w:hAnsi="Arial" w:cs="Arial"/>
          <w:bCs/>
          <w:sz w:val="20"/>
          <w:szCs w:val="20"/>
        </w:rPr>
        <w:t>_________________________</w:t>
      </w:r>
    </w:p>
    <w:p w14:paraId="0AE4DB11" w14:textId="77777777" w:rsidR="00872CF8" w:rsidRDefault="00872CF8" w:rsidP="00872CF8">
      <w:pPr>
        <w:spacing w:after="120"/>
        <w:jc w:val="center"/>
        <w:rPr>
          <w:rFonts w:ascii="Arial" w:hAnsi="Arial" w:cs="Arial"/>
          <w:bCs/>
          <w:sz w:val="20"/>
          <w:szCs w:val="20"/>
        </w:rPr>
      </w:pPr>
      <w:r w:rsidRPr="00ED6B3A">
        <w:rPr>
          <w:rFonts w:ascii="Arial" w:hAnsi="Arial" w:cs="Arial"/>
          <w:bCs/>
          <w:sz w:val="20"/>
          <w:szCs w:val="20"/>
        </w:rPr>
        <w:t>Responsável legal da CONTRATANTE</w:t>
      </w:r>
    </w:p>
    <w:p w14:paraId="08B4D2DA" w14:textId="77777777" w:rsidR="00872CF8" w:rsidRDefault="00872CF8" w:rsidP="00872CF8">
      <w:pPr>
        <w:spacing w:after="120"/>
        <w:jc w:val="center"/>
        <w:rPr>
          <w:rFonts w:ascii="Arial" w:hAnsi="Arial" w:cs="Arial"/>
          <w:bCs/>
          <w:sz w:val="20"/>
          <w:szCs w:val="20"/>
        </w:rPr>
      </w:pPr>
    </w:p>
    <w:p w14:paraId="395C42DF" w14:textId="77777777" w:rsidR="00872CF8" w:rsidRPr="00ED6B3A" w:rsidRDefault="00872CF8" w:rsidP="00872CF8">
      <w:pPr>
        <w:spacing w:after="120"/>
        <w:jc w:val="center"/>
        <w:rPr>
          <w:rFonts w:ascii="Arial" w:hAnsi="Arial" w:cs="Arial"/>
          <w:sz w:val="20"/>
          <w:szCs w:val="20"/>
        </w:rPr>
      </w:pPr>
      <w:r w:rsidRPr="00ED6B3A">
        <w:rPr>
          <w:rFonts w:ascii="Arial" w:hAnsi="Arial" w:cs="Arial"/>
          <w:sz w:val="20"/>
          <w:szCs w:val="20"/>
        </w:rPr>
        <w:t>_________________________</w:t>
      </w:r>
    </w:p>
    <w:p w14:paraId="237E4838" w14:textId="77777777" w:rsidR="00872CF8" w:rsidRPr="00ED6B3A" w:rsidRDefault="00872CF8" w:rsidP="00872CF8">
      <w:pPr>
        <w:spacing w:after="120"/>
        <w:jc w:val="center"/>
        <w:rPr>
          <w:rFonts w:ascii="Arial" w:hAnsi="Arial" w:cs="Arial"/>
          <w:sz w:val="20"/>
          <w:szCs w:val="20"/>
        </w:rPr>
      </w:pPr>
      <w:r w:rsidRPr="00ED6B3A">
        <w:rPr>
          <w:rFonts w:ascii="Arial" w:hAnsi="Arial" w:cs="Arial"/>
          <w:sz w:val="20"/>
          <w:szCs w:val="20"/>
        </w:rPr>
        <w:t>Responsável legal da CONTRATADA</w:t>
      </w:r>
    </w:p>
    <w:p w14:paraId="67628C5E" w14:textId="77777777" w:rsidR="00872CF8" w:rsidRPr="00807B51" w:rsidRDefault="00872CF8" w:rsidP="00F95217">
      <w:pPr>
        <w:spacing w:after="120" w:line="360" w:lineRule="auto"/>
        <w:ind w:left="567"/>
        <w:jc w:val="both"/>
        <w:rPr>
          <w:rFonts w:ascii="Arial" w:hAnsi="Arial" w:cs="Arial"/>
          <w:sz w:val="20"/>
          <w:szCs w:val="20"/>
        </w:rPr>
      </w:pPr>
      <w:r w:rsidRPr="00ED6B3A">
        <w:rPr>
          <w:rFonts w:ascii="Arial" w:hAnsi="Arial" w:cs="Arial"/>
          <w:sz w:val="20"/>
          <w:szCs w:val="20"/>
        </w:rPr>
        <w:t>TESTEMUNHAS:</w:t>
      </w:r>
    </w:p>
    <w:p w14:paraId="4AAFEF34" w14:textId="77777777" w:rsidR="00872CF8" w:rsidRDefault="00872CF8" w:rsidP="00F95217">
      <w:pPr>
        <w:spacing w:after="120" w:line="360" w:lineRule="auto"/>
        <w:ind w:left="567"/>
        <w:jc w:val="both"/>
        <w:rPr>
          <w:rFonts w:ascii="Arial" w:hAnsi="Arial" w:cs="Arial"/>
          <w:sz w:val="20"/>
          <w:szCs w:val="20"/>
        </w:rPr>
      </w:pPr>
      <w:r>
        <w:rPr>
          <w:rFonts w:ascii="Arial" w:hAnsi="Arial" w:cs="Arial"/>
          <w:sz w:val="20"/>
          <w:szCs w:val="20"/>
        </w:rPr>
        <w:t>1-</w:t>
      </w:r>
    </w:p>
    <w:p w14:paraId="5B7EE821" w14:textId="260736E5" w:rsidR="00872CF8" w:rsidRDefault="00872CF8" w:rsidP="00F95217">
      <w:pPr>
        <w:spacing w:after="120" w:line="360" w:lineRule="auto"/>
        <w:ind w:left="567"/>
        <w:jc w:val="both"/>
        <w:rPr>
          <w:rFonts w:ascii="Arial" w:hAnsi="Arial" w:cs="Arial"/>
          <w:sz w:val="20"/>
          <w:szCs w:val="20"/>
        </w:rPr>
      </w:pPr>
      <w:r>
        <w:rPr>
          <w:rFonts w:ascii="Arial" w:hAnsi="Arial" w:cs="Arial"/>
          <w:sz w:val="20"/>
          <w:szCs w:val="20"/>
        </w:rPr>
        <w:t>2-</w:t>
      </w:r>
    </w:p>
    <w:p w14:paraId="7DD1B060" w14:textId="70685420" w:rsidR="00863F32" w:rsidRDefault="00863F32" w:rsidP="00F95217">
      <w:pPr>
        <w:spacing w:after="120" w:line="360" w:lineRule="auto"/>
        <w:ind w:left="567"/>
        <w:jc w:val="both"/>
        <w:rPr>
          <w:rFonts w:ascii="Arial" w:hAnsi="Arial" w:cs="Arial"/>
          <w:sz w:val="20"/>
          <w:szCs w:val="20"/>
        </w:rPr>
      </w:pPr>
    </w:p>
    <w:p w14:paraId="6D703633" w14:textId="04DC35FF" w:rsidR="00863F32" w:rsidRDefault="00863F32" w:rsidP="00F95217">
      <w:pPr>
        <w:spacing w:after="120" w:line="360" w:lineRule="auto"/>
        <w:ind w:left="567"/>
        <w:jc w:val="both"/>
        <w:rPr>
          <w:rFonts w:ascii="Arial" w:hAnsi="Arial" w:cs="Arial"/>
          <w:sz w:val="20"/>
          <w:szCs w:val="20"/>
        </w:rPr>
      </w:pPr>
    </w:p>
    <w:p w14:paraId="0F1027AB" w14:textId="79CE8F27" w:rsidR="00863F32" w:rsidRDefault="00863F32" w:rsidP="00F95217">
      <w:pPr>
        <w:spacing w:after="120" w:line="360" w:lineRule="auto"/>
        <w:ind w:left="567"/>
        <w:jc w:val="both"/>
        <w:rPr>
          <w:rFonts w:ascii="Arial" w:hAnsi="Arial" w:cs="Arial"/>
          <w:sz w:val="20"/>
          <w:szCs w:val="20"/>
        </w:rPr>
      </w:pPr>
    </w:p>
    <w:p w14:paraId="0456C8AD" w14:textId="105D51EB" w:rsidR="00863F32" w:rsidRDefault="00863F32" w:rsidP="00F95217">
      <w:pPr>
        <w:spacing w:after="120" w:line="360" w:lineRule="auto"/>
        <w:ind w:left="567"/>
        <w:jc w:val="both"/>
        <w:rPr>
          <w:rFonts w:ascii="Arial" w:hAnsi="Arial" w:cs="Arial"/>
          <w:sz w:val="20"/>
          <w:szCs w:val="20"/>
        </w:rPr>
      </w:pPr>
    </w:p>
    <w:p w14:paraId="671C5945" w14:textId="45998F0C" w:rsidR="00863F32" w:rsidRDefault="00863F32" w:rsidP="00F95217">
      <w:pPr>
        <w:spacing w:after="120" w:line="360" w:lineRule="auto"/>
        <w:ind w:left="567"/>
        <w:jc w:val="both"/>
        <w:rPr>
          <w:rFonts w:ascii="Arial" w:hAnsi="Arial" w:cs="Arial"/>
          <w:sz w:val="20"/>
          <w:szCs w:val="20"/>
        </w:rPr>
      </w:pPr>
    </w:p>
    <w:p w14:paraId="2F11972D" w14:textId="50E16EB1" w:rsidR="00863F32" w:rsidRDefault="00863F32" w:rsidP="00F95217">
      <w:pPr>
        <w:spacing w:after="120" w:line="360" w:lineRule="auto"/>
        <w:ind w:left="567"/>
        <w:jc w:val="both"/>
        <w:rPr>
          <w:rFonts w:ascii="Arial" w:hAnsi="Arial" w:cs="Arial"/>
          <w:sz w:val="20"/>
          <w:szCs w:val="20"/>
        </w:rPr>
      </w:pPr>
    </w:p>
    <w:p w14:paraId="736051DE" w14:textId="51319C1F" w:rsidR="00863F32" w:rsidRDefault="00863F32" w:rsidP="00F95217">
      <w:pPr>
        <w:spacing w:after="120" w:line="360" w:lineRule="auto"/>
        <w:ind w:left="567"/>
        <w:jc w:val="both"/>
        <w:rPr>
          <w:rFonts w:ascii="Arial" w:hAnsi="Arial" w:cs="Arial"/>
          <w:sz w:val="20"/>
          <w:szCs w:val="20"/>
        </w:rPr>
      </w:pPr>
    </w:p>
    <w:p w14:paraId="773F2F72" w14:textId="4E0C0E9E" w:rsidR="00863F32" w:rsidRDefault="00863F32" w:rsidP="00F95217">
      <w:pPr>
        <w:spacing w:after="120" w:line="360" w:lineRule="auto"/>
        <w:ind w:left="567"/>
        <w:jc w:val="both"/>
        <w:rPr>
          <w:rFonts w:ascii="Arial" w:hAnsi="Arial" w:cs="Arial"/>
          <w:sz w:val="20"/>
          <w:szCs w:val="20"/>
        </w:rPr>
      </w:pPr>
    </w:p>
    <w:p w14:paraId="3F9993F2" w14:textId="01CD8EDF" w:rsidR="00863F32" w:rsidRDefault="00863F32" w:rsidP="00F95217">
      <w:pPr>
        <w:spacing w:after="120" w:line="360" w:lineRule="auto"/>
        <w:ind w:left="567"/>
        <w:jc w:val="both"/>
        <w:rPr>
          <w:rFonts w:ascii="Arial" w:hAnsi="Arial" w:cs="Arial"/>
          <w:sz w:val="20"/>
          <w:szCs w:val="20"/>
        </w:rPr>
      </w:pPr>
    </w:p>
    <w:p w14:paraId="45EEC053" w14:textId="73551CA6" w:rsidR="00863F32" w:rsidRDefault="00863F32" w:rsidP="00F95217">
      <w:pPr>
        <w:spacing w:after="120" w:line="360" w:lineRule="auto"/>
        <w:ind w:left="567"/>
        <w:jc w:val="both"/>
        <w:rPr>
          <w:rFonts w:ascii="Arial" w:hAnsi="Arial" w:cs="Arial"/>
          <w:sz w:val="20"/>
          <w:szCs w:val="20"/>
        </w:rPr>
      </w:pPr>
    </w:p>
    <w:p w14:paraId="2338FDC0" w14:textId="5C6B6286" w:rsidR="00863F32" w:rsidRDefault="00863F32" w:rsidP="00F95217">
      <w:pPr>
        <w:spacing w:after="120" w:line="360" w:lineRule="auto"/>
        <w:ind w:left="567"/>
        <w:jc w:val="both"/>
        <w:rPr>
          <w:rFonts w:ascii="Arial" w:hAnsi="Arial" w:cs="Arial"/>
          <w:sz w:val="20"/>
          <w:szCs w:val="20"/>
        </w:rPr>
      </w:pPr>
    </w:p>
    <w:p w14:paraId="1EAF9C3A" w14:textId="520925FA" w:rsidR="00863F32" w:rsidRDefault="00863F32" w:rsidP="00F95217">
      <w:pPr>
        <w:spacing w:after="120" w:line="360" w:lineRule="auto"/>
        <w:ind w:left="567"/>
        <w:jc w:val="both"/>
        <w:rPr>
          <w:rFonts w:ascii="Arial" w:hAnsi="Arial" w:cs="Arial"/>
          <w:sz w:val="20"/>
          <w:szCs w:val="20"/>
        </w:rPr>
      </w:pPr>
    </w:p>
    <w:p w14:paraId="42641218" w14:textId="5B8B3998" w:rsidR="004A5414" w:rsidRPr="00F63E2A" w:rsidRDefault="004A5414" w:rsidP="004A5414">
      <w:pPr>
        <w:pStyle w:val="Corpo"/>
        <w:spacing w:before="120" w:after="120" w:line="276" w:lineRule="auto"/>
        <w:jc w:val="center"/>
        <w:rPr>
          <w:rFonts w:ascii="Arial" w:hAnsi="Arial" w:cs="Arial"/>
          <w:b/>
          <w:bCs/>
          <w:color w:val="000000" w:themeColor="text1"/>
          <w:sz w:val="22"/>
          <w:szCs w:val="22"/>
        </w:rPr>
      </w:pPr>
      <w:r w:rsidRPr="00F63E2A">
        <w:rPr>
          <w:rFonts w:ascii="Arial" w:hAnsi="Arial" w:cs="Arial"/>
          <w:b/>
          <w:bCs/>
          <w:color w:val="000000" w:themeColor="text1"/>
          <w:sz w:val="22"/>
          <w:szCs w:val="22"/>
        </w:rPr>
        <w:t xml:space="preserve">ANEXO </w:t>
      </w:r>
      <w:r>
        <w:rPr>
          <w:rFonts w:ascii="Arial" w:hAnsi="Arial" w:cs="Arial"/>
          <w:b/>
          <w:bCs/>
          <w:color w:val="000000" w:themeColor="text1"/>
          <w:sz w:val="22"/>
          <w:szCs w:val="22"/>
        </w:rPr>
        <w:t>I</w:t>
      </w:r>
      <w:r w:rsidRPr="00F63E2A">
        <w:rPr>
          <w:rFonts w:ascii="Arial" w:hAnsi="Arial" w:cs="Arial"/>
          <w:b/>
          <w:bCs/>
          <w:color w:val="000000" w:themeColor="text1"/>
          <w:sz w:val="22"/>
          <w:szCs w:val="22"/>
        </w:rPr>
        <w:t>V</w:t>
      </w:r>
    </w:p>
    <w:p w14:paraId="389C4E5D" w14:textId="77777777" w:rsidR="00F95217" w:rsidRDefault="00F95217" w:rsidP="004A5414">
      <w:pPr>
        <w:pStyle w:val="Corpo"/>
        <w:spacing w:before="120" w:after="120" w:line="276" w:lineRule="auto"/>
        <w:jc w:val="center"/>
        <w:rPr>
          <w:rFonts w:ascii="Arial" w:hAnsi="Arial" w:cs="Arial"/>
          <w:b/>
          <w:bCs/>
          <w:color w:val="000000" w:themeColor="text1"/>
          <w:sz w:val="22"/>
          <w:szCs w:val="22"/>
        </w:rPr>
      </w:pPr>
    </w:p>
    <w:p w14:paraId="14170255" w14:textId="40540310" w:rsidR="004A5414" w:rsidRPr="00F63E2A" w:rsidRDefault="004A5414" w:rsidP="004A5414">
      <w:pPr>
        <w:pStyle w:val="Corpo"/>
        <w:spacing w:before="120" w:after="120" w:line="276" w:lineRule="auto"/>
        <w:jc w:val="center"/>
        <w:rPr>
          <w:rFonts w:ascii="Arial" w:hAnsi="Arial" w:cs="Arial"/>
          <w:b/>
          <w:bCs/>
          <w:color w:val="000000" w:themeColor="text1"/>
          <w:sz w:val="22"/>
          <w:szCs w:val="22"/>
        </w:rPr>
      </w:pPr>
      <w:r w:rsidRPr="00F63E2A">
        <w:rPr>
          <w:rFonts w:ascii="Arial" w:hAnsi="Arial" w:cs="Arial"/>
          <w:b/>
          <w:bCs/>
          <w:color w:val="000000" w:themeColor="text1"/>
          <w:sz w:val="22"/>
          <w:szCs w:val="22"/>
        </w:rPr>
        <w:t>ATESTADO DE VISTORIA</w:t>
      </w:r>
    </w:p>
    <w:p w14:paraId="51C138AA" w14:textId="77777777" w:rsidR="004A5414" w:rsidRPr="00F63E2A" w:rsidRDefault="004A5414" w:rsidP="004A5414">
      <w:pPr>
        <w:pStyle w:val="Corpo"/>
        <w:spacing w:before="120" w:after="120" w:line="276" w:lineRule="auto"/>
        <w:jc w:val="both"/>
        <w:rPr>
          <w:rFonts w:ascii="Arial" w:hAnsi="Arial" w:cs="Arial"/>
          <w:color w:val="000000" w:themeColor="text1"/>
          <w:sz w:val="22"/>
          <w:szCs w:val="22"/>
        </w:rPr>
      </w:pPr>
    </w:p>
    <w:p w14:paraId="7CA7BE07" w14:textId="49BD0E2F" w:rsidR="004A5414" w:rsidRPr="00F63E2A" w:rsidRDefault="004A5414" w:rsidP="004A5414">
      <w:pPr>
        <w:pStyle w:val="Corpodetexto3"/>
        <w:suppressAutoHyphens/>
        <w:autoSpaceDE w:val="0"/>
        <w:autoSpaceDN w:val="0"/>
        <w:adjustRightInd w:val="0"/>
        <w:spacing w:before="120" w:line="276" w:lineRule="auto"/>
        <w:ind w:firstLine="709"/>
        <w:jc w:val="both"/>
        <w:rPr>
          <w:rStyle w:val="EstiloNegrito"/>
          <w:rFonts w:eastAsia="Calibri" w:cs="Arial"/>
          <w:b w:val="0"/>
          <w:sz w:val="22"/>
          <w:szCs w:val="22"/>
        </w:rPr>
      </w:pPr>
      <w:r w:rsidRPr="00F63E2A">
        <w:rPr>
          <w:rStyle w:val="EstiloNegrito"/>
          <w:rFonts w:eastAsia="Calibri" w:cs="Arial"/>
          <w:sz w:val="22"/>
          <w:szCs w:val="22"/>
        </w:rPr>
        <w:t xml:space="preserve">DECLARAMOS, para fins de participação no processo licitatório PGE nº </w:t>
      </w:r>
      <w:r>
        <w:rPr>
          <w:rStyle w:val="EstiloNegrito"/>
          <w:rFonts w:eastAsia="Calibri" w:cs="Arial"/>
          <w:sz w:val="22"/>
          <w:szCs w:val="22"/>
        </w:rPr>
        <w:t>08</w:t>
      </w:r>
      <w:r w:rsidRPr="00F63E2A">
        <w:rPr>
          <w:rStyle w:val="EstiloNegrito"/>
          <w:rFonts w:eastAsia="Calibri" w:cs="Arial"/>
          <w:sz w:val="22"/>
          <w:szCs w:val="22"/>
        </w:rPr>
        <w:t>/201</w:t>
      </w:r>
      <w:r>
        <w:rPr>
          <w:rStyle w:val="EstiloNegrito"/>
          <w:rFonts w:eastAsia="Calibri" w:cs="Arial"/>
          <w:sz w:val="22"/>
          <w:szCs w:val="22"/>
        </w:rPr>
        <w:t>9</w:t>
      </w:r>
      <w:r w:rsidRPr="00F63E2A">
        <w:rPr>
          <w:rStyle w:val="EstiloNegrito"/>
          <w:rFonts w:eastAsia="Calibri" w:cs="Arial"/>
          <w:sz w:val="22"/>
          <w:szCs w:val="22"/>
        </w:rPr>
        <w:t>-COGIC da Fundação Oswaldo Cruz - Fiocruz , que a licitante ______________________________________________ inscrita no CNPJ sob o nº ___________________________, instalada no endereço:___________________ ___________________________________________ na cidade de _______________________________, representada tecnicamente e legalmente pelo profissional  ______________________________________, documento de identidade nº ______________, compareceu nesta data ao Campus FIOCRUZ/RJ e tomou conhecimento, em vistoria técnica, das condicionantes à prestação dos serviços alvo desta contratação.</w:t>
      </w:r>
    </w:p>
    <w:p w14:paraId="4A31FE70" w14:textId="77777777" w:rsidR="004A5414" w:rsidRPr="00F63E2A" w:rsidRDefault="004A5414" w:rsidP="004A5414">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63E2A">
        <w:rPr>
          <w:rStyle w:val="EstiloNegrito"/>
          <w:rFonts w:eastAsia="Calibri" w:cs="Arial"/>
          <w:sz w:val="22"/>
          <w:szCs w:val="22"/>
        </w:rPr>
        <w:t>Local e Data</w:t>
      </w:r>
    </w:p>
    <w:p w14:paraId="7AFAFE1A" w14:textId="77777777" w:rsidR="004A5414" w:rsidRPr="00F63E2A" w:rsidRDefault="004A5414" w:rsidP="004A5414">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p>
    <w:p w14:paraId="09F32F79" w14:textId="77777777" w:rsidR="004A5414" w:rsidRPr="00F63E2A" w:rsidRDefault="004A5414" w:rsidP="004A5414">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63E2A">
        <w:rPr>
          <w:rStyle w:val="EstiloNegrito"/>
          <w:rFonts w:eastAsia="Calibri" w:cs="Arial"/>
          <w:sz w:val="22"/>
          <w:szCs w:val="22"/>
        </w:rPr>
        <w:t>(Assinatura, matrícula e identificação do Servidor da Fiocruz)</w:t>
      </w:r>
    </w:p>
    <w:p w14:paraId="5170EA88" w14:textId="77777777" w:rsidR="004A5414" w:rsidRPr="00F63E2A" w:rsidRDefault="004A5414" w:rsidP="004A5414">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63E2A">
        <w:rPr>
          <w:rFonts w:eastAsia="Calibri" w:cs="Arial"/>
          <w:bCs/>
          <w:noProof/>
          <w:sz w:val="22"/>
          <w:szCs w:val="22"/>
        </w:rPr>
        <mc:AlternateContent>
          <mc:Choice Requires="wps">
            <w:drawing>
              <wp:anchor distT="0" distB="0" distL="114300" distR="114300" simplePos="0" relativeHeight="251659264" behindDoc="0" locked="0" layoutInCell="1" allowOverlap="1" wp14:anchorId="66CA3DD3" wp14:editId="77B2C60E">
                <wp:simplePos x="0" y="0"/>
                <wp:positionH relativeFrom="column">
                  <wp:posOffset>4445</wp:posOffset>
                </wp:positionH>
                <wp:positionV relativeFrom="paragraph">
                  <wp:posOffset>9525</wp:posOffset>
                </wp:positionV>
                <wp:extent cx="5603240" cy="0"/>
                <wp:effectExtent l="17780" t="10795" r="17780" b="17780"/>
                <wp:wrapNone/>
                <wp:docPr id="1" name="Conector de seta reta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324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818BB4" id="_x0000_t32" coordsize="21600,21600" o:spt="32" o:oned="t" path="m,l21600,21600e" filled="f">
                <v:path arrowok="t" fillok="f" o:connecttype="none"/>
                <o:lock v:ext="edit" shapetype="t"/>
              </v:shapetype>
              <v:shape id="Conector de seta reta 56" o:spid="_x0000_s1026" type="#_x0000_t32" style="position:absolute;margin-left:.35pt;margin-top:.75pt;width:441.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" strokeweight="1.5pt"/>
            </w:pict>
          </mc:Fallback>
        </mc:AlternateContent>
      </w:r>
    </w:p>
    <w:p w14:paraId="73E2385F" w14:textId="77777777" w:rsidR="004A5414" w:rsidRPr="00F63E2A" w:rsidRDefault="004A5414" w:rsidP="004A5414">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63E2A">
        <w:rPr>
          <w:rStyle w:val="EstiloNegrito"/>
          <w:rFonts w:eastAsia="Calibri" w:cs="Arial"/>
          <w:sz w:val="22"/>
          <w:szCs w:val="22"/>
        </w:rPr>
        <w:t>DECLARAÇÃO DE CONCORDÂNCIA</w:t>
      </w:r>
    </w:p>
    <w:p w14:paraId="489993F7" w14:textId="77777777" w:rsidR="004A5414" w:rsidRPr="00F63E2A" w:rsidRDefault="004A5414" w:rsidP="004A5414">
      <w:pPr>
        <w:pStyle w:val="Corpodetexto3"/>
        <w:suppressAutoHyphens/>
        <w:autoSpaceDE w:val="0"/>
        <w:autoSpaceDN w:val="0"/>
        <w:adjustRightInd w:val="0"/>
        <w:spacing w:before="120" w:line="276" w:lineRule="auto"/>
        <w:ind w:firstLine="709"/>
        <w:jc w:val="both"/>
        <w:rPr>
          <w:rStyle w:val="EstiloNegrito"/>
          <w:rFonts w:eastAsia="Calibri" w:cs="Arial"/>
          <w:b w:val="0"/>
          <w:sz w:val="22"/>
          <w:szCs w:val="22"/>
        </w:rPr>
      </w:pPr>
      <w:r w:rsidRPr="00F63E2A">
        <w:rPr>
          <w:rStyle w:val="EstiloNegrito"/>
          <w:rFonts w:eastAsia="Calibri" w:cs="Arial"/>
          <w:sz w:val="22"/>
          <w:szCs w:val="22"/>
        </w:rPr>
        <w:t>Concordamos com os termos da declaração acima, dando-nos por satisfeitos com as informações obtidas e plenamente capacitados a elaborar nossa proposta para a licitação.</w:t>
      </w:r>
    </w:p>
    <w:p w14:paraId="46CE4385" w14:textId="77777777" w:rsidR="004A5414" w:rsidRPr="00F63E2A" w:rsidRDefault="004A5414" w:rsidP="004A5414">
      <w:pPr>
        <w:pStyle w:val="Corpodetexto3"/>
        <w:suppressAutoHyphens/>
        <w:autoSpaceDE w:val="0"/>
        <w:autoSpaceDN w:val="0"/>
        <w:adjustRightInd w:val="0"/>
        <w:spacing w:before="120" w:line="276" w:lineRule="auto"/>
        <w:rPr>
          <w:rStyle w:val="EstiloNegrito"/>
          <w:rFonts w:eastAsia="Calibri" w:cs="Arial"/>
          <w:b w:val="0"/>
          <w:sz w:val="22"/>
          <w:szCs w:val="22"/>
        </w:rPr>
      </w:pPr>
    </w:p>
    <w:p w14:paraId="72012885" w14:textId="77777777" w:rsidR="004A5414" w:rsidRPr="00F63E2A" w:rsidRDefault="004A5414" w:rsidP="004A5414">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63E2A">
        <w:rPr>
          <w:rStyle w:val="EstiloNegrito"/>
          <w:rFonts w:eastAsia="Calibri" w:cs="Arial"/>
          <w:sz w:val="22"/>
          <w:szCs w:val="22"/>
        </w:rPr>
        <w:t>Local e Data</w:t>
      </w:r>
    </w:p>
    <w:p w14:paraId="317C630A" w14:textId="77777777" w:rsidR="004A5414" w:rsidRPr="00F63E2A" w:rsidRDefault="004A5414" w:rsidP="004A5414">
      <w:pPr>
        <w:pStyle w:val="Corpodetexto3"/>
        <w:suppressAutoHyphens/>
        <w:autoSpaceDE w:val="0"/>
        <w:autoSpaceDN w:val="0"/>
        <w:adjustRightInd w:val="0"/>
        <w:spacing w:before="120" w:line="276" w:lineRule="auto"/>
        <w:ind w:firstLine="709"/>
        <w:rPr>
          <w:rStyle w:val="EstiloNegrito"/>
          <w:rFonts w:eastAsia="Calibri" w:cs="Arial"/>
          <w:b w:val="0"/>
          <w:sz w:val="22"/>
          <w:szCs w:val="22"/>
        </w:rPr>
      </w:pPr>
    </w:p>
    <w:p w14:paraId="0BF03FB1" w14:textId="77777777" w:rsidR="004A5414" w:rsidRPr="00F63E2A" w:rsidRDefault="004A5414" w:rsidP="004A5414">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63E2A">
        <w:rPr>
          <w:rStyle w:val="EstiloNegrito"/>
          <w:rFonts w:eastAsia="Calibri" w:cs="Arial"/>
          <w:sz w:val="22"/>
          <w:szCs w:val="22"/>
        </w:rPr>
        <w:t>(Assinatura e identificação do representante legal da licitante)</w:t>
      </w:r>
    </w:p>
    <w:p w14:paraId="1AC8209A" w14:textId="77777777" w:rsidR="004A5414" w:rsidRPr="00F63E2A" w:rsidRDefault="004A5414" w:rsidP="004A5414">
      <w:pPr>
        <w:pStyle w:val="Corpodetexto3"/>
        <w:suppressAutoHyphens/>
        <w:autoSpaceDE w:val="0"/>
        <w:autoSpaceDN w:val="0"/>
        <w:adjustRightInd w:val="0"/>
        <w:spacing w:before="120" w:line="276" w:lineRule="auto"/>
        <w:rPr>
          <w:rStyle w:val="EstiloNegrito"/>
          <w:rFonts w:eastAsia="Calibri" w:cs="Arial"/>
          <w:b w:val="0"/>
          <w:sz w:val="22"/>
          <w:szCs w:val="22"/>
        </w:rPr>
      </w:pPr>
    </w:p>
    <w:p w14:paraId="0A97695F" w14:textId="77777777" w:rsidR="004A5414" w:rsidRPr="00F63E2A" w:rsidRDefault="004A5414" w:rsidP="004A5414">
      <w:pPr>
        <w:pStyle w:val="Corpodetexto3"/>
        <w:suppressAutoHyphens/>
        <w:autoSpaceDE w:val="0"/>
        <w:autoSpaceDN w:val="0"/>
        <w:adjustRightInd w:val="0"/>
        <w:spacing w:before="120" w:line="276" w:lineRule="auto"/>
        <w:jc w:val="both"/>
        <w:rPr>
          <w:rStyle w:val="EstiloNegrito"/>
          <w:rFonts w:eastAsia="Calibri" w:cs="Arial"/>
          <w:b w:val="0"/>
          <w:sz w:val="22"/>
          <w:szCs w:val="22"/>
        </w:rPr>
      </w:pPr>
      <w:r w:rsidRPr="00F63E2A">
        <w:rPr>
          <w:rStyle w:val="EstiloNegrito"/>
          <w:rFonts w:eastAsia="Calibri" w:cs="Arial"/>
          <w:sz w:val="22"/>
          <w:szCs w:val="22"/>
        </w:rPr>
        <w:t>Nota: A empresa deverá anexar a esta declaração documento comprobatório da competência de seu representante legal para a referida visita.</w:t>
      </w:r>
    </w:p>
    <w:p w14:paraId="6DB2288B" w14:textId="77777777" w:rsidR="004A5414" w:rsidRPr="00F63E2A" w:rsidRDefault="004A5414" w:rsidP="004A5414">
      <w:pPr>
        <w:pStyle w:val="Corpodetexto2"/>
        <w:spacing w:before="120" w:line="276" w:lineRule="auto"/>
        <w:rPr>
          <w:rFonts w:ascii="Arial" w:hAnsi="Arial" w:cs="Arial"/>
          <w:sz w:val="22"/>
          <w:szCs w:val="22"/>
        </w:rPr>
      </w:pPr>
      <w:r w:rsidRPr="00F63E2A">
        <w:rPr>
          <w:rFonts w:ascii="Arial" w:hAnsi="Arial" w:cs="Arial"/>
          <w:sz w:val="22"/>
          <w:szCs w:val="22"/>
        </w:rPr>
        <w:t xml:space="preserve">OBS 2: Os participantes que optarem por não realizar a Visita Técnica, deverão apresentar declaração assinada pelo seu </w:t>
      </w:r>
      <w:r w:rsidRPr="00F63E2A">
        <w:rPr>
          <w:rStyle w:val="EstiloNegrito"/>
          <w:rFonts w:ascii="Arial" w:eastAsia="Calibri" w:hAnsi="Arial" w:cs="Arial"/>
          <w:sz w:val="22"/>
          <w:szCs w:val="22"/>
        </w:rPr>
        <w:t>representante legal</w:t>
      </w:r>
      <w:r w:rsidRPr="00F63E2A">
        <w:rPr>
          <w:rFonts w:ascii="Arial" w:hAnsi="Arial" w:cs="Arial"/>
          <w:sz w:val="22"/>
          <w:szCs w:val="22"/>
        </w:rPr>
        <w:t xml:space="preserve"> de que possuem pleno conhecimento do objeto a ser contratado.</w:t>
      </w:r>
    </w:p>
    <w:p w14:paraId="4730B761" w14:textId="32F7D46A" w:rsidR="003C3BA9" w:rsidRDefault="003C3BA9" w:rsidP="00872CF8">
      <w:pPr>
        <w:spacing w:after="120"/>
        <w:ind w:left="567"/>
        <w:jc w:val="both"/>
        <w:rPr>
          <w:rFonts w:ascii="Arial" w:hAnsi="Arial" w:cs="Arial"/>
          <w:sz w:val="20"/>
          <w:szCs w:val="20"/>
        </w:rPr>
      </w:pPr>
    </w:p>
    <w:p w14:paraId="689CA79E" w14:textId="74D5EABA" w:rsidR="003C3BA9" w:rsidRDefault="003C3BA9" w:rsidP="00872CF8">
      <w:pPr>
        <w:spacing w:after="120"/>
        <w:ind w:left="567"/>
        <w:jc w:val="both"/>
        <w:rPr>
          <w:rFonts w:ascii="Arial" w:hAnsi="Arial" w:cs="Arial"/>
          <w:sz w:val="20"/>
          <w:szCs w:val="20"/>
        </w:rPr>
      </w:pPr>
    </w:p>
    <w:p w14:paraId="4D9AD09D" w14:textId="4741F85E" w:rsidR="004A5414" w:rsidRDefault="004A5414" w:rsidP="00872CF8">
      <w:pPr>
        <w:spacing w:after="120"/>
        <w:ind w:left="567"/>
        <w:jc w:val="both"/>
        <w:rPr>
          <w:rFonts w:ascii="Arial" w:hAnsi="Arial" w:cs="Arial"/>
          <w:sz w:val="20"/>
          <w:szCs w:val="20"/>
        </w:rPr>
      </w:pPr>
    </w:p>
    <w:p w14:paraId="48E2061D" w14:textId="221169D1" w:rsidR="004A5414" w:rsidRDefault="004A5414" w:rsidP="00872CF8">
      <w:pPr>
        <w:spacing w:after="120"/>
        <w:ind w:left="567"/>
        <w:jc w:val="both"/>
        <w:rPr>
          <w:rFonts w:ascii="Arial" w:hAnsi="Arial" w:cs="Arial"/>
          <w:sz w:val="20"/>
          <w:szCs w:val="20"/>
        </w:rPr>
      </w:pPr>
    </w:p>
    <w:p w14:paraId="11154441" w14:textId="77E83678" w:rsidR="004A5414" w:rsidRDefault="004A5414" w:rsidP="00872CF8">
      <w:pPr>
        <w:spacing w:after="120"/>
        <w:ind w:left="567"/>
        <w:jc w:val="both"/>
        <w:rPr>
          <w:rFonts w:ascii="Arial" w:hAnsi="Arial" w:cs="Arial"/>
          <w:sz w:val="20"/>
          <w:szCs w:val="20"/>
        </w:rPr>
      </w:pPr>
    </w:p>
    <w:p w14:paraId="227E9707" w14:textId="6D749DB7" w:rsidR="004A5414" w:rsidRDefault="004A5414" w:rsidP="00872CF8">
      <w:pPr>
        <w:spacing w:after="120"/>
        <w:ind w:left="567"/>
        <w:jc w:val="both"/>
        <w:rPr>
          <w:rFonts w:ascii="Arial" w:hAnsi="Arial" w:cs="Arial"/>
          <w:sz w:val="20"/>
          <w:szCs w:val="20"/>
        </w:rPr>
      </w:pPr>
    </w:p>
    <w:p w14:paraId="2DD35BD5" w14:textId="2076D904" w:rsidR="004A5414" w:rsidRDefault="004A5414" w:rsidP="00872CF8">
      <w:pPr>
        <w:spacing w:after="120"/>
        <w:ind w:left="567"/>
        <w:jc w:val="both"/>
        <w:rPr>
          <w:rFonts w:ascii="Arial" w:hAnsi="Arial" w:cs="Arial"/>
          <w:sz w:val="20"/>
          <w:szCs w:val="20"/>
        </w:rPr>
      </w:pPr>
    </w:p>
    <w:p w14:paraId="65AD34E0" w14:textId="5B671EBD" w:rsidR="003C3BA9" w:rsidRPr="00F63E2A" w:rsidRDefault="003C3BA9" w:rsidP="003C3BA9">
      <w:pPr>
        <w:jc w:val="center"/>
        <w:rPr>
          <w:rFonts w:ascii="Arial" w:hAnsi="Arial" w:cs="Arial"/>
          <w:b/>
          <w:color w:val="000000" w:themeColor="text1"/>
          <w:sz w:val="22"/>
          <w:szCs w:val="22"/>
        </w:rPr>
      </w:pPr>
      <w:r w:rsidRPr="00F63E2A">
        <w:rPr>
          <w:rFonts w:ascii="Arial" w:hAnsi="Arial" w:cs="Arial"/>
          <w:b/>
          <w:color w:val="000000" w:themeColor="text1"/>
          <w:sz w:val="22"/>
          <w:szCs w:val="22"/>
        </w:rPr>
        <w:t xml:space="preserve">ANEXO </w:t>
      </w:r>
      <w:r>
        <w:rPr>
          <w:rFonts w:ascii="Arial" w:hAnsi="Arial" w:cs="Arial"/>
          <w:b/>
          <w:color w:val="000000" w:themeColor="text1"/>
          <w:sz w:val="22"/>
          <w:szCs w:val="22"/>
        </w:rPr>
        <w:t>V</w:t>
      </w:r>
    </w:p>
    <w:p w14:paraId="40D25F66" w14:textId="77777777" w:rsidR="003C3BA9" w:rsidRPr="00F63E2A" w:rsidRDefault="003C3BA9" w:rsidP="003C3BA9">
      <w:pPr>
        <w:jc w:val="center"/>
        <w:rPr>
          <w:rFonts w:ascii="Arial" w:hAnsi="Arial" w:cs="Arial"/>
          <w:b/>
          <w:color w:val="000000" w:themeColor="text1"/>
          <w:sz w:val="22"/>
          <w:szCs w:val="22"/>
        </w:rPr>
      </w:pPr>
    </w:p>
    <w:p w14:paraId="61A2A6B7" w14:textId="77777777" w:rsidR="003C3BA9" w:rsidRPr="00F63E2A" w:rsidRDefault="003C3BA9" w:rsidP="003C3BA9">
      <w:pPr>
        <w:jc w:val="center"/>
        <w:rPr>
          <w:rFonts w:ascii="Arial" w:hAnsi="Arial" w:cs="Arial"/>
          <w:b/>
          <w:color w:val="000000" w:themeColor="text1"/>
          <w:sz w:val="22"/>
          <w:szCs w:val="22"/>
        </w:rPr>
      </w:pPr>
      <w:r w:rsidRPr="00F63E2A">
        <w:rPr>
          <w:rFonts w:ascii="Arial" w:hAnsi="Arial" w:cs="Arial"/>
          <w:b/>
          <w:color w:val="000000" w:themeColor="text1"/>
          <w:sz w:val="22"/>
          <w:szCs w:val="22"/>
        </w:rPr>
        <w:t xml:space="preserve">PROPOSTA PROFORMA </w:t>
      </w:r>
    </w:p>
    <w:p w14:paraId="6BFBD34D" w14:textId="77777777" w:rsidR="003C3BA9" w:rsidRPr="00F63E2A" w:rsidRDefault="003C3BA9" w:rsidP="003C3BA9">
      <w:pPr>
        <w:jc w:val="center"/>
        <w:rPr>
          <w:rFonts w:ascii="Arial" w:hAnsi="Arial" w:cs="Arial"/>
          <w:b/>
          <w:color w:val="000000" w:themeColor="text1"/>
          <w:sz w:val="22"/>
          <w:szCs w:val="22"/>
        </w:rPr>
      </w:pPr>
    </w:p>
    <w:tbl>
      <w:tblPr>
        <w:tblW w:w="5000" w:type="pct"/>
        <w:tblCellMar>
          <w:top w:w="48" w:type="dxa"/>
          <w:left w:w="48" w:type="dxa"/>
          <w:bottom w:w="48" w:type="dxa"/>
          <w:right w:w="48" w:type="dxa"/>
        </w:tblCellMar>
        <w:tblLook w:val="04A0" w:firstRow="1" w:lastRow="0" w:firstColumn="1" w:lastColumn="0" w:noHBand="0" w:noVBand="1"/>
      </w:tblPr>
      <w:tblGrid>
        <w:gridCol w:w="1673"/>
        <w:gridCol w:w="2509"/>
        <w:gridCol w:w="1673"/>
        <w:gridCol w:w="2509"/>
      </w:tblGrid>
      <w:tr w:rsidR="003C3BA9" w:rsidRPr="00F63E2A" w14:paraId="0B81D1A1" w14:textId="77777777" w:rsidTr="003C3BA9">
        <w:tc>
          <w:tcPr>
            <w:tcW w:w="1000" w:type="pct"/>
            <w:tcBorders>
              <w:top w:val="nil"/>
              <w:left w:val="nil"/>
              <w:bottom w:val="nil"/>
              <w:right w:val="nil"/>
            </w:tcBorders>
            <w:vAlign w:val="center"/>
            <w:hideMark/>
          </w:tcPr>
          <w:p w14:paraId="36E622B7"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Documento:</w:t>
            </w:r>
          </w:p>
        </w:tc>
        <w:tc>
          <w:tcPr>
            <w:tcW w:w="1500" w:type="pct"/>
            <w:tcBorders>
              <w:top w:val="nil"/>
              <w:left w:val="nil"/>
              <w:bottom w:val="nil"/>
              <w:right w:val="nil"/>
            </w:tcBorders>
            <w:vAlign w:val="center"/>
            <w:hideMark/>
          </w:tcPr>
          <w:p w14:paraId="35CE9621" w14:textId="2B872DAC" w:rsidR="003C3BA9" w:rsidRPr="00F63E2A" w:rsidRDefault="003C3BA9" w:rsidP="003C3BA9">
            <w:pPr>
              <w:rPr>
                <w:rFonts w:ascii="Arial" w:hAnsi="Arial" w:cs="Arial"/>
                <w:color w:val="000000"/>
                <w:sz w:val="22"/>
                <w:szCs w:val="22"/>
              </w:rPr>
            </w:pPr>
            <w:r w:rsidRPr="00F63E2A">
              <w:rPr>
                <w:rFonts w:ascii="Arial" w:hAnsi="Arial" w:cs="Arial"/>
                <w:b/>
                <w:bCs/>
                <w:color w:val="000000"/>
                <w:sz w:val="22"/>
                <w:szCs w:val="22"/>
              </w:rPr>
              <w:t> PR0</w:t>
            </w:r>
            <w:r>
              <w:rPr>
                <w:rFonts w:ascii="Arial" w:hAnsi="Arial" w:cs="Arial"/>
                <w:b/>
                <w:bCs/>
                <w:color w:val="000000"/>
                <w:sz w:val="22"/>
                <w:szCs w:val="22"/>
              </w:rPr>
              <w:t>0</w:t>
            </w:r>
            <w:r w:rsidR="004A5414">
              <w:rPr>
                <w:rFonts w:ascii="Arial" w:hAnsi="Arial" w:cs="Arial"/>
                <w:b/>
                <w:bCs/>
                <w:color w:val="000000"/>
                <w:sz w:val="22"/>
                <w:szCs w:val="22"/>
              </w:rPr>
              <w:t>8</w:t>
            </w:r>
            <w:r w:rsidRPr="00F63E2A">
              <w:rPr>
                <w:rFonts w:ascii="Arial" w:hAnsi="Arial" w:cs="Arial"/>
                <w:b/>
                <w:bCs/>
                <w:color w:val="000000"/>
                <w:sz w:val="22"/>
                <w:szCs w:val="22"/>
              </w:rPr>
              <w:t>/201</w:t>
            </w:r>
            <w:r>
              <w:rPr>
                <w:rFonts w:ascii="Arial" w:hAnsi="Arial" w:cs="Arial"/>
                <w:b/>
                <w:bCs/>
                <w:color w:val="000000"/>
                <w:sz w:val="22"/>
                <w:szCs w:val="22"/>
              </w:rPr>
              <w:t>9</w:t>
            </w:r>
            <w:r w:rsidRPr="00F63E2A">
              <w:rPr>
                <w:rFonts w:ascii="Arial" w:hAnsi="Arial" w:cs="Arial"/>
                <w:b/>
                <w:bCs/>
                <w:color w:val="000000"/>
                <w:sz w:val="22"/>
                <w:szCs w:val="22"/>
              </w:rPr>
              <w:t>-COGIC</w:t>
            </w:r>
          </w:p>
        </w:tc>
        <w:tc>
          <w:tcPr>
            <w:tcW w:w="1000" w:type="pct"/>
            <w:tcBorders>
              <w:top w:val="nil"/>
              <w:left w:val="nil"/>
              <w:bottom w:val="nil"/>
              <w:right w:val="nil"/>
            </w:tcBorders>
            <w:vAlign w:val="center"/>
            <w:hideMark/>
          </w:tcPr>
          <w:p w14:paraId="51624D0C"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Processo:</w:t>
            </w:r>
          </w:p>
        </w:tc>
        <w:tc>
          <w:tcPr>
            <w:tcW w:w="1500" w:type="pct"/>
            <w:tcBorders>
              <w:top w:val="nil"/>
              <w:left w:val="nil"/>
              <w:bottom w:val="nil"/>
              <w:right w:val="nil"/>
            </w:tcBorders>
            <w:vAlign w:val="center"/>
            <w:hideMark/>
          </w:tcPr>
          <w:p w14:paraId="4332B620" w14:textId="565F3E4C" w:rsidR="003C3BA9" w:rsidRPr="00F63E2A" w:rsidRDefault="003C3BA9" w:rsidP="003C3BA9">
            <w:pPr>
              <w:rPr>
                <w:rFonts w:ascii="Arial" w:hAnsi="Arial" w:cs="Arial"/>
                <w:color w:val="000000"/>
                <w:sz w:val="22"/>
                <w:szCs w:val="22"/>
              </w:rPr>
            </w:pPr>
            <w:r w:rsidRPr="00F63E2A">
              <w:rPr>
                <w:rFonts w:ascii="Arial" w:hAnsi="Arial" w:cs="Arial"/>
                <w:b/>
                <w:bCs/>
                <w:color w:val="000000"/>
                <w:sz w:val="22"/>
                <w:szCs w:val="22"/>
              </w:rPr>
              <w:t> </w:t>
            </w:r>
            <w:r w:rsidRPr="003C3BA9">
              <w:rPr>
                <w:rFonts w:ascii="Arial" w:hAnsi="Arial" w:cs="Arial"/>
                <w:b/>
                <w:bCs/>
                <w:color w:val="000000"/>
                <w:sz w:val="22"/>
                <w:szCs w:val="22"/>
              </w:rPr>
              <w:t>25389. 100054/2018-25</w:t>
            </w:r>
          </w:p>
        </w:tc>
      </w:tr>
      <w:tr w:rsidR="003C3BA9" w:rsidRPr="00F63E2A" w14:paraId="556AB37D" w14:textId="77777777" w:rsidTr="003C3BA9">
        <w:tc>
          <w:tcPr>
            <w:tcW w:w="1000" w:type="pct"/>
            <w:tcBorders>
              <w:top w:val="nil"/>
              <w:left w:val="nil"/>
              <w:bottom w:val="nil"/>
              <w:right w:val="nil"/>
            </w:tcBorders>
            <w:vAlign w:val="center"/>
            <w:hideMark/>
          </w:tcPr>
          <w:p w14:paraId="0E53C577"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Data da Licitação:</w:t>
            </w:r>
          </w:p>
        </w:tc>
        <w:tc>
          <w:tcPr>
            <w:tcW w:w="1500" w:type="pct"/>
            <w:tcBorders>
              <w:top w:val="nil"/>
              <w:left w:val="nil"/>
              <w:bottom w:val="nil"/>
              <w:right w:val="nil"/>
            </w:tcBorders>
            <w:vAlign w:val="center"/>
            <w:hideMark/>
          </w:tcPr>
          <w:p w14:paraId="3ECB0DA5" w14:textId="77777777" w:rsidR="003C3BA9" w:rsidRPr="00F63E2A" w:rsidRDefault="003C3BA9" w:rsidP="003C3BA9">
            <w:pPr>
              <w:rPr>
                <w:rFonts w:ascii="Arial" w:hAnsi="Arial" w:cs="Arial"/>
                <w:color w:val="000000"/>
                <w:sz w:val="22"/>
                <w:szCs w:val="22"/>
              </w:rPr>
            </w:pPr>
          </w:p>
        </w:tc>
        <w:tc>
          <w:tcPr>
            <w:tcW w:w="1000" w:type="pct"/>
            <w:tcBorders>
              <w:top w:val="nil"/>
              <w:left w:val="nil"/>
              <w:bottom w:val="nil"/>
              <w:right w:val="nil"/>
            </w:tcBorders>
            <w:vAlign w:val="center"/>
            <w:hideMark/>
          </w:tcPr>
          <w:p w14:paraId="0ED73B40"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Hora da Licitação:</w:t>
            </w:r>
          </w:p>
        </w:tc>
        <w:tc>
          <w:tcPr>
            <w:tcW w:w="1500" w:type="pct"/>
            <w:tcBorders>
              <w:top w:val="nil"/>
              <w:left w:val="nil"/>
              <w:bottom w:val="nil"/>
              <w:right w:val="nil"/>
            </w:tcBorders>
            <w:vAlign w:val="center"/>
            <w:hideMark/>
          </w:tcPr>
          <w:p w14:paraId="7208C496" w14:textId="77777777" w:rsidR="003C3BA9" w:rsidRPr="00F63E2A" w:rsidRDefault="003C3BA9" w:rsidP="003C3BA9">
            <w:pPr>
              <w:rPr>
                <w:rFonts w:ascii="Arial" w:hAnsi="Arial" w:cs="Arial"/>
                <w:color w:val="000000"/>
                <w:sz w:val="22"/>
                <w:szCs w:val="22"/>
              </w:rPr>
            </w:pPr>
          </w:p>
        </w:tc>
      </w:tr>
      <w:tr w:rsidR="003C3BA9" w:rsidRPr="00F63E2A" w14:paraId="3524CD1B" w14:textId="77777777" w:rsidTr="003C3BA9">
        <w:tc>
          <w:tcPr>
            <w:tcW w:w="1000" w:type="pct"/>
            <w:tcBorders>
              <w:top w:val="nil"/>
              <w:left w:val="nil"/>
              <w:bottom w:val="nil"/>
              <w:right w:val="nil"/>
            </w:tcBorders>
            <w:vAlign w:val="center"/>
            <w:hideMark/>
          </w:tcPr>
          <w:p w14:paraId="7974AC21"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Proponente:</w:t>
            </w:r>
          </w:p>
        </w:tc>
        <w:tc>
          <w:tcPr>
            <w:tcW w:w="1500" w:type="pct"/>
            <w:tcBorders>
              <w:top w:val="nil"/>
              <w:left w:val="nil"/>
              <w:bottom w:val="nil"/>
              <w:right w:val="nil"/>
            </w:tcBorders>
            <w:vAlign w:val="center"/>
            <w:hideMark/>
          </w:tcPr>
          <w:p w14:paraId="0BFC7982"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6FCE2C17"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Telefone:</w:t>
            </w:r>
          </w:p>
        </w:tc>
        <w:tc>
          <w:tcPr>
            <w:tcW w:w="1500" w:type="pct"/>
            <w:tcBorders>
              <w:top w:val="nil"/>
              <w:left w:val="nil"/>
              <w:bottom w:val="nil"/>
              <w:right w:val="nil"/>
            </w:tcBorders>
            <w:vAlign w:val="center"/>
            <w:hideMark/>
          </w:tcPr>
          <w:p w14:paraId="537E7394" w14:textId="77777777" w:rsidR="003C3BA9" w:rsidRPr="00F63E2A" w:rsidRDefault="003C3BA9" w:rsidP="003C3BA9">
            <w:pPr>
              <w:rPr>
                <w:rFonts w:ascii="Arial" w:hAnsi="Arial" w:cs="Arial"/>
                <w:color w:val="000000"/>
                <w:sz w:val="22"/>
                <w:szCs w:val="22"/>
              </w:rPr>
            </w:pPr>
            <w:r w:rsidRPr="00F63E2A">
              <w:rPr>
                <w:rFonts w:ascii="Arial" w:hAnsi="Arial" w:cs="Arial"/>
                <w:b/>
                <w:bCs/>
                <w:color w:val="000000"/>
                <w:sz w:val="22"/>
                <w:szCs w:val="22"/>
              </w:rPr>
              <w:t> </w:t>
            </w:r>
          </w:p>
        </w:tc>
      </w:tr>
      <w:tr w:rsidR="003C3BA9" w:rsidRPr="00F63E2A" w14:paraId="3885D473" w14:textId="77777777" w:rsidTr="003C3BA9">
        <w:tc>
          <w:tcPr>
            <w:tcW w:w="1000" w:type="pct"/>
            <w:tcBorders>
              <w:top w:val="nil"/>
              <w:left w:val="nil"/>
              <w:bottom w:val="nil"/>
              <w:right w:val="nil"/>
            </w:tcBorders>
            <w:vAlign w:val="center"/>
            <w:hideMark/>
          </w:tcPr>
          <w:p w14:paraId="5FDD6491"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Endereço:</w:t>
            </w:r>
          </w:p>
        </w:tc>
        <w:tc>
          <w:tcPr>
            <w:tcW w:w="1500" w:type="pct"/>
            <w:tcBorders>
              <w:top w:val="nil"/>
              <w:left w:val="nil"/>
              <w:bottom w:val="nil"/>
              <w:right w:val="nil"/>
            </w:tcBorders>
            <w:vAlign w:val="center"/>
            <w:hideMark/>
          </w:tcPr>
          <w:p w14:paraId="4B67EDC2"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6D191892"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Fax:</w:t>
            </w:r>
          </w:p>
        </w:tc>
        <w:tc>
          <w:tcPr>
            <w:tcW w:w="1500" w:type="pct"/>
            <w:tcBorders>
              <w:top w:val="nil"/>
              <w:left w:val="nil"/>
              <w:bottom w:val="nil"/>
              <w:right w:val="nil"/>
            </w:tcBorders>
            <w:vAlign w:val="center"/>
            <w:hideMark/>
          </w:tcPr>
          <w:p w14:paraId="76D084DC"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 </w:t>
            </w:r>
          </w:p>
        </w:tc>
      </w:tr>
      <w:tr w:rsidR="003C3BA9" w:rsidRPr="00F63E2A" w14:paraId="529D1BC7" w14:textId="77777777" w:rsidTr="003C3BA9">
        <w:tc>
          <w:tcPr>
            <w:tcW w:w="1000" w:type="pct"/>
            <w:tcBorders>
              <w:top w:val="nil"/>
              <w:left w:val="nil"/>
              <w:bottom w:val="nil"/>
              <w:right w:val="nil"/>
            </w:tcBorders>
            <w:vAlign w:val="center"/>
            <w:hideMark/>
          </w:tcPr>
          <w:p w14:paraId="0134023E"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Bairro:</w:t>
            </w:r>
          </w:p>
        </w:tc>
        <w:tc>
          <w:tcPr>
            <w:tcW w:w="1500" w:type="pct"/>
            <w:tcBorders>
              <w:top w:val="nil"/>
              <w:left w:val="nil"/>
              <w:bottom w:val="nil"/>
              <w:right w:val="nil"/>
            </w:tcBorders>
            <w:vAlign w:val="center"/>
            <w:hideMark/>
          </w:tcPr>
          <w:p w14:paraId="4346BC6C"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0BB7420C"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Cidade:</w:t>
            </w:r>
          </w:p>
        </w:tc>
        <w:tc>
          <w:tcPr>
            <w:tcW w:w="1500" w:type="pct"/>
            <w:tcBorders>
              <w:top w:val="nil"/>
              <w:left w:val="nil"/>
              <w:bottom w:val="nil"/>
              <w:right w:val="nil"/>
            </w:tcBorders>
            <w:vAlign w:val="center"/>
            <w:hideMark/>
          </w:tcPr>
          <w:p w14:paraId="106D77E4" w14:textId="77777777" w:rsidR="003C3BA9" w:rsidRPr="00F63E2A" w:rsidRDefault="003C3BA9" w:rsidP="003C3BA9">
            <w:pPr>
              <w:rPr>
                <w:rFonts w:ascii="Arial" w:hAnsi="Arial" w:cs="Arial"/>
                <w:color w:val="000000"/>
                <w:sz w:val="22"/>
                <w:szCs w:val="22"/>
              </w:rPr>
            </w:pPr>
            <w:r w:rsidRPr="00F63E2A">
              <w:rPr>
                <w:rFonts w:ascii="Arial" w:hAnsi="Arial" w:cs="Arial"/>
                <w:b/>
                <w:bCs/>
                <w:color w:val="000000"/>
                <w:sz w:val="22"/>
                <w:szCs w:val="22"/>
              </w:rPr>
              <w:t> </w:t>
            </w:r>
          </w:p>
        </w:tc>
      </w:tr>
      <w:tr w:rsidR="003C3BA9" w:rsidRPr="00F63E2A" w14:paraId="6A211DE8" w14:textId="77777777" w:rsidTr="003C3BA9">
        <w:tc>
          <w:tcPr>
            <w:tcW w:w="1000" w:type="pct"/>
            <w:tcBorders>
              <w:top w:val="nil"/>
              <w:left w:val="nil"/>
              <w:bottom w:val="nil"/>
              <w:right w:val="nil"/>
            </w:tcBorders>
            <w:vAlign w:val="center"/>
            <w:hideMark/>
          </w:tcPr>
          <w:p w14:paraId="703F72BD"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UF:</w:t>
            </w:r>
          </w:p>
        </w:tc>
        <w:tc>
          <w:tcPr>
            <w:tcW w:w="1500" w:type="pct"/>
            <w:tcBorders>
              <w:top w:val="nil"/>
              <w:left w:val="nil"/>
              <w:bottom w:val="nil"/>
              <w:right w:val="nil"/>
            </w:tcBorders>
            <w:vAlign w:val="center"/>
            <w:hideMark/>
          </w:tcPr>
          <w:p w14:paraId="4D21A782"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1F2400F8"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CEP:</w:t>
            </w:r>
          </w:p>
        </w:tc>
        <w:tc>
          <w:tcPr>
            <w:tcW w:w="1500" w:type="pct"/>
            <w:tcBorders>
              <w:top w:val="nil"/>
              <w:left w:val="nil"/>
              <w:bottom w:val="nil"/>
              <w:right w:val="nil"/>
            </w:tcBorders>
            <w:vAlign w:val="center"/>
            <w:hideMark/>
          </w:tcPr>
          <w:p w14:paraId="4345DC4C" w14:textId="77777777" w:rsidR="003C3BA9" w:rsidRPr="00F63E2A" w:rsidRDefault="003C3BA9" w:rsidP="003C3BA9">
            <w:pPr>
              <w:rPr>
                <w:rFonts w:ascii="Arial" w:hAnsi="Arial" w:cs="Arial"/>
                <w:color w:val="000000"/>
                <w:sz w:val="22"/>
                <w:szCs w:val="22"/>
              </w:rPr>
            </w:pPr>
            <w:r w:rsidRPr="00F63E2A">
              <w:rPr>
                <w:rFonts w:ascii="Arial" w:hAnsi="Arial" w:cs="Arial"/>
                <w:b/>
                <w:bCs/>
                <w:color w:val="000000"/>
                <w:sz w:val="22"/>
                <w:szCs w:val="22"/>
              </w:rPr>
              <w:t> </w:t>
            </w:r>
          </w:p>
        </w:tc>
      </w:tr>
      <w:tr w:rsidR="003C3BA9" w:rsidRPr="00F63E2A" w14:paraId="4A2B489E" w14:textId="77777777" w:rsidTr="003C3BA9">
        <w:tc>
          <w:tcPr>
            <w:tcW w:w="1000" w:type="pct"/>
            <w:tcBorders>
              <w:top w:val="nil"/>
              <w:left w:val="nil"/>
              <w:bottom w:val="nil"/>
              <w:right w:val="nil"/>
            </w:tcBorders>
            <w:vAlign w:val="center"/>
            <w:hideMark/>
          </w:tcPr>
          <w:p w14:paraId="1385465E"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CNPJ/MF</w:t>
            </w:r>
          </w:p>
        </w:tc>
        <w:tc>
          <w:tcPr>
            <w:tcW w:w="1500" w:type="pct"/>
            <w:tcBorders>
              <w:top w:val="nil"/>
              <w:left w:val="nil"/>
              <w:bottom w:val="nil"/>
              <w:right w:val="nil"/>
            </w:tcBorders>
            <w:vAlign w:val="center"/>
            <w:hideMark/>
          </w:tcPr>
          <w:p w14:paraId="7AE94C00"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6315A39E"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Insc. Estadual:</w:t>
            </w:r>
          </w:p>
        </w:tc>
        <w:tc>
          <w:tcPr>
            <w:tcW w:w="1500" w:type="pct"/>
            <w:tcBorders>
              <w:top w:val="nil"/>
              <w:left w:val="nil"/>
              <w:bottom w:val="nil"/>
              <w:right w:val="nil"/>
            </w:tcBorders>
            <w:vAlign w:val="center"/>
            <w:hideMark/>
          </w:tcPr>
          <w:p w14:paraId="5032DBE9"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 </w:t>
            </w:r>
          </w:p>
        </w:tc>
      </w:tr>
    </w:tbl>
    <w:p w14:paraId="798DC078" w14:textId="77777777" w:rsidR="003C3BA9" w:rsidRPr="00F63E2A" w:rsidRDefault="003C3BA9" w:rsidP="003C3BA9">
      <w:pPr>
        <w:rPr>
          <w:rFonts w:ascii="Arial" w:hAnsi="Arial" w:cs="Arial"/>
          <w:vanish/>
          <w:sz w:val="22"/>
          <w:szCs w:val="22"/>
        </w:rPr>
      </w:pPr>
    </w:p>
    <w:tbl>
      <w:tblPr>
        <w:tblW w:w="5000" w:type="pct"/>
        <w:tblCellMar>
          <w:top w:w="48" w:type="dxa"/>
          <w:left w:w="48" w:type="dxa"/>
          <w:bottom w:w="48" w:type="dxa"/>
          <w:right w:w="48" w:type="dxa"/>
        </w:tblCellMar>
        <w:tblLook w:val="04A0" w:firstRow="1" w:lastRow="0" w:firstColumn="1" w:lastColumn="0" w:noHBand="0" w:noVBand="1"/>
      </w:tblPr>
      <w:tblGrid>
        <w:gridCol w:w="2760"/>
        <w:gridCol w:w="2760"/>
        <w:gridCol w:w="2844"/>
      </w:tblGrid>
      <w:tr w:rsidR="003C3BA9" w:rsidRPr="00F63E2A" w14:paraId="1123695F" w14:textId="77777777" w:rsidTr="003C3BA9">
        <w:tc>
          <w:tcPr>
            <w:tcW w:w="1650" w:type="pct"/>
            <w:tcBorders>
              <w:top w:val="nil"/>
              <w:left w:val="nil"/>
              <w:bottom w:val="nil"/>
              <w:right w:val="nil"/>
            </w:tcBorders>
            <w:vAlign w:val="center"/>
            <w:hideMark/>
          </w:tcPr>
          <w:p w14:paraId="4E1DAB16"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Banco:</w:t>
            </w:r>
          </w:p>
        </w:tc>
        <w:tc>
          <w:tcPr>
            <w:tcW w:w="1650" w:type="pct"/>
            <w:tcBorders>
              <w:top w:val="nil"/>
              <w:left w:val="nil"/>
              <w:bottom w:val="nil"/>
              <w:right w:val="nil"/>
            </w:tcBorders>
            <w:vAlign w:val="center"/>
            <w:hideMark/>
          </w:tcPr>
          <w:p w14:paraId="63394F9E"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Agência:</w:t>
            </w:r>
          </w:p>
        </w:tc>
        <w:tc>
          <w:tcPr>
            <w:tcW w:w="1700" w:type="pct"/>
            <w:tcBorders>
              <w:top w:val="nil"/>
              <w:left w:val="nil"/>
              <w:bottom w:val="nil"/>
              <w:right w:val="nil"/>
            </w:tcBorders>
            <w:vAlign w:val="center"/>
            <w:hideMark/>
          </w:tcPr>
          <w:p w14:paraId="28B05E6E"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Conta Bancária:</w:t>
            </w:r>
          </w:p>
        </w:tc>
      </w:tr>
    </w:tbl>
    <w:p w14:paraId="168E18F6" w14:textId="77777777" w:rsidR="003C3BA9" w:rsidRPr="00F63E2A" w:rsidRDefault="003C3BA9" w:rsidP="003C3BA9">
      <w:pPr>
        <w:rPr>
          <w:rFonts w:ascii="Arial" w:hAnsi="Arial" w:cs="Arial"/>
          <w:vanish/>
          <w:sz w:val="22"/>
          <w:szCs w:val="22"/>
        </w:rPr>
      </w:pPr>
    </w:p>
    <w:tbl>
      <w:tblPr>
        <w:tblW w:w="5317" w:type="pct"/>
        <w:tblCellMar>
          <w:top w:w="48" w:type="dxa"/>
          <w:left w:w="48" w:type="dxa"/>
          <w:bottom w:w="48" w:type="dxa"/>
          <w:right w:w="48" w:type="dxa"/>
        </w:tblCellMar>
        <w:tblLook w:val="04A0" w:firstRow="1" w:lastRow="0" w:firstColumn="1" w:lastColumn="0" w:noHBand="0" w:noVBand="1"/>
      </w:tblPr>
      <w:tblGrid>
        <w:gridCol w:w="8265"/>
        <w:gridCol w:w="152"/>
        <w:gridCol w:w="533"/>
      </w:tblGrid>
      <w:tr w:rsidR="003C3BA9" w:rsidRPr="00F63E2A" w14:paraId="5F38BCB9" w14:textId="77777777" w:rsidTr="004E6915">
        <w:trPr>
          <w:gridAfter w:val="1"/>
          <w:wAfter w:w="298" w:type="pct"/>
        </w:trPr>
        <w:tc>
          <w:tcPr>
            <w:tcW w:w="4702" w:type="pct"/>
            <w:gridSpan w:val="2"/>
            <w:tcBorders>
              <w:top w:val="nil"/>
              <w:left w:val="nil"/>
              <w:bottom w:val="nil"/>
              <w:right w:val="nil"/>
            </w:tcBorders>
            <w:vAlign w:val="center"/>
            <w:hideMark/>
          </w:tcPr>
          <w:p w14:paraId="646058BA"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 xml:space="preserve">Inscrição no SIMPLES: </w:t>
            </w:r>
            <w:proofErr w:type="gramStart"/>
            <w:r w:rsidRPr="00F63E2A">
              <w:rPr>
                <w:rFonts w:ascii="Arial" w:hAnsi="Arial" w:cs="Arial"/>
                <w:color w:val="000000"/>
                <w:sz w:val="22"/>
                <w:szCs w:val="22"/>
              </w:rPr>
              <w:t>[  </w:t>
            </w:r>
            <w:proofErr w:type="gramEnd"/>
            <w:r w:rsidRPr="00F63E2A">
              <w:rPr>
                <w:rFonts w:ascii="Arial" w:hAnsi="Arial" w:cs="Arial"/>
                <w:color w:val="000000"/>
                <w:sz w:val="22"/>
                <w:szCs w:val="22"/>
              </w:rPr>
              <w:t xml:space="preserve"> ] SIM     [   ] NÃO</w:t>
            </w:r>
          </w:p>
        </w:tc>
      </w:tr>
      <w:tr w:rsidR="003C3BA9" w:rsidRPr="00F63E2A" w14:paraId="6A31D2CE" w14:textId="77777777" w:rsidTr="004E6915">
        <w:trPr>
          <w:gridAfter w:val="1"/>
          <w:wAfter w:w="298" w:type="pct"/>
        </w:trPr>
        <w:tc>
          <w:tcPr>
            <w:tcW w:w="4702" w:type="pct"/>
            <w:gridSpan w:val="2"/>
            <w:tcBorders>
              <w:top w:val="nil"/>
              <w:left w:val="nil"/>
              <w:bottom w:val="nil"/>
              <w:right w:val="nil"/>
            </w:tcBorders>
            <w:vAlign w:val="center"/>
            <w:hideMark/>
          </w:tcPr>
          <w:p w14:paraId="1EACE74A"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Validade da Proposta:</w:t>
            </w:r>
          </w:p>
        </w:tc>
      </w:tr>
      <w:tr w:rsidR="003C3BA9" w:rsidRPr="00F63E2A" w14:paraId="4F7D6D23" w14:textId="77777777" w:rsidTr="004E6915">
        <w:trPr>
          <w:gridAfter w:val="1"/>
          <w:wAfter w:w="298" w:type="pct"/>
        </w:trPr>
        <w:tc>
          <w:tcPr>
            <w:tcW w:w="4702" w:type="pct"/>
            <w:gridSpan w:val="2"/>
            <w:tcBorders>
              <w:top w:val="nil"/>
              <w:left w:val="nil"/>
              <w:bottom w:val="nil"/>
              <w:right w:val="nil"/>
            </w:tcBorders>
            <w:vAlign w:val="center"/>
            <w:hideMark/>
          </w:tcPr>
          <w:p w14:paraId="14710946"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Prazo de Entrega:</w:t>
            </w:r>
          </w:p>
        </w:tc>
      </w:tr>
      <w:tr w:rsidR="003C3BA9" w:rsidRPr="00F63E2A" w14:paraId="74152168" w14:textId="77777777" w:rsidTr="004E6915">
        <w:trPr>
          <w:trHeight w:val="228"/>
        </w:trPr>
        <w:tc>
          <w:tcPr>
            <w:tcW w:w="5000" w:type="pct"/>
            <w:gridSpan w:val="3"/>
            <w:tcBorders>
              <w:top w:val="nil"/>
              <w:left w:val="nil"/>
              <w:bottom w:val="nil"/>
              <w:right w:val="nil"/>
            </w:tcBorders>
            <w:vAlign w:val="center"/>
            <w:hideMark/>
          </w:tcPr>
          <w:p w14:paraId="794C02D2" w14:textId="77777777" w:rsidR="003C3BA9" w:rsidRPr="00F63E2A" w:rsidRDefault="003C3BA9" w:rsidP="003C3BA9">
            <w:pPr>
              <w:spacing w:before="100" w:beforeAutospacing="1" w:after="100" w:afterAutospacing="1"/>
              <w:jc w:val="center"/>
              <w:rPr>
                <w:rFonts w:ascii="Arial" w:hAnsi="Arial" w:cs="Arial"/>
                <w:color w:val="000000"/>
                <w:sz w:val="22"/>
                <w:szCs w:val="22"/>
              </w:rPr>
            </w:pPr>
            <w:r w:rsidRPr="00F63E2A">
              <w:rPr>
                <w:rFonts w:ascii="Arial" w:hAnsi="Arial" w:cs="Arial"/>
                <w:b/>
                <w:bCs/>
                <w:color w:val="000000"/>
                <w:sz w:val="22"/>
                <w:szCs w:val="22"/>
              </w:rPr>
              <w:t>ITENS</w:t>
            </w:r>
          </w:p>
        </w:tc>
      </w:tr>
      <w:tr w:rsidR="003C3BA9" w:rsidRPr="00F63E2A" w14:paraId="0C0EC8AE" w14:textId="77777777" w:rsidTr="004E6915">
        <w:tblPrEx>
          <w:tblCellMar>
            <w:top w:w="15" w:type="dxa"/>
            <w:left w:w="15" w:type="dxa"/>
            <w:bottom w:w="15" w:type="dxa"/>
            <w:right w:w="15" w:type="dxa"/>
          </w:tblCellMar>
        </w:tblPrEx>
        <w:trPr>
          <w:trHeight w:val="10"/>
        </w:trPr>
        <w:tc>
          <w:tcPr>
            <w:tcW w:w="5000" w:type="pct"/>
            <w:gridSpan w:val="3"/>
            <w:tcBorders>
              <w:top w:val="nil"/>
              <w:left w:val="nil"/>
              <w:bottom w:val="nil"/>
              <w:right w:val="nil"/>
            </w:tcBorders>
            <w:vAlign w:val="center"/>
            <w:hideMark/>
          </w:tcPr>
          <w:p w14:paraId="69AF7B01" w14:textId="5C5E753A" w:rsidR="003C3BA9" w:rsidRPr="00F63E2A" w:rsidRDefault="003C3BA9" w:rsidP="003C3BA9">
            <w:pPr>
              <w:rPr>
                <w:rFonts w:ascii="Arial" w:hAnsi="Arial" w:cs="Arial"/>
                <w:color w:val="000000"/>
                <w:sz w:val="22"/>
                <w:szCs w:val="22"/>
              </w:rPr>
            </w:pPr>
          </w:p>
        </w:tc>
      </w:tr>
      <w:tr w:rsidR="003C3BA9" w:rsidRPr="003C3BA9" w14:paraId="0EED4D9D" w14:textId="77777777" w:rsidTr="004E6915">
        <w:tblPrEx>
          <w:tblCellMar>
            <w:top w:w="15" w:type="dxa"/>
            <w:left w:w="15" w:type="dxa"/>
            <w:bottom w:w="15" w:type="dxa"/>
            <w:right w:w="15" w:type="dxa"/>
          </w:tblCellMar>
        </w:tblPrEx>
        <w:trPr>
          <w:trHeight w:val="4646"/>
        </w:trPr>
        <w:tc>
          <w:tcPr>
            <w:tcW w:w="5000" w:type="pct"/>
            <w:gridSpan w:val="3"/>
            <w:tcBorders>
              <w:top w:val="nil"/>
              <w:left w:val="nil"/>
              <w:bottom w:val="nil"/>
              <w:right w:val="nil"/>
            </w:tcBorders>
            <w:vAlign w:val="center"/>
            <w:hideMark/>
          </w:tcPr>
          <w:p w14:paraId="2E358398" w14:textId="1A65A06D" w:rsidR="003C3BA9" w:rsidRPr="003C3BA9" w:rsidRDefault="003C3BA9" w:rsidP="00863F32">
            <w:pPr>
              <w:spacing w:line="360" w:lineRule="auto"/>
              <w:jc w:val="both"/>
              <w:rPr>
                <w:rFonts w:ascii="Arial" w:hAnsi="Arial" w:cs="Arial"/>
                <w:color w:val="000000"/>
                <w:sz w:val="20"/>
                <w:szCs w:val="20"/>
              </w:rPr>
            </w:pPr>
            <w:r w:rsidRPr="003C3BA9">
              <w:rPr>
                <w:rFonts w:ascii="Arial" w:hAnsi="Arial" w:cs="Arial"/>
                <w:color w:val="000000"/>
                <w:sz w:val="20"/>
                <w:szCs w:val="20"/>
              </w:rPr>
              <w:t>CONTRATAÇÃO DE EMPRESA ESPECIALIZADA EM ADMINISTRAÇÃO E GERENCIAMENTO DE FROTA, PARA IMPLEMENTAÇÃO E OPERAÇÃO DE UM SISTEMA DE ABASTECIMENTO DE COMBUSTÍVEL (ETANOL, GASOLINA COMUM, DIESEL, DIESEL S10 E ADITIVO (ARLA 32) DOS VEÍCULOS AUTOMOTORES DA FROTA DA FUNDAÇÃO OSWALDO CRUZ, ATRAVÉS DE CARTÕES ELETRÔNICOS, EM REDE DE POSTOS DE ABASTECIMENTO DE COMBUSTÍVEL, pelo período de 12 (doze) meses, conforme condições, quantidades e exigências estabelecidas no Edital e em seus anexos.</w:t>
            </w:r>
            <w:r w:rsidR="00863F32">
              <w:rPr>
                <w:rFonts w:ascii="Arial" w:hAnsi="Arial" w:cs="Arial"/>
                <w:color w:val="000000"/>
                <w:sz w:val="20"/>
                <w:szCs w:val="20"/>
              </w:rPr>
              <w:t>.</w:t>
            </w:r>
            <w:r w:rsidRPr="003C3BA9">
              <w:rPr>
                <w:rFonts w:ascii="Arial" w:hAnsi="Arial" w:cs="Arial"/>
                <w:color w:val="000000"/>
                <w:sz w:val="20"/>
                <w:szCs w:val="20"/>
              </w:rPr>
              <w:t> </w:t>
            </w:r>
          </w:p>
          <w:p w14:paraId="56062387" w14:textId="77777777" w:rsidR="003C3BA9" w:rsidRPr="003C3BA9" w:rsidRDefault="003C3BA9" w:rsidP="003C3BA9">
            <w:pPr>
              <w:jc w:val="both"/>
              <w:rPr>
                <w:rFonts w:ascii="Arial" w:hAnsi="Arial" w:cs="Arial"/>
                <w:color w:val="000000"/>
                <w:sz w:val="20"/>
                <w:szCs w:val="20"/>
              </w:rPr>
            </w:pPr>
          </w:p>
          <w:p w14:paraId="1B9FA447" w14:textId="3B768F34" w:rsidR="003C3BA9" w:rsidRDefault="003C3BA9" w:rsidP="003C3BA9">
            <w:pPr>
              <w:jc w:val="both"/>
              <w:rPr>
                <w:rFonts w:ascii="Arial" w:hAnsi="Arial" w:cs="Arial"/>
                <w:b/>
                <w:bCs/>
                <w:color w:val="000000"/>
                <w:sz w:val="20"/>
                <w:szCs w:val="20"/>
              </w:rPr>
            </w:pPr>
            <w:r w:rsidRPr="003C3BA9">
              <w:rPr>
                <w:rFonts w:ascii="Arial" w:hAnsi="Arial" w:cs="Arial"/>
                <w:b/>
                <w:bCs/>
                <w:color w:val="000000"/>
                <w:sz w:val="20"/>
                <w:szCs w:val="20"/>
              </w:rPr>
              <w:t>Unidade</w:t>
            </w:r>
            <w:r>
              <w:rPr>
                <w:rFonts w:ascii="Arial" w:hAnsi="Arial" w:cs="Arial"/>
                <w:b/>
                <w:bCs/>
                <w:color w:val="000000"/>
                <w:sz w:val="20"/>
                <w:szCs w:val="20"/>
              </w:rPr>
              <w:t>s</w:t>
            </w:r>
            <w:r w:rsidRPr="003C3BA9">
              <w:rPr>
                <w:rFonts w:ascii="Arial" w:hAnsi="Arial" w:cs="Arial"/>
                <w:b/>
                <w:bCs/>
                <w:color w:val="000000"/>
                <w:sz w:val="20"/>
                <w:szCs w:val="20"/>
              </w:rPr>
              <w:t xml:space="preserve">: </w:t>
            </w:r>
            <w:r>
              <w:rPr>
                <w:rFonts w:ascii="Arial" w:hAnsi="Arial" w:cs="Arial"/>
                <w:b/>
                <w:bCs/>
                <w:color w:val="000000"/>
                <w:sz w:val="20"/>
                <w:szCs w:val="20"/>
              </w:rPr>
              <w:t>conforme quadro abaixo:</w:t>
            </w:r>
            <w:r w:rsidRPr="00F63E2A">
              <w:rPr>
                <w:rFonts w:ascii="Arial" w:hAnsi="Arial" w:cs="Arial"/>
                <w:color w:val="000000"/>
                <w:sz w:val="22"/>
                <w:szCs w:val="22"/>
              </w:rPr>
              <w:t xml:space="preserve"> Valor</w:t>
            </w:r>
            <w:r>
              <w:rPr>
                <w:rFonts w:ascii="Arial" w:hAnsi="Arial" w:cs="Arial"/>
                <w:color w:val="000000"/>
                <w:sz w:val="22"/>
                <w:szCs w:val="22"/>
              </w:rPr>
              <w:t>es</w:t>
            </w:r>
            <w:r w:rsidRPr="00F63E2A">
              <w:rPr>
                <w:rFonts w:ascii="Arial" w:hAnsi="Arial" w:cs="Arial"/>
                <w:color w:val="000000"/>
                <w:sz w:val="22"/>
                <w:szCs w:val="22"/>
              </w:rPr>
              <w:t xml:space="preserve"> Unitário</w:t>
            </w:r>
            <w:r>
              <w:rPr>
                <w:rFonts w:ascii="Arial" w:hAnsi="Arial" w:cs="Arial"/>
                <w:color w:val="000000"/>
                <w:sz w:val="22"/>
                <w:szCs w:val="22"/>
              </w:rPr>
              <w:t>s</w:t>
            </w:r>
            <w:r w:rsidRPr="00F63E2A">
              <w:rPr>
                <w:rFonts w:ascii="Arial" w:hAnsi="Arial" w:cs="Arial"/>
                <w:color w:val="000000"/>
                <w:sz w:val="22"/>
                <w:szCs w:val="22"/>
              </w:rPr>
              <w:t>:</w:t>
            </w:r>
          </w:p>
          <w:p w14:paraId="69918D97" w14:textId="77777777" w:rsidR="003C3BA9" w:rsidRDefault="003C3BA9" w:rsidP="003C3BA9">
            <w:pPr>
              <w:jc w:val="both"/>
              <w:rPr>
                <w:rFonts w:ascii="Arial" w:hAnsi="Arial" w:cs="Arial"/>
                <w:color w:val="000000"/>
                <w:sz w:val="20"/>
                <w:szCs w:val="20"/>
              </w:rPr>
            </w:pPr>
          </w:p>
          <w:tbl>
            <w:tblPr>
              <w:tblW w:w="8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4"/>
              <w:gridCol w:w="451"/>
              <w:gridCol w:w="2127"/>
              <w:gridCol w:w="1110"/>
              <w:gridCol w:w="1276"/>
              <w:gridCol w:w="1303"/>
              <w:gridCol w:w="1759"/>
            </w:tblGrid>
            <w:tr w:rsidR="00CD2091" w14:paraId="2767DC19" w14:textId="77777777" w:rsidTr="004A2207">
              <w:trPr>
                <w:trHeight w:val="904"/>
                <w:jc w:val="center"/>
              </w:trPr>
              <w:tc>
                <w:tcPr>
                  <w:tcW w:w="884" w:type="dxa"/>
                  <w:vMerge w:val="restart"/>
                  <w:tcBorders>
                    <w:top w:val="single" w:sz="4" w:space="0" w:color="000000"/>
                    <w:left w:val="single" w:sz="4" w:space="0" w:color="000000"/>
                    <w:bottom w:val="single" w:sz="4" w:space="0" w:color="000000"/>
                    <w:right w:val="single" w:sz="4" w:space="0" w:color="000000"/>
                  </w:tcBorders>
                  <w:vAlign w:val="center"/>
                  <w:hideMark/>
                </w:tcPr>
                <w:p w14:paraId="0FF1D8A3" w14:textId="77777777" w:rsidR="00CD2091" w:rsidRDefault="00CD2091" w:rsidP="00CD2091">
                  <w:pPr>
                    <w:widowControl w:val="0"/>
                    <w:shd w:val="clear" w:color="auto" w:fill="FFFFFF"/>
                    <w:suppressAutoHyphens/>
                    <w:spacing w:after="120"/>
                    <w:jc w:val="center"/>
                    <w:rPr>
                      <w:rFonts w:ascii="Arial" w:hAnsi="Arial" w:cs="Arial"/>
                      <w:color w:val="000000"/>
                      <w:sz w:val="18"/>
                      <w:szCs w:val="18"/>
                    </w:rPr>
                  </w:pPr>
                  <w:r>
                    <w:rPr>
                      <w:rFonts w:ascii="Arial" w:hAnsi="Arial" w:cs="Arial"/>
                      <w:color w:val="000000"/>
                      <w:sz w:val="18"/>
                      <w:szCs w:val="18"/>
                    </w:rPr>
                    <w:t>GRUPO 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C10A594" w14:textId="77777777" w:rsidR="00CD2091" w:rsidRDefault="00CD2091" w:rsidP="00CD2091">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ITENS</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35ACF9BB" w14:textId="77777777" w:rsidR="00CD2091" w:rsidRDefault="00CD2091" w:rsidP="00CD2091">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Quantidade Anual estimada de litros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7F5420A" w14:textId="77777777" w:rsidR="00CD2091" w:rsidRDefault="00CD2091" w:rsidP="00CD2091">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Preço Estimado por Litro</w:t>
                  </w:r>
                </w:p>
              </w:tc>
              <w:tc>
                <w:tcPr>
                  <w:tcW w:w="1303" w:type="dxa"/>
                  <w:tcBorders>
                    <w:top w:val="single" w:sz="4" w:space="0" w:color="000000"/>
                    <w:left w:val="single" w:sz="4" w:space="0" w:color="000000"/>
                    <w:bottom w:val="single" w:sz="4" w:space="0" w:color="000000"/>
                    <w:right w:val="single" w:sz="4" w:space="0" w:color="000000"/>
                  </w:tcBorders>
                  <w:vAlign w:val="center"/>
                  <w:hideMark/>
                </w:tcPr>
                <w:p w14:paraId="26F361EF" w14:textId="77777777" w:rsidR="00CD2091" w:rsidRDefault="00CD2091" w:rsidP="00CD2091">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Alíquota de Desconto</w:t>
                  </w:r>
                </w:p>
                <w:p w14:paraId="6200E1AB" w14:textId="77777777" w:rsidR="00CD2091" w:rsidRDefault="00CD2091" w:rsidP="00CD2091">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(Mínimo Aceitável)</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56DE40C6" w14:textId="77777777" w:rsidR="00CD2091" w:rsidRDefault="00CD2091" w:rsidP="00CD2091">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 xml:space="preserve">Valor Anual Estimado   </w:t>
                  </w:r>
                </w:p>
              </w:tc>
            </w:tr>
            <w:tr w:rsidR="00CD2091" w14:paraId="2CC01FD9" w14:textId="77777777" w:rsidTr="004A2207">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567381B3" w14:textId="77777777" w:rsidR="00CD2091" w:rsidRDefault="00CD2091" w:rsidP="00CD2091">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284388F8" w14:textId="77777777" w:rsidR="00CD2091" w:rsidRDefault="00CD2091" w:rsidP="00CD2091">
                  <w:pPr>
                    <w:widowControl w:val="0"/>
                    <w:shd w:val="clear" w:color="auto" w:fill="FFFFFF"/>
                    <w:suppressAutoHyphens/>
                    <w:spacing w:after="120"/>
                    <w:jc w:val="both"/>
                    <w:rPr>
                      <w:rFonts w:ascii="Arial" w:hAnsi="Arial" w:cs="Arial"/>
                      <w:color w:val="000000"/>
                      <w:sz w:val="14"/>
                      <w:szCs w:val="14"/>
                    </w:rPr>
                  </w:pPr>
                  <w:r>
                    <w:rPr>
                      <w:rFonts w:ascii="Arial" w:hAnsi="Arial" w:cs="Arial"/>
                      <w:color w:val="000000"/>
                      <w:sz w:val="14"/>
                      <w:szCs w:val="14"/>
                    </w:rPr>
                    <w:t>1</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41EA5CDF" w14:textId="77777777" w:rsidR="00CD2091" w:rsidRDefault="00CD2091" w:rsidP="00CD2091">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 xml:space="preserve">Administração e gerenciamento de frota, para implementação e operação de um sistema de abastecimento de combustível (ADITIVO ARLA 32) dos veículos automotores da frota da Fiocruz/RJ, através de cartões eletrônicos, em rede de postos de abastecimento de </w:t>
                  </w:r>
                  <w:r>
                    <w:rPr>
                      <w:rFonts w:ascii="Arial" w:hAnsi="Arial" w:cs="Arial"/>
                      <w:sz w:val="14"/>
                      <w:szCs w:val="14"/>
                    </w:rPr>
                    <w:lastRenderedPageBreak/>
                    <w:t>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56F9BB7D" w14:textId="77777777" w:rsidR="00CD2091" w:rsidRDefault="00CD2091" w:rsidP="00CD2091">
                  <w:pPr>
                    <w:widowControl w:val="0"/>
                    <w:shd w:val="clear" w:color="auto" w:fill="FFFFFF"/>
                    <w:suppressAutoHyphens/>
                    <w:spacing w:after="120"/>
                    <w:jc w:val="center"/>
                    <w:rPr>
                      <w:rFonts w:ascii="Arial" w:hAnsi="Arial" w:cs="Arial"/>
                      <w:color w:val="000000"/>
                      <w:sz w:val="14"/>
                      <w:szCs w:val="14"/>
                    </w:rPr>
                  </w:pPr>
                  <w:r>
                    <w:rPr>
                      <w:rFonts w:ascii="Arial" w:hAnsi="Arial" w:cs="Arial"/>
                      <w:color w:val="000000"/>
                      <w:sz w:val="14"/>
                      <w:szCs w:val="14"/>
                    </w:rPr>
                    <w:lastRenderedPageBreak/>
                    <w:t>20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59A9A81"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R$ 4,21</w:t>
                  </w:r>
                </w:p>
              </w:tc>
              <w:tc>
                <w:tcPr>
                  <w:tcW w:w="1303" w:type="dxa"/>
                  <w:tcBorders>
                    <w:top w:val="single" w:sz="4" w:space="0" w:color="000000"/>
                    <w:left w:val="single" w:sz="4" w:space="0" w:color="000000"/>
                    <w:bottom w:val="single" w:sz="4" w:space="0" w:color="000000"/>
                    <w:right w:val="single" w:sz="4" w:space="0" w:color="000000"/>
                  </w:tcBorders>
                </w:tcPr>
                <w:p w14:paraId="57261683"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6B3A7CA6"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3DCCDD12"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7749E39D"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68ADE356"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71F74A42"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36E8B505"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18756227"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6A4323C5" w14:textId="24A2409C"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w:t>
                  </w:r>
                </w:p>
              </w:tc>
            </w:tr>
            <w:tr w:rsidR="00CD2091" w14:paraId="23416888" w14:textId="77777777" w:rsidTr="004A2207">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61929528" w14:textId="77777777" w:rsidR="00CD2091" w:rsidRDefault="00CD2091" w:rsidP="00CD2091">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4F710AC1" w14:textId="77777777" w:rsidR="00CD2091" w:rsidRDefault="00CD2091" w:rsidP="00CD2091">
                  <w:pPr>
                    <w:widowControl w:val="0"/>
                    <w:shd w:val="clear" w:color="auto" w:fill="FFFFFF"/>
                    <w:suppressAutoHyphens/>
                    <w:spacing w:after="120"/>
                    <w:jc w:val="both"/>
                    <w:rPr>
                      <w:rFonts w:ascii="Arial" w:eastAsia="Calibri" w:hAnsi="Arial" w:cs="Arial"/>
                      <w:color w:val="000000"/>
                      <w:sz w:val="14"/>
                      <w:szCs w:val="14"/>
                      <w:lang w:eastAsia="en-US"/>
                    </w:rPr>
                  </w:pPr>
                  <w:r>
                    <w:rPr>
                      <w:rFonts w:ascii="Arial" w:hAnsi="Arial" w:cs="Arial"/>
                      <w:color w:val="000000"/>
                      <w:sz w:val="14"/>
                      <w:szCs w:val="14"/>
                    </w:rPr>
                    <w:t>2</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3EB6652E" w14:textId="77777777" w:rsidR="00CD2091" w:rsidRDefault="00CD2091" w:rsidP="00CD2091">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Administração e gerenciamento de frota, para implementação e operação de um sistema de abastecimento de combustível (DIESEL S10) dos veículos automotores da frota da Fiocruz/RJ, através de cartões eletrônicos, em rede de postos de abastecimento de 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76547218"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991</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0AA0180"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R$ 4,12</w:t>
                  </w:r>
                </w:p>
              </w:tc>
              <w:tc>
                <w:tcPr>
                  <w:tcW w:w="1303" w:type="dxa"/>
                  <w:tcBorders>
                    <w:top w:val="single" w:sz="4" w:space="0" w:color="000000"/>
                    <w:left w:val="single" w:sz="4" w:space="0" w:color="000000"/>
                    <w:bottom w:val="single" w:sz="4" w:space="0" w:color="000000"/>
                    <w:right w:val="single" w:sz="4" w:space="0" w:color="000000"/>
                  </w:tcBorders>
                </w:tcPr>
                <w:p w14:paraId="35084BDD"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1A533840"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05A1B65C"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27DDA95C"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7DB70243"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70DECE5B"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2E9F6961"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349A6C81" w14:textId="7F9555B8"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w:t>
                  </w:r>
                </w:p>
              </w:tc>
            </w:tr>
            <w:tr w:rsidR="00CD2091" w14:paraId="72CC02AC" w14:textId="77777777" w:rsidTr="004A2207">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1F53F0D1" w14:textId="77777777" w:rsidR="00CD2091" w:rsidRDefault="00CD2091" w:rsidP="00CD2091">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724A395F" w14:textId="77777777" w:rsidR="00CD2091" w:rsidRDefault="00CD2091" w:rsidP="00CD2091">
                  <w:pPr>
                    <w:widowControl w:val="0"/>
                    <w:shd w:val="clear" w:color="auto" w:fill="FFFFFF"/>
                    <w:suppressAutoHyphens/>
                    <w:spacing w:after="120"/>
                    <w:jc w:val="both"/>
                    <w:rPr>
                      <w:rFonts w:ascii="Arial" w:eastAsia="Calibri" w:hAnsi="Arial" w:cs="Arial"/>
                      <w:color w:val="000000"/>
                      <w:sz w:val="14"/>
                      <w:szCs w:val="14"/>
                      <w:lang w:eastAsia="en-US"/>
                    </w:rPr>
                  </w:pPr>
                  <w:r>
                    <w:rPr>
                      <w:rFonts w:ascii="Arial" w:hAnsi="Arial" w:cs="Arial"/>
                      <w:color w:val="000000"/>
                      <w:sz w:val="14"/>
                      <w:szCs w:val="14"/>
                    </w:rPr>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2487DB3D" w14:textId="77777777" w:rsidR="00CD2091" w:rsidRDefault="00CD2091" w:rsidP="00CD2091">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Administração e gerenciamento de frota, para implementação e operação de um sistema de abastecimento de combustível (DIESEL) dos veículos automotores da frota da Fiocruz/RJ, através de cartões eletrônicos, em rede de postos de abastecimento de 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0AF27207"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61.630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20D393B"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R$ 3,99</w:t>
                  </w:r>
                </w:p>
              </w:tc>
              <w:tc>
                <w:tcPr>
                  <w:tcW w:w="1303" w:type="dxa"/>
                  <w:tcBorders>
                    <w:top w:val="single" w:sz="4" w:space="0" w:color="000000"/>
                    <w:left w:val="single" w:sz="4" w:space="0" w:color="000000"/>
                    <w:bottom w:val="single" w:sz="4" w:space="0" w:color="000000"/>
                    <w:right w:val="single" w:sz="4" w:space="0" w:color="000000"/>
                  </w:tcBorders>
                </w:tcPr>
                <w:p w14:paraId="2059593D"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1EC1339B"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74E58EDB"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25A667B0"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7BE495CA"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p>
                <w:p w14:paraId="0B5351D5" w14:textId="77777777" w:rsidR="00CD2091" w:rsidRDefault="00CD2091" w:rsidP="00CD2091">
                  <w:pPr>
                    <w:shd w:val="clear" w:color="auto" w:fill="FFFFFF"/>
                    <w:jc w:val="center"/>
                    <w:rPr>
                      <w:rFonts w:ascii="Arial" w:eastAsia="Times New Roman" w:hAnsi="Arial" w:cs="Arial"/>
                      <w:color w:val="000000"/>
                      <w:sz w:val="14"/>
                      <w:szCs w:val="14"/>
                      <w:shd w:val="clear" w:color="auto" w:fill="BFBFBF"/>
                    </w:rPr>
                  </w:pPr>
                  <w:r>
                    <w:rPr>
                      <w:rFonts w:ascii="Arial" w:eastAsia="Times New Roman" w:hAnsi="Arial" w:cs="Arial"/>
                      <w:color w:val="000000"/>
                      <w:sz w:val="14"/>
                      <w:szCs w:val="14"/>
                      <w:shd w:val="clear" w:color="auto" w:fill="FFFFFF"/>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16771E24" w14:textId="1F0664C3"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w:t>
                  </w:r>
                </w:p>
              </w:tc>
            </w:tr>
            <w:tr w:rsidR="00CD2091" w14:paraId="05E32D5C" w14:textId="77777777" w:rsidTr="004A2207">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178F7826" w14:textId="77777777" w:rsidR="00CD2091" w:rsidRDefault="00CD2091" w:rsidP="00CD2091">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7601006D" w14:textId="77777777" w:rsidR="00CD2091" w:rsidRDefault="00CD2091" w:rsidP="00CD2091">
                  <w:pPr>
                    <w:widowControl w:val="0"/>
                    <w:shd w:val="clear" w:color="auto" w:fill="FFFFFF"/>
                    <w:suppressAutoHyphens/>
                    <w:spacing w:after="120"/>
                    <w:jc w:val="both"/>
                    <w:rPr>
                      <w:rFonts w:ascii="Arial" w:eastAsia="Calibri" w:hAnsi="Arial" w:cs="Arial"/>
                      <w:color w:val="000000"/>
                      <w:sz w:val="14"/>
                      <w:szCs w:val="14"/>
                      <w:lang w:eastAsia="en-US"/>
                    </w:rPr>
                  </w:pPr>
                  <w:r>
                    <w:rPr>
                      <w:rFonts w:ascii="Arial" w:hAnsi="Arial" w:cs="Arial"/>
                      <w:color w:val="000000"/>
                      <w:sz w:val="14"/>
                      <w:szCs w:val="14"/>
                    </w:rPr>
                    <w:t>4</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1F7A3F66" w14:textId="77777777" w:rsidR="00CD2091" w:rsidRDefault="00CD2091" w:rsidP="00CD2091">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Administração e gerenciamento de frota, para implementação e operação de um sistema de abastecimento de combustível (ETANOL) dos veículos automotores da frota da Fiocruz/RJ, através de cartões eletrônicos, em rede de postos de abastecimento de 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2FDEF1D0"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66.786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6EF9687"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R$ 4,49</w:t>
                  </w:r>
                </w:p>
              </w:tc>
              <w:tc>
                <w:tcPr>
                  <w:tcW w:w="1303" w:type="dxa"/>
                  <w:tcBorders>
                    <w:top w:val="single" w:sz="4" w:space="0" w:color="000000"/>
                    <w:left w:val="single" w:sz="4" w:space="0" w:color="000000"/>
                    <w:bottom w:val="single" w:sz="4" w:space="0" w:color="000000"/>
                    <w:right w:val="single" w:sz="4" w:space="0" w:color="000000"/>
                  </w:tcBorders>
                </w:tcPr>
                <w:p w14:paraId="006E63FB" w14:textId="77777777" w:rsidR="00CD2091" w:rsidRDefault="00CD2091" w:rsidP="00CD2091">
                  <w:pPr>
                    <w:shd w:val="clear" w:color="auto" w:fill="FFFFFF"/>
                    <w:jc w:val="center"/>
                    <w:rPr>
                      <w:rFonts w:ascii="Arial" w:eastAsia="Times New Roman" w:hAnsi="Arial" w:cs="Arial"/>
                      <w:color w:val="000000"/>
                      <w:sz w:val="14"/>
                      <w:szCs w:val="14"/>
                    </w:rPr>
                  </w:pPr>
                </w:p>
                <w:p w14:paraId="25FE4ABC" w14:textId="77777777" w:rsidR="00CD2091" w:rsidRDefault="00CD2091" w:rsidP="00CD2091">
                  <w:pPr>
                    <w:shd w:val="clear" w:color="auto" w:fill="FFFFFF"/>
                    <w:jc w:val="center"/>
                    <w:rPr>
                      <w:rFonts w:ascii="Arial" w:eastAsia="Times New Roman" w:hAnsi="Arial" w:cs="Arial"/>
                      <w:color w:val="000000"/>
                      <w:sz w:val="14"/>
                      <w:szCs w:val="14"/>
                    </w:rPr>
                  </w:pPr>
                </w:p>
                <w:p w14:paraId="2785CAC4" w14:textId="77777777" w:rsidR="00CD2091" w:rsidRDefault="00CD2091" w:rsidP="00CD2091">
                  <w:pPr>
                    <w:shd w:val="clear" w:color="auto" w:fill="FFFFFF"/>
                    <w:jc w:val="center"/>
                    <w:rPr>
                      <w:rFonts w:ascii="Arial" w:eastAsia="Times New Roman" w:hAnsi="Arial" w:cs="Arial"/>
                      <w:color w:val="000000"/>
                      <w:sz w:val="14"/>
                      <w:szCs w:val="14"/>
                    </w:rPr>
                  </w:pPr>
                </w:p>
                <w:p w14:paraId="52C09695" w14:textId="77777777" w:rsidR="00CD2091" w:rsidRDefault="00CD2091" w:rsidP="00CD2091">
                  <w:pPr>
                    <w:shd w:val="clear" w:color="auto" w:fill="FFFFFF"/>
                    <w:jc w:val="center"/>
                    <w:rPr>
                      <w:rFonts w:ascii="Arial" w:eastAsia="Times New Roman" w:hAnsi="Arial" w:cs="Arial"/>
                      <w:color w:val="000000"/>
                      <w:sz w:val="14"/>
                      <w:szCs w:val="14"/>
                    </w:rPr>
                  </w:pPr>
                </w:p>
                <w:p w14:paraId="415DBE5D" w14:textId="77777777" w:rsidR="00CD2091" w:rsidRDefault="00CD2091" w:rsidP="00CD2091">
                  <w:pPr>
                    <w:shd w:val="clear" w:color="auto" w:fill="FFFFFF"/>
                    <w:jc w:val="center"/>
                    <w:rPr>
                      <w:rFonts w:ascii="Arial" w:eastAsia="Times New Roman" w:hAnsi="Arial" w:cs="Arial"/>
                      <w:color w:val="000000"/>
                      <w:sz w:val="14"/>
                      <w:szCs w:val="14"/>
                    </w:rPr>
                  </w:pPr>
                </w:p>
                <w:p w14:paraId="445CCB0E" w14:textId="77777777" w:rsidR="00CD2091" w:rsidRDefault="00CD2091" w:rsidP="00CD2091">
                  <w:pPr>
                    <w:shd w:val="clear" w:color="auto" w:fill="FFFFFF"/>
                    <w:jc w:val="center"/>
                    <w:rPr>
                      <w:rFonts w:ascii="Arial" w:eastAsia="Times New Roman" w:hAnsi="Arial" w:cs="Arial"/>
                      <w:color w:val="000000"/>
                      <w:sz w:val="14"/>
                      <w:szCs w:val="14"/>
                    </w:rPr>
                  </w:pPr>
                </w:p>
                <w:p w14:paraId="36E6A6B0"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shd w:val="clear" w:color="auto" w:fill="FFFFFF"/>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4995762B" w14:textId="53545C7D"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w:t>
                  </w:r>
                </w:p>
              </w:tc>
            </w:tr>
            <w:tr w:rsidR="00CD2091" w14:paraId="18277C3D" w14:textId="77777777" w:rsidTr="004A2207">
              <w:trPr>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774FDED0" w14:textId="77777777" w:rsidR="00CD2091" w:rsidRDefault="00CD2091" w:rsidP="00CD2091">
                  <w:pPr>
                    <w:rPr>
                      <w:rFonts w:ascii="Arial" w:hAnsi="Arial" w:cs="Arial"/>
                      <w:color w:val="000000"/>
                      <w:sz w:val="18"/>
                      <w:szCs w:val="18"/>
                      <w:lang w:eastAsia="en-US"/>
                    </w:rPr>
                  </w:pPr>
                </w:p>
              </w:tc>
              <w:tc>
                <w:tcPr>
                  <w:tcW w:w="451" w:type="dxa"/>
                  <w:tcBorders>
                    <w:top w:val="single" w:sz="4" w:space="0" w:color="000000"/>
                    <w:left w:val="single" w:sz="4" w:space="0" w:color="000000"/>
                    <w:bottom w:val="single" w:sz="4" w:space="0" w:color="000000"/>
                    <w:right w:val="single" w:sz="4" w:space="0" w:color="000000"/>
                  </w:tcBorders>
                  <w:vAlign w:val="center"/>
                  <w:hideMark/>
                </w:tcPr>
                <w:p w14:paraId="4E23BAD6" w14:textId="77777777" w:rsidR="00CD2091" w:rsidRDefault="00CD2091" w:rsidP="00CD2091">
                  <w:pPr>
                    <w:widowControl w:val="0"/>
                    <w:shd w:val="clear" w:color="auto" w:fill="FFFFFF"/>
                    <w:suppressAutoHyphens/>
                    <w:spacing w:after="120"/>
                    <w:jc w:val="both"/>
                    <w:rPr>
                      <w:rFonts w:ascii="Arial" w:eastAsia="Calibri" w:hAnsi="Arial" w:cs="Arial"/>
                      <w:color w:val="000000"/>
                      <w:sz w:val="14"/>
                      <w:szCs w:val="14"/>
                      <w:lang w:eastAsia="en-US"/>
                    </w:rPr>
                  </w:pPr>
                  <w:r>
                    <w:rPr>
                      <w:rFonts w:ascii="Arial" w:hAnsi="Arial" w:cs="Arial"/>
                      <w:color w:val="000000"/>
                      <w:sz w:val="14"/>
                      <w:szCs w:val="14"/>
                    </w:rPr>
                    <w:t>5</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4BC38586" w14:textId="77777777" w:rsidR="00CD2091" w:rsidRDefault="00CD2091" w:rsidP="00CD2091">
                  <w:pPr>
                    <w:widowControl w:val="0"/>
                    <w:shd w:val="clear" w:color="auto" w:fill="FFFFFF"/>
                    <w:suppressAutoHyphens/>
                    <w:spacing w:after="120"/>
                    <w:jc w:val="both"/>
                    <w:rPr>
                      <w:rFonts w:ascii="Arial" w:hAnsi="Arial" w:cs="Arial"/>
                      <w:color w:val="000000"/>
                      <w:sz w:val="14"/>
                      <w:szCs w:val="14"/>
                    </w:rPr>
                  </w:pPr>
                  <w:r>
                    <w:rPr>
                      <w:rFonts w:ascii="Arial" w:hAnsi="Arial" w:cs="Arial"/>
                      <w:sz w:val="14"/>
                      <w:szCs w:val="14"/>
                    </w:rPr>
                    <w:t>Administração e gerenciamento de frota, para implementação e operação de um sistema de abastecimento de combustível (GASOLINA COMUM) dos veículos automotores da frota da Fiocruz/RJ, através de cartões eletrônicos, em rede de postos de abastecimento de combustível em todo o território nacional.</w:t>
                  </w:r>
                  <w:r>
                    <w:rPr>
                      <w:rFonts w:ascii="Arial" w:hAnsi="Arial" w:cs="Arial"/>
                      <w:color w:val="000000"/>
                      <w:sz w:val="14"/>
                      <w:szCs w:val="14"/>
                    </w:rPr>
                    <w:t xml:space="preserve"> </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26E64118"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635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A5C0045"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R$ 5,59</w:t>
                  </w:r>
                </w:p>
              </w:tc>
              <w:tc>
                <w:tcPr>
                  <w:tcW w:w="1303" w:type="dxa"/>
                  <w:tcBorders>
                    <w:top w:val="single" w:sz="4" w:space="0" w:color="000000"/>
                    <w:left w:val="single" w:sz="4" w:space="0" w:color="000000"/>
                    <w:bottom w:val="single" w:sz="4" w:space="0" w:color="000000"/>
                    <w:right w:val="single" w:sz="4" w:space="0" w:color="000000"/>
                  </w:tcBorders>
                </w:tcPr>
                <w:p w14:paraId="66834D00" w14:textId="77777777" w:rsidR="00CD2091" w:rsidRDefault="00CD2091" w:rsidP="00CD2091">
                  <w:pPr>
                    <w:shd w:val="clear" w:color="auto" w:fill="FFFFFF"/>
                    <w:jc w:val="center"/>
                    <w:rPr>
                      <w:rFonts w:ascii="Arial" w:eastAsia="Times New Roman" w:hAnsi="Arial" w:cs="Arial"/>
                      <w:color w:val="000000"/>
                      <w:sz w:val="14"/>
                      <w:szCs w:val="14"/>
                    </w:rPr>
                  </w:pPr>
                </w:p>
                <w:p w14:paraId="562DF574" w14:textId="77777777" w:rsidR="00CD2091" w:rsidRDefault="00CD2091" w:rsidP="00CD2091">
                  <w:pPr>
                    <w:shd w:val="clear" w:color="auto" w:fill="FFFFFF"/>
                    <w:jc w:val="center"/>
                    <w:rPr>
                      <w:rFonts w:ascii="Arial" w:eastAsia="Times New Roman" w:hAnsi="Arial" w:cs="Arial"/>
                      <w:color w:val="000000"/>
                      <w:sz w:val="14"/>
                      <w:szCs w:val="14"/>
                    </w:rPr>
                  </w:pPr>
                </w:p>
                <w:p w14:paraId="3C2E5808" w14:textId="77777777" w:rsidR="00CD2091" w:rsidRDefault="00CD2091" w:rsidP="00CD2091">
                  <w:pPr>
                    <w:shd w:val="clear" w:color="auto" w:fill="FFFFFF"/>
                    <w:jc w:val="center"/>
                    <w:rPr>
                      <w:rFonts w:ascii="Arial" w:eastAsia="Times New Roman" w:hAnsi="Arial" w:cs="Arial"/>
                      <w:color w:val="000000"/>
                      <w:sz w:val="14"/>
                      <w:szCs w:val="14"/>
                    </w:rPr>
                  </w:pPr>
                </w:p>
                <w:p w14:paraId="58F3EC2B" w14:textId="77777777" w:rsidR="00CD2091" w:rsidRDefault="00CD2091" w:rsidP="00CD2091">
                  <w:pPr>
                    <w:shd w:val="clear" w:color="auto" w:fill="FFFFFF"/>
                    <w:jc w:val="center"/>
                    <w:rPr>
                      <w:rFonts w:ascii="Arial" w:eastAsia="Times New Roman" w:hAnsi="Arial" w:cs="Arial"/>
                      <w:color w:val="000000"/>
                      <w:sz w:val="14"/>
                      <w:szCs w:val="14"/>
                    </w:rPr>
                  </w:pPr>
                </w:p>
                <w:p w14:paraId="20B80F7B" w14:textId="77777777" w:rsidR="00CD2091" w:rsidRDefault="00CD2091" w:rsidP="00CD2091">
                  <w:pPr>
                    <w:shd w:val="clear" w:color="auto" w:fill="FFFFFF"/>
                    <w:jc w:val="center"/>
                    <w:rPr>
                      <w:rFonts w:ascii="Arial" w:eastAsia="Times New Roman" w:hAnsi="Arial" w:cs="Arial"/>
                      <w:color w:val="000000"/>
                      <w:sz w:val="14"/>
                      <w:szCs w:val="14"/>
                    </w:rPr>
                  </w:pPr>
                </w:p>
                <w:p w14:paraId="50369DB3" w14:textId="77777777" w:rsidR="00CD2091" w:rsidRDefault="00CD2091" w:rsidP="00CD2091">
                  <w:pPr>
                    <w:shd w:val="clear" w:color="auto" w:fill="FFFFFF"/>
                    <w:jc w:val="center"/>
                    <w:rPr>
                      <w:rFonts w:ascii="Arial" w:eastAsia="Times New Roman" w:hAnsi="Arial" w:cs="Arial"/>
                      <w:color w:val="000000"/>
                      <w:sz w:val="14"/>
                      <w:szCs w:val="14"/>
                    </w:rPr>
                  </w:pPr>
                </w:p>
                <w:p w14:paraId="5A4CC8D2" w14:textId="77777777" w:rsidR="00CD2091" w:rsidRDefault="00CD2091" w:rsidP="00CD2091">
                  <w:pPr>
                    <w:shd w:val="clear" w:color="auto" w:fill="FFFFFF"/>
                    <w:jc w:val="center"/>
                    <w:rPr>
                      <w:rFonts w:ascii="Arial" w:eastAsia="Times New Roman" w:hAnsi="Arial" w:cs="Arial"/>
                      <w:color w:val="000000"/>
                      <w:sz w:val="14"/>
                      <w:szCs w:val="14"/>
                    </w:rPr>
                  </w:pPr>
                </w:p>
                <w:p w14:paraId="4EC1169A" w14:textId="77777777"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shd w:val="clear" w:color="auto" w:fill="FFFFFF"/>
                    </w:rPr>
                    <w:t>3,58%</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608CE484" w14:textId="666D0478" w:rsidR="00CD2091" w:rsidRDefault="00CD2091" w:rsidP="00CD2091">
                  <w:pPr>
                    <w:shd w:val="clear" w:color="auto" w:fill="FFFFFF"/>
                    <w:jc w:val="center"/>
                    <w:rPr>
                      <w:rFonts w:ascii="Arial" w:eastAsia="Times New Roman" w:hAnsi="Arial" w:cs="Arial"/>
                      <w:color w:val="000000"/>
                      <w:sz w:val="14"/>
                      <w:szCs w:val="14"/>
                    </w:rPr>
                  </w:pPr>
                  <w:r>
                    <w:rPr>
                      <w:rFonts w:ascii="Arial" w:eastAsia="Times New Roman" w:hAnsi="Arial" w:cs="Arial"/>
                      <w:color w:val="000000"/>
                      <w:sz w:val="14"/>
                      <w:szCs w:val="14"/>
                    </w:rPr>
                    <w:t xml:space="preserve"> R$           </w:t>
                  </w:r>
                </w:p>
              </w:tc>
            </w:tr>
            <w:tr w:rsidR="00CD2091" w14:paraId="19D8802A" w14:textId="77777777" w:rsidTr="004A2207">
              <w:trPr>
                <w:trHeight w:val="896"/>
                <w:jc w:val="center"/>
              </w:trPr>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3DD5F34C" w14:textId="77777777" w:rsidR="00CD2091" w:rsidRDefault="00CD2091" w:rsidP="00CD2091">
                  <w:pPr>
                    <w:rPr>
                      <w:rFonts w:ascii="Arial" w:hAnsi="Arial" w:cs="Arial"/>
                      <w:color w:val="000000"/>
                      <w:sz w:val="18"/>
                      <w:szCs w:val="18"/>
                      <w:lang w:eastAsia="en-US"/>
                    </w:rPr>
                  </w:pPr>
                </w:p>
              </w:tc>
              <w:tc>
                <w:tcPr>
                  <w:tcW w:w="6267" w:type="dxa"/>
                  <w:gridSpan w:val="5"/>
                  <w:tcBorders>
                    <w:top w:val="single" w:sz="4" w:space="0" w:color="000000"/>
                    <w:left w:val="single" w:sz="4" w:space="0" w:color="000000"/>
                    <w:bottom w:val="single" w:sz="4" w:space="0" w:color="000000"/>
                    <w:right w:val="single" w:sz="4" w:space="0" w:color="000000"/>
                  </w:tcBorders>
                  <w:vAlign w:val="center"/>
                  <w:hideMark/>
                </w:tcPr>
                <w:p w14:paraId="53E37ADB" w14:textId="77777777" w:rsidR="00CD2091" w:rsidRDefault="00CD2091" w:rsidP="00CD2091">
                  <w:pPr>
                    <w:widowControl w:val="0"/>
                    <w:shd w:val="clear" w:color="auto" w:fill="FFFFFF"/>
                    <w:suppressAutoHyphens/>
                    <w:spacing w:after="120"/>
                    <w:jc w:val="center"/>
                    <w:rPr>
                      <w:rFonts w:ascii="Arial" w:eastAsia="Calibri" w:hAnsi="Arial" w:cs="Arial"/>
                      <w:b/>
                      <w:color w:val="000000"/>
                      <w:sz w:val="14"/>
                      <w:szCs w:val="14"/>
                      <w:lang w:eastAsia="en-US"/>
                    </w:rPr>
                  </w:pPr>
                  <w:r>
                    <w:rPr>
                      <w:rFonts w:ascii="Arial" w:hAnsi="Arial" w:cs="Arial"/>
                      <w:b/>
                      <w:color w:val="000000"/>
                      <w:sz w:val="14"/>
                      <w:szCs w:val="14"/>
                    </w:rPr>
                    <w:t>VALOR TOTAL ANUAL ESTIMADO</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58ED1200" w14:textId="7F51605B" w:rsidR="00CD2091" w:rsidRDefault="00CD2091" w:rsidP="00CD2091">
                  <w:pPr>
                    <w:widowControl w:val="0"/>
                    <w:shd w:val="clear" w:color="auto" w:fill="FFFFFF"/>
                    <w:suppressAutoHyphens/>
                    <w:spacing w:after="120"/>
                    <w:jc w:val="center"/>
                    <w:rPr>
                      <w:rFonts w:ascii="Arial" w:hAnsi="Arial" w:cs="Arial"/>
                      <w:b/>
                      <w:color w:val="000000"/>
                      <w:sz w:val="14"/>
                      <w:szCs w:val="14"/>
                    </w:rPr>
                  </w:pPr>
                  <w:r>
                    <w:rPr>
                      <w:rFonts w:ascii="Arial" w:hAnsi="Arial" w:cs="Arial"/>
                      <w:b/>
                      <w:color w:val="000000"/>
                      <w:sz w:val="14"/>
                      <w:szCs w:val="14"/>
                    </w:rPr>
                    <w:t xml:space="preserve">R$ </w:t>
                  </w:r>
                  <w:bookmarkStart w:id="2" w:name="_GoBack"/>
                  <w:bookmarkEnd w:id="2"/>
                </w:p>
              </w:tc>
            </w:tr>
          </w:tbl>
          <w:p w14:paraId="448DCC8E" w14:textId="208D58BA" w:rsidR="00CD2091" w:rsidRPr="003C3BA9" w:rsidRDefault="00CD2091" w:rsidP="003C3BA9">
            <w:pPr>
              <w:jc w:val="both"/>
              <w:rPr>
                <w:rFonts w:ascii="Arial" w:hAnsi="Arial" w:cs="Arial"/>
                <w:color w:val="000000"/>
                <w:sz w:val="20"/>
                <w:szCs w:val="20"/>
              </w:rPr>
            </w:pPr>
          </w:p>
        </w:tc>
      </w:tr>
      <w:tr w:rsidR="003C3BA9" w:rsidRPr="00F63E2A" w14:paraId="77900763" w14:textId="77777777" w:rsidTr="004E6915">
        <w:tblPrEx>
          <w:tblCellMar>
            <w:top w:w="15" w:type="dxa"/>
            <w:left w:w="15" w:type="dxa"/>
            <w:bottom w:w="15" w:type="dxa"/>
            <w:right w:w="15" w:type="dxa"/>
          </w:tblCellMar>
        </w:tblPrEx>
        <w:trPr>
          <w:trHeight w:val="228"/>
        </w:trPr>
        <w:tc>
          <w:tcPr>
            <w:tcW w:w="4617" w:type="pct"/>
            <w:tcBorders>
              <w:top w:val="nil"/>
              <w:left w:val="nil"/>
              <w:bottom w:val="nil"/>
              <w:right w:val="nil"/>
            </w:tcBorders>
            <w:vAlign w:val="center"/>
            <w:hideMark/>
          </w:tcPr>
          <w:p w14:paraId="40C73456" w14:textId="4BAD11FF"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lastRenderedPageBreak/>
              <w:t>__________________</w:t>
            </w:r>
            <w:r>
              <w:rPr>
                <w:rFonts w:ascii="Arial" w:hAnsi="Arial" w:cs="Arial"/>
                <w:color w:val="000000"/>
                <w:sz w:val="22"/>
                <w:szCs w:val="22"/>
              </w:rPr>
              <w:t>___________________________________________</w:t>
            </w:r>
            <w:r w:rsidRPr="00F63E2A">
              <w:rPr>
                <w:rFonts w:ascii="Arial" w:hAnsi="Arial" w:cs="Arial"/>
                <w:color w:val="000000"/>
                <w:sz w:val="22"/>
                <w:szCs w:val="22"/>
              </w:rPr>
              <w:t>____</w:t>
            </w:r>
          </w:p>
        </w:tc>
        <w:tc>
          <w:tcPr>
            <w:tcW w:w="383" w:type="pct"/>
            <w:gridSpan w:val="2"/>
            <w:tcBorders>
              <w:top w:val="nil"/>
              <w:left w:val="nil"/>
              <w:bottom w:val="nil"/>
              <w:right w:val="nil"/>
            </w:tcBorders>
            <w:vAlign w:val="center"/>
            <w:hideMark/>
          </w:tcPr>
          <w:p w14:paraId="352F98D7" w14:textId="77777777" w:rsidR="003C3BA9" w:rsidRDefault="003C3BA9" w:rsidP="003C3BA9">
            <w:pPr>
              <w:rPr>
                <w:rFonts w:ascii="Arial" w:hAnsi="Arial" w:cs="Arial"/>
                <w:color w:val="000000"/>
                <w:sz w:val="22"/>
                <w:szCs w:val="22"/>
              </w:rPr>
            </w:pPr>
          </w:p>
          <w:p w14:paraId="7E074286" w14:textId="77777777" w:rsidR="003C3BA9" w:rsidRPr="00F63E2A" w:rsidRDefault="003C3BA9" w:rsidP="003C3BA9">
            <w:pPr>
              <w:rPr>
                <w:rFonts w:ascii="Arial" w:hAnsi="Arial" w:cs="Arial"/>
                <w:color w:val="000000"/>
                <w:sz w:val="22"/>
                <w:szCs w:val="22"/>
              </w:rPr>
            </w:pPr>
          </w:p>
        </w:tc>
      </w:tr>
      <w:tr w:rsidR="003C3BA9" w:rsidRPr="00F63E2A" w14:paraId="0AEEDC47" w14:textId="77777777" w:rsidTr="004E6915">
        <w:tblPrEx>
          <w:tblCellMar>
            <w:top w:w="15" w:type="dxa"/>
            <w:left w:w="15" w:type="dxa"/>
            <w:bottom w:w="15" w:type="dxa"/>
            <w:right w:w="15" w:type="dxa"/>
          </w:tblCellMar>
        </w:tblPrEx>
        <w:trPr>
          <w:trHeight w:val="228"/>
        </w:trPr>
        <w:tc>
          <w:tcPr>
            <w:tcW w:w="5000" w:type="pct"/>
            <w:gridSpan w:val="3"/>
            <w:tcBorders>
              <w:top w:val="nil"/>
              <w:left w:val="nil"/>
              <w:bottom w:val="nil"/>
              <w:right w:val="nil"/>
            </w:tcBorders>
            <w:vAlign w:val="center"/>
            <w:hideMark/>
          </w:tcPr>
          <w:p w14:paraId="6B7852C7" w14:textId="77777777" w:rsidR="003C3BA9" w:rsidRDefault="003C3BA9" w:rsidP="003C3BA9">
            <w:pPr>
              <w:rPr>
                <w:rFonts w:ascii="Arial" w:hAnsi="Arial" w:cs="Arial"/>
                <w:color w:val="000000"/>
                <w:sz w:val="22"/>
                <w:szCs w:val="22"/>
              </w:rPr>
            </w:pPr>
          </w:p>
          <w:p w14:paraId="020C9934" w14:textId="77777777" w:rsidR="003C3BA9" w:rsidRDefault="003C3BA9" w:rsidP="003C3BA9">
            <w:pPr>
              <w:rPr>
                <w:rFonts w:ascii="Arial" w:hAnsi="Arial" w:cs="Arial"/>
                <w:b/>
                <w:color w:val="000000" w:themeColor="text1"/>
                <w:sz w:val="22"/>
                <w:szCs w:val="22"/>
              </w:rPr>
            </w:pPr>
            <w:r w:rsidRPr="00F63E2A">
              <w:rPr>
                <w:rFonts w:ascii="Arial" w:hAnsi="Arial" w:cs="Arial"/>
                <w:color w:val="000000"/>
                <w:sz w:val="22"/>
                <w:szCs w:val="22"/>
              </w:rPr>
              <w:t xml:space="preserve">Valor Total: </w:t>
            </w:r>
            <w:r w:rsidRPr="00F63E2A">
              <w:rPr>
                <w:rFonts w:ascii="Arial" w:hAnsi="Arial" w:cs="Arial"/>
                <w:b/>
                <w:color w:val="000000" w:themeColor="text1"/>
                <w:sz w:val="22"/>
                <w:szCs w:val="22"/>
              </w:rPr>
              <w:t xml:space="preserve">R$ </w:t>
            </w:r>
          </w:p>
          <w:p w14:paraId="385E0B93" w14:textId="77777777" w:rsidR="003C3BA9" w:rsidRPr="00F63E2A" w:rsidRDefault="003C3BA9" w:rsidP="003C3BA9">
            <w:pPr>
              <w:rPr>
                <w:rFonts w:ascii="Arial" w:hAnsi="Arial" w:cs="Arial"/>
                <w:color w:val="000000"/>
                <w:sz w:val="22"/>
                <w:szCs w:val="22"/>
              </w:rPr>
            </w:pPr>
            <w:r>
              <w:rPr>
                <w:rFonts w:ascii="Arial" w:hAnsi="Arial" w:cs="Arial"/>
                <w:color w:val="000000"/>
                <w:sz w:val="22"/>
                <w:szCs w:val="22"/>
              </w:rPr>
              <w:t>_________________________________________________________________</w:t>
            </w:r>
          </w:p>
        </w:tc>
      </w:tr>
      <w:tr w:rsidR="003C3BA9" w:rsidRPr="00F63E2A" w14:paraId="7A10EFA4" w14:textId="77777777" w:rsidTr="004E6915">
        <w:tblPrEx>
          <w:tblCellMar>
            <w:top w:w="15" w:type="dxa"/>
            <w:left w:w="15" w:type="dxa"/>
            <w:bottom w:w="15" w:type="dxa"/>
            <w:right w:w="15" w:type="dxa"/>
          </w:tblCellMar>
        </w:tblPrEx>
        <w:trPr>
          <w:trHeight w:val="228"/>
        </w:trPr>
        <w:tc>
          <w:tcPr>
            <w:tcW w:w="5000" w:type="pct"/>
            <w:gridSpan w:val="3"/>
            <w:tcBorders>
              <w:top w:val="nil"/>
              <w:left w:val="nil"/>
              <w:bottom w:val="nil"/>
              <w:right w:val="nil"/>
            </w:tcBorders>
            <w:vAlign w:val="center"/>
          </w:tcPr>
          <w:p w14:paraId="08853A0E" w14:textId="77777777" w:rsidR="003C3BA9" w:rsidRPr="00F63E2A" w:rsidRDefault="003C3BA9" w:rsidP="003C3BA9">
            <w:pPr>
              <w:spacing w:before="100" w:beforeAutospacing="1" w:after="100" w:afterAutospacing="1"/>
              <w:rPr>
                <w:rFonts w:ascii="Arial" w:hAnsi="Arial" w:cs="Arial"/>
                <w:color w:val="000000"/>
                <w:sz w:val="22"/>
                <w:szCs w:val="22"/>
              </w:rPr>
            </w:pPr>
          </w:p>
        </w:tc>
      </w:tr>
      <w:tr w:rsidR="003C3BA9" w:rsidRPr="00F63E2A" w14:paraId="3589EB29" w14:textId="77777777" w:rsidTr="004E6915">
        <w:tblPrEx>
          <w:tblCellMar>
            <w:top w:w="15" w:type="dxa"/>
            <w:left w:w="15" w:type="dxa"/>
            <w:bottom w:w="15" w:type="dxa"/>
            <w:right w:w="15" w:type="dxa"/>
          </w:tblCellMar>
        </w:tblPrEx>
        <w:trPr>
          <w:trHeight w:val="239"/>
        </w:trPr>
        <w:tc>
          <w:tcPr>
            <w:tcW w:w="5000" w:type="pct"/>
            <w:gridSpan w:val="3"/>
            <w:tcBorders>
              <w:top w:val="nil"/>
              <w:left w:val="nil"/>
              <w:bottom w:val="nil"/>
              <w:right w:val="nil"/>
            </w:tcBorders>
            <w:vAlign w:val="center"/>
            <w:hideMark/>
          </w:tcPr>
          <w:p w14:paraId="76C66E7F" w14:textId="77777777" w:rsidR="003C3BA9" w:rsidRPr="00F63E2A" w:rsidRDefault="003C3BA9" w:rsidP="003C3BA9">
            <w:pPr>
              <w:rPr>
                <w:rFonts w:ascii="Arial" w:hAnsi="Arial" w:cs="Arial"/>
                <w:color w:val="000000"/>
                <w:sz w:val="22"/>
                <w:szCs w:val="22"/>
              </w:rPr>
            </w:pPr>
            <w:r w:rsidRPr="00F63E2A">
              <w:rPr>
                <w:rFonts w:ascii="Arial" w:hAnsi="Arial" w:cs="Arial"/>
                <w:color w:val="000000"/>
                <w:sz w:val="22"/>
                <w:szCs w:val="22"/>
              </w:rPr>
              <w:t> </w:t>
            </w:r>
          </w:p>
        </w:tc>
      </w:tr>
    </w:tbl>
    <w:p w14:paraId="6F75760A" w14:textId="77777777" w:rsidR="003C3BA9" w:rsidRPr="00F63E2A" w:rsidRDefault="003C3BA9" w:rsidP="003C3BA9">
      <w:pPr>
        <w:spacing w:before="100" w:beforeAutospacing="1" w:after="100" w:afterAutospacing="1"/>
        <w:jc w:val="center"/>
        <w:rPr>
          <w:rFonts w:ascii="Arial" w:hAnsi="Arial" w:cs="Arial"/>
          <w:color w:val="000000"/>
          <w:sz w:val="22"/>
          <w:szCs w:val="22"/>
        </w:rPr>
      </w:pPr>
      <w:r w:rsidRPr="00F63E2A">
        <w:rPr>
          <w:rFonts w:ascii="Arial" w:hAnsi="Arial" w:cs="Arial"/>
          <w:color w:val="000000"/>
          <w:sz w:val="22"/>
          <w:szCs w:val="22"/>
        </w:rPr>
        <w:t>ASSINATURA DO REPRESENTANTE LEGAL DA EMPRESA</w:t>
      </w:r>
    </w:p>
    <w:sectPr w:rsidR="003C3BA9" w:rsidRPr="00F63E2A" w:rsidSect="00220497">
      <w:type w:val="continuous"/>
      <w:pgSz w:w="11906" w:h="16838"/>
      <w:pgMar w:top="1418" w:right="1841" w:bottom="1418" w:left="1701" w:header="709" w:footer="1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6D34A" w14:textId="77777777" w:rsidR="00FC61DA" w:rsidRDefault="00FC61DA">
      <w:r>
        <w:separator/>
      </w:r>
    </w:p>
  </w:endnote>
  <w:endnote w:type="continuationSeparator" w:id="0">
    <w:p w14:paraId="5EB49681" w14:textId="77777777" w:rsidR="00FC61DA" w:rsidRDefault="00FC6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Spranq eco sans">
    <w:altName w:val="Calibri"/>
    <w:charset w:val="00"/>
    <w:family w:val="swiss"/>
    <w:pitch w:val="variable"/>
    <w:sig w:usb0="800000AF" w:usb1="1000204A" w:usb2="00000000" w:usb3="00000000" w:csb0="00000001" w:csb1="00000000"/>
  </w:font>
  <w:font w:name="OpenSymbol">
    <w:altName w:val="Calibri"/>
    <w:charset w:val="00"/>
    <w:family w:val="auto"/>
    <w:pitch w:val="variable"/>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DKNKFM+ArialNarrow">
    <w:altName w:val="Arial Narrow"/>
    <w:charset w:val="00"/>
    <w:family w:val="swiss"/>
    <w:pitch w:val="default"/>
  </w:font>
  <w:font w:name="Calibri Light">
    <w:panose1 w:val="020F0302020204030204"/>
    <w:charset w:val="00"/>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FD75A" w14:textId="4BDBD633" w:rsidR="00FC61DA" w:rsidRDefault="00FC61DA" w:rsidP="004A1FFF">
    <w:pPr>
      <w:pStyle w:val="Rodap"/>
      <w:jc w:val="right"/>
      <w:rPr>
        <w:rFonts w:ascii="Arial" w:hAnsi="Arial" w:cs="Arial"/>
        <w:b/>
        <w:bCs/>
        <w:sz w:val="16"/>
        <w:szCs w:val="16"/>
      </w:rPr>
    </w:pPr>
    <w:r>
      <w:t xml:space="preserve">  </w:t>
    </w:r>
    <w:sdt>
      <w:sdtPr>
        <w:id w:val="1044336487"/>
        <w:docPartObj>
          <w:docPartGallery w:val="Page Numbers (Top of Page)"/>
          <w:docPartUnique/>
        </w:docPartObj>
      </w:sdtPr>
      <w:sdtEndPr/>
      <w:sdtContent>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Pr>
            <w:rFonts w:ascii="Arial" w:hAnsi="Arial" w:cs="Arial"/>
            <w:b/>
            <w:bCs/>
            <w:sz w:val="16"/>
            <w:szCs w:val="16"/>
          </w:rPr>
          <w:t>1</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Pr>
            <w:rFonts w:ascii="Arial" w:hAnsi="Arial" w:cs="Arial"/>
            <w:b/>
            <w:bCs/>
            <w:sz w:val="16"/>
            <w:szCs w:val="16"/>
          </w:rPr>
          <w:t>48</w:t>
        </w:r>
        <w:r>
          <w:rPr>
            <w:rFonts w:ascii="Arial" w:hAnsi="Arial" w:cs="Arial"/>
            <w:b/>
            <w:bCs/>
            <w:sz w:val="16"/>
            <w:szCs w:val="16"/>
          </w:rPr>
          <w:fldChar w:fldCharType="end"/>
        </w:r>
      </w:sdtContent>
    </w:sdt>
  </w:p>
  <w:p w14:paraId="1F91D05D" w14:textId="29B14C9C" w:rsidR="00FC61DA" w:rsidRDefault="00FC61DA" w:rsidP="004A1FFF">
    <w:pPr>
      <w:pStyle w:val="Rodap"/>
      <w:ind w:right="360"/>
      <w:rPr>
        <w:rFonts w:ascii="Arial" w:hAnsi="Arial" w:cs="Arial"/>
        <w:b/>
        <w:sz w:val="14"/>
        <w:szCs w:val="14"/>
      </w:rPr>
    </w:pPr>
    <w:r>
      <w:rPr>
        <w:rFonts w:ascii="Arial" w:hAnsi="Arial" w:cs="Arial"/>
        <w:b/>
        <w:sz w:val="14"/>
        <w:szCs w:val="14"/>
      </w:rPr>
      <w:t>COORDENAÇÃO GERAL DE INFRAESTRUTURA DOS CAMPI – COGIC</w:t>
    </w:r>
  </w:p>
  <w:p w14:paraId="37F33EE0" w14:textId="77777777" w:rsidR="00FC61DA" w:rsidRPr="000209E9" w:rsidRDefault="00FC61DA" w:rsidP="004A1FFF">
    <w:pPr>
      <w:pStyle w:val="Rodap"/>
      <w:ind w:right="360"/>
      <w:rPr>
        <w:rFonts w:ascii="Arial" w:hAnsi="Arial" w:cs="Arial"/>
        <w:b/>
        <w:sz w:val="14"/>
        <w:szCs w:val="14"/>
      </w:rPr>
    </w:pPr>
    <w:r w:rsidRPr="000209E9">
      <w:rPr>
        <w:rFonts w:ascii="Arial" w:hAnsi="Arial" w:cs="Arial"/>
        <w:b/>
        <w:sz w:val="14"/>
        <w:szCs w:val="14"/>
      </w:rPr>
      <w:t>SEGEC – Serviço de Gestão de Compras</w:t>
    </w:r>
  </w:p>
  <w:p w14:paraId="09BFEEF8" w14:textId="25D37A31" w:rsidR="00FC61DA" w:rsidRPr="000209E9" w:rsidRDefault="00FC61DA" w:rsidP="004A1FFF">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r w:rsidRPr="000209E9">
      <w:rPr>
        <w:rFonts w:ascii="Arial" w:hAnsi="Arial" w:cs="Arial"/>
        <w:color w:val="000000"/>
        <w:sz w:val="14"/>
        <w:szCs w:val="14"/>
      </w:rPr>
      <w:t xml:space="preserve">Sl. </w:t>
    </w:r>
    <w:r>
      <w:rPr>
        <w:rFonts w:ascii="Arial" w:hAnsi="Arial" w:cs="Arial"/>
        <w:color w:val="000000"/>
        <w:sz w:val="14"/>
        <w:szCs w:val="14"/>
      </w:rPr>
      <w:t xml:space="preserve">13 - </w:t>
    </w:r>
    <w:r w:rsidRPr="000209E9">
      <w:rPr>
        <w:rFonts w:ascii="Arial" w:hAnsi="Arial" w:cs="Arial"/>
        <w:sz w:val="14"/>
        <w:szCs w:val="14"/>
      </w:rPr>
      <w:t>Manguinhos ● Rio de Janeiro/RJ ● Brasil</w:t>
    </w:r>
  </w:p>
  <w:p w14:paraId="233F6089" w14:textId="7B083176" w:rsidR="00FC61DA" w:rsidRPr="00060B19" w:rsidRDefault="00FC61DA" w:rsidP="004A1FFF">
    <w:pPr>
      <w:pStyle w:val="Rodap"/>
      <w:rPr>
        <w:rFonts w:ascii="Arial" w:hAnsi="Arial" w:cs="Arial"/>
        <w:noProof/>
        <w:sz w:val="14"/>
        <w:szCs w:val="14"/>
      </w:rPr>
    </w:pPr>
    <w:r w:rsidRPr="00060B19">
      <w:rPr>
        <w:rFonts w:ascii="Arial" w:hAnsi="Arial" w:cs="Arial"/>
        <w:sz w:val="14"/>
        <w:szCs w:val="14"/>
      </w:rPr>
      <w:t xml:space="preserve">CEP: 21.040-900 ● Tel.: +55 21 </w:t>
    </w:r>
    <w:r w:rsidRPr="00060B19">
      <w:rPr>
        <w:rFonts w:ascii="Arial" w:hAnsi="Arial" w:cs="Arial"/>
        <w:color w:val="000000"/>
        <w:sz w:val="14"/>
        <w:szCs w:val="14"/>
      </w:rPr>
      <w:t>2209-2059</w:t>
    </w:r>
    <w:r w:rsidRPr="00060B19">
      <w:rPr>
        <w:rFonts w:ascii="Arial" w:hAnsi="Arial" w:cs="Arial"/>
        <w:color w:val="FFFFFF"/>
        <w:sz w:val="14"/>
        <w:szCs w:val="14"/>
      </w:rPr>
      <w:t xml:space="preserve"> </w:t>
    </w:r>
    <w:r w:rsidRPr="00060B19">
      <w:rPr>
        <w:rFonts w:ascii="Arial" w:hAnsi="Arial" w:cs="Arial"/>
        <w:sz w:val="14"/>
        <w:szCs w:val="14"/>
      </w:rPr>
      <w:t xml:space="preserve">●  </w:t>
    </w:r>
    <w:hyperlink r:id="rId1" w:history="1">
      <w:r w:rsidRPr="00060B19">
        <w:rPr>
          <w:rStyle w:val="Hyperlink"/>
          <w:rFonts w:ascii="Arial" w:hAnsi="Arial" w:cs="Arial"/>
          <w:sz w:val="14"/>
          <w:szCs w:val="14"/>
        </w:rPr>
        <w:t>www.cogic.fiocruz.br</w:t>
      </w:r>
    </w:hyperlink>
    <w:r w:rsidRPr="00060B19">
      <w:rPr>
        <w:rFonts w:ascii="Arial" w:hAnsi="Arial" w:cs="Arial"/>
        <w:noProof/>
        <w:sz w:val="14"/>
        <w:szCs w:val="14"/>
      </w:rPr>
      <w:t xml:space="preserve"> </w:t>
    </w:r>
    <w:r w:rsidRPr="00060B19">
      <w:rPr>
        <w:rFonts w:ascii="Arial" w:hAnsi="Arial" w:cs="Arial"/>
        <w:sz w:val="14"/>
        <w:szCs w:val="14"/>
      </w:rPr>
      <w:t xml:space="preserve">● E-mail: </w:t>
    </w:r>
    <w:hyperlink r:id="rId2" w:history="1">
      <w:r w:rsidRPr="00067560">
        <w:rPr>
          <w:rStyle w:val="Hyperlink"/>
          <w:rFonts w:ascii="Arial" w:hAnsi="Arial" w:cs="Arial"/>
          <w:noProof/>
          <w:sz w:val="14"/>
          <w:szCs w:val="14"/>
        </w:rPr>
        <w:t>segec.cogic@fiocruz.br</w:t>
      </w:r>
    </w:hyperlink>
    <w:r>
      <w:rPr>
        <w:rFonts w:ascii="Arial" w:hAnsi="Arial" w:cs="Arial"/>
        <w:noProof/>
        <w:sz w:val="14"/>
        <w:szCs w:val="14"/>
      </w:rPr>
      <w:t xml:space="preserve"> </w:t>
    </w:r>
  </w:p>
  <w:p w14:paraId="15B754AF" w14:textId="3976A05A" w:rsidR="00FC61DA" w:rsidRPr="00060B19" w:rsidRDefault="00FC61DA" w:rsidP="004A1FFF">
    <w:pPr>
      <w:pStyle w:val="Rodap"/>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36B1E" w14:textId="77777777" w:rsidR="00FC61DA" w:rsidRDefault="00FC61DA">
      <w:r>
        <w:separator/>
      </w:r>
    </w:p>
  </w:footnote>
  <w:footnote w:type="continuationSeparator" w:id="0">
    <w:p w14:paraId="2ECFE108" w14:textId="77777777" w:rsidR="00FC61DA" w:rsidRDefault="00FC6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8818D" w14:textId="09C7A3DA" w:rsidR="00FC61DA" w:rsidRDefault="00FC61DA">
    <w:pPr>
      <w:pStyle w:val="Cabealho"/>
    </w:pPr>
    <w:r>
      <w:rPr>
        <w:rFonts w:ascii="Book Antiqua" w:hAnsi="Book Antiqua" w:cs="Times New Roman"/>
        <w:noProof/>
        <w:sz w:val="20"/>
      </w:rPr>
      <w:drawing>
        <wp:inline distT="0" distB="0" distL="0" distR="0" wp14:anchorId="49D04760" wp14:editId="564F0F22">
          <wp:extent cx="2639833" cy="612251"/>
          <wp:effectExtent l="0" t="0" r="8255" b="0"/>
          <wp:docPr id="24" name="Imagem 24"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39932" cy="612274"/>
                  </a:xfrm>
                  <a:prstGeom prst="rect">
                    <a:avLst/>
                  </a:prstGeom>
                  <a:noFill/>
                  <a:ln>
                    <a:noFill/>
                  </a:ln>
                </pic:spPr>
              </pic:pic>
            </a:graphicData>
          </a:graphic>
        </wp:inline>
      </w:drawing>
    </w:r>
  </w:p>
  <w:p w14:paraId="3BC896A0" w14:textId="62EE7B27" w:rsidR="00FC61DA" w:rsidRPr="00060B19" w:rsidRDefault="00FC61DA" w:rsidP="00060B19">
    <w:pPr>
      <w:pStyle w:val="Corpodetexto"/>
      <w:spacing w:line="276" w:lineRule="auto"/>
      <w:rPr>
        <w:sz w:val="14"/>
        <w:szCs w:val="14"/>
      </w:rPr>
    </w:pPr>
    <w:r w:rsidRPr="00D451E9">
      <w:rPr>
        <w:sz w:val="14"/>
        <w:szCs w:val="14"/>
      </w:rPr>
      <w:t xml:space="preserve">Processo nº </w:t>
    </w:r>
    <w:r>
      <w:rPr>
        <w:sz w:val="14"/>
        <w:szCs w:val="14"/>
      </w:rPr>
      <w:t>25389.100054/2018-25</w:t>
    </w:r>
    <w:r w:rsidRPr="00D451E9">
      <w:rPr>
        <w:sz w:val="14"/>
        <w:szCs w:val="14"/>
      </w:rPr>
      <w:tab/>
    </w:r>
    <w:r w:rsidRPr="00D451E9">
      <w:rPr>
        <w:sz w:val="14"/>
        <w:szCs w:val="14"/>
      </w:rPr>
      <w:tab/>
    </w:r>
    <w:r>
      <w:rPr>
        <w:sz w:val="14"/>
        <w:szCs w:val="14"/>
      </w:rPr>
      <w:tab/>
    </w:r>
    <w:r w:rsidRPr="00D451E9">
      <w:rPr>
        <w:sz w:val="14"/>
        <w:szCs w:val="14"/>
      </w:rPr>
      <w:tab/>
    </w:r>
    <w:r w:rsidRPr="00D451E9">
      <w:rPr>
        <w:sz w:val="14"/>
        <w:szCs w:val="14"/>
      </w:rPr>
      <w:tab/>
    </w:r>
    <w:r>
      <w:rPr>
        <w:sz w:val="14"/>
        <w:szCs w:val="14"/>
      </w:rPr>
      <w:t xml:space="preserve">                         </w:t>
    </w:r>
    <w:r w:rsidR="009721CC">
      <w:rPr>
        <w:sz w:val="14"/>
        <w:szCs w:val="14"/>
      </w:rPr>
      <w:t xml:space="preserve">        </w:t>
    </w:r>
    <w:r w:rsidRPr="00D451E9">
      <w:rPr>
        <w:sz w:val="14"/>
        <w:szCs w:val="14"/>
      </w:rPr>
      <w:t xml:space="preserve"> Pregão Eletrônico nº </w:t>
    </w:r>
    <w:r>
      <w:rPr>
        <w:sz w:val="14"/>
        <w:szCs w:val="14"/>
      </w:rPr>
      <w:t>008/2019-COGIC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DE574A5"/>
    <w:multiLevelType w:val="hybridMultilevel"/>
    <w:tmpl w:val="584A93C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2" w15:restartNumberingAfterBreak="0">
    <w:nsid w:val="02DC67A6"/>
    <w:multiLevelType w:val="multilevel"/>
    <w:tmpl w:val="44B09DCC"/>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CA46B4"/>
    <w:multiLevelType w:val="multilevel"/>
    <w:tmpl w:val="54BAE816"/>
    <w:lvl w:ilvl="0">
      <w:start w:val="19"/>
      <w:numFmt w:val="decimal"/>
      <w:lvlText w:val="%1"/>
      <w:lvlJc w:val="left"/>
      <w:pPr>
        <w:ind w:left="384" w:hanging="384"/>
      </w:pPr>
      <w:rPr>
        <w:rFonts w:hint="default"/>
      </w:rPr>
    </w:lvl>
    <w:lvl w:ilvl="1">
      <w:start w:val="3"/>
      <w:numFmt w:val="decimal"/>
      <w:lvlText w:val="%1.%2"/>
      <w:lvlJc w:val="left"/>
      <w:pPr>
        <w:ind w:left="1484" w:hanging="384"/>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600" w:hanging="1800"/>
      </w:pPr>
      <w:rPr>
        <w:rFonts w:hint="default"/>
      </w:rPr>
    </w:lvl>
  </w:abstractNum>
  <w:abstractNum w:abstractNumId="4" w15:restartNumberingAfterBreak="0">
    <w:nsid w:val="07434618"/>
    <w:multiLevelType w:val="hybridMultilevel"/>
    <w:tmpl w:val="67A6AA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D7608A9"/>
    <w:multiLevelType w:val="multilevel"/>
    <w:tmpl w:val="D5D272AE"/>
    <w:lvl w:ilvl="0">
      <w:start w:val="13"/>
      <w:numFmt w:val="decimal"/>
      <w:lvlText w:val="%1"/>
      <w:lvlJc w:val="left"/>
      <w:pPr>
        <w:ind w:left="360" w:hanging="360"/>
      </w:pPr>
      <w:rPr>
        <w:rFonts w:hint="default"/>
      </w:rPr>
    </w:lvl>
    <w:lvl w:ilvl="1">
      <w:start w:val="1"/>
      <w:numFmt w:val="decimal"/>
      <w:lvlText w:val="%1.%2"/>
      <w:lvlJc w:val="left"/>
      <w:pPr>
        <w:ind w:left="786" w:hanging="360"/>
      </w:pPr>
      <w:rPr>
        <w:rFonts w:hint="default"/>
        <w:b w:val="0"/>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0E9773DB"/>
    <w:multiLevelType w:val="multilevel"/>
    <w:tmpl w:val="EB361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F922C9"/>
    <w:multiLevelType w:val="hybridMultilevel"/>
    <w:tmpl w:val="4C12B196"/>
    <w:lvl w:ilvl="0" w:tplc="04160001">
      <w:start w:val="1"/>
      <w:numFmt w:val="bullet"/>
      <w:lvlText w:val=""/>
      <w:lvlJc w:val="left"/>
      <w:pPr>
        <w:ind w:left="780" w:hanging="360"/>
      </w:pPr>
      <w:rPr>
        <w:rFonts w:ascii="Symbol" w:hAnsi="Symbol" w:cs="Symbol" w:hint="default"/>
      </w:rPr>
    </w:lvl>
    <w:lvl w:ilvl="1" w:tplc="04160003">
      <w:start w:val="1"/>
      <w:numFmt w:val="bullet"/>
      <w:lvlText w:val="o"/>
      <w:lvlJc w:val="left"/>
      <w:pPr>
        <w:ind w:left="1500" w:hanging="360"/>
      </w:pPr>
      <w:rPr>
        <w:rFonts w:ascii="Courier New" w:hAnsi="Courier New" w:cs="Courier New" w:hint="default"/>
      </w:rPr>
    </w:lvl>
    <w:lvl w:ilvl="2" w:tplc="04160005">
      <w:start w:val="1"/>
      <w:numFmt w:val="bullet"/>
      <w:lvlText w:val=""/>
      <w:lvlJc w:val="left"/>
      <w:pPr>
        <w:ind w:left="2220" w:hanging="360"/>
      </w:pPr>
      <w:rPr>
        <w:rFonts w:ascii="Wingdings" w:hAnsi="Wingdings" w:cs="Wingdings" w:hint="default"/>
      </w:rPr>
    </w:lvl>
    <w:lvl w:ilvl="3" w:tplc="04160001">
      <w:start w:val="1"/>
      <w:numFmt w:val="bullet"/>
      <w:lvlText w:val=""/>
      <w:lvlJc w:val="left"/>
      <w:pPr>
        <w:ind w:left="2940" w:hanging="360"/>
      </w:pPr>
      <w:rPr>
        <w:rFonts w:ascii="Symbol" w:hAnsi="Symbol" w:cs="Symbol" w:hint="default"/>
      </w:rPr>
    </w:lvl>
    <w:lvl w:ilvl="4" w:tplc="04160003">
      <w:start w:val="1"/>
      <w:numFmt w:val="bullet"/>
      <w:lvlText w:val="o"/>
      <w:lvlJc w:val="left"/>
      <w:pPr>
        <w:ind w:left="3660" w:hanging="360"/>
      </w:pPr>
      <w:rPr>
        <w:rFonts w:ascii="Courier New" w:hAnsi="Courier New" w:cs="Courier New" w:hint="default"/>
      </w:rPr>
    </w:lvl>
    <w:lvl w:ilvl="5" w:tplc="04160005">
      <w:start w:val="1"/>
      <w:numFmt w:val="bullet"/>
      <w:lvlText w:val=""/>
      <w:lvlJc w:val="left"/>
      <w:pPr>
        <w:ind w:left="4380" w:hanging="360"/>
      </w:pPr>
      <w:rPr>
        <w:rFonts w:ascii="Wingdings" w:hAnsi="Wingdings" w:cs="Wingdings" w:hint="default"/>
      </w:rPr>
    </w:lvl>
    <w:lvl w:ilvl="6" w:tplc="04160001">
      <w:start w:val="1"/>
      <w:numFmt w:val="bullet"/>
      <w:lvlText w:val=""/>
      <w:lvlJc w:val="left"/>
      <w:pPr>
        <w:ind w:left="5100" w:hanging="360"/>
      </w:pPr>
      <w:rPr>
        <w:rFonts w:ascii="Symbol" w:hAnsi="Symbol" w:cs="Symbol" w:hint="default"/>
      </w:rPr>
    </w:lvl>
    <w:lvl w:ilvl="7" w:tplc="04160003">
      <w:start w:val="1"/>
      <w:numFmt w:val="bullet"/>
      <w:lvlText w:val="o"/>
      <w:lvlJc w:val="left"/>
      <w:pPr>
        <w:ind w:left="5820" w:hanging="360"/>
      </w:pPr>
      <w:rPr>
        <w:rFonts w:ascii="Courier New" w:hAnsi="Courier New" w:cs="Courier New" w:hint="default"/>
      </w:rPr>
    </w:lvl>
    <w:lvl w:ilvl="8" w:tplc="04160005">
      <w:start w:val="1"/>
      <w:numFmt w:val="bullet"/>
      <w:lvlText w:val=""/>
      <w:lvlJc w:val="left"/>
      <w:pPr>
        <w:ind w:left="6540" w:hanging="360"/>
      </w:pPr>
      <w:rPr>
        <w:rFonts w:ascii="Wingdings" w:hAnsi="Wingdings" w:cs="Wingdings" w:hint="default"/>
      </w:rPr>
    </w:lvl>
  </w:abstractNum>
  <w:abstractNum w:abstractNumId="8" w15:restartNumberingAfterBreak="0">
    <w:nsid w:val="143903E8"/>
    <w:multiLevelType w:val="hybridMultilevel"/>
    <w:tmpl w:val="FE86226A"/>
    <w:lvl w:ilvl="0" w:tplc="04160001">
      <w:start w:val="1"/>
      <w:numFmt w:val="bullet"/>
      <w:lvlText w:val=""/>
      <w:lvlJc w:val="left"/>
      <w:pPr>
        <w:ind w:left="780" w:hanging="360"/>
      </w:pPr>
      <w:rPr>
        <w:rFonts w:ascii="Symbol" w:hAnsi="Symbol" w:cs="Symbol" w:hint="default"/>
      </w:rPr>
    </w:lvl>
    <w:lvl w:ilvl="1" w:tplc="04160003">
      <w:start w:val="1"/>
      <w:numFmt w:val="bullet"/>
      <w:lvlText w:val="o"/>
      <w:lvlJc w:val="left"/>
      <w:pPr>
        <w:ind w:left="1500" w:hanging="360"/>
      </w:pPr>
      <w:rPr>
        <w:rFonts w:ascii="Courier New" w:hAnsi="Courier New" w:cs="Courier New" w:hint="default"/>
      </w:rPr>
    </w:lvl>
    <w:lvl w:ilvl="2" w:tplc="04160005">
      <w:start w:val="1"/>
      <w:numFmt w:val="bullet"/>
      <w:lvlText w:val=""/>
      <w:lvlJc w:val="left"/>
      <w:pPr>
        <w:ind w:left="2220" w:hanging="360"/>
      </w:pPr>
      <w:rPr>
        <w:rFonts w:ascii="Wingdings" w:hAnsi="Wingdings" w:cs="Wingdings" w:hint="default"/>
      </w:rPr>
    </w:lvl>
    <w:lvl w:ilvl="3" w:tplc="04160001">
      <w:start w:val="1"/>
      <w:numFmt w:val="bullet"/>
      <w:lvlText w:val=""/>
      <w:lvlJc w:val="left"/>
      <w:pPr>
        <w:ind w:left="2940" w:hanging="360"/>
      </w:pPr>
      <w:rPr>
        <w:rFonts w:ascii="Symbol" w:hAnsi="Symbol" w:cs="Symbol" w:hint="default"/>
      </w:rPr>
    </w:lvl>
    <w:lvl w:ilvl="4" w:tplc="04160003">
      <w:start w:val="1"/>
      <w:numFmt w:val="bullet"/>
      <w:lvlText w:val="o"/>
      <w:lvlJc w:val="left"/>
      <w:pPr>
        <w:ind w:left="3660" w:hanging="360"/>
      </w:pPr>
      <w:rPr>
        <w:rFonts w:ascii="Courier New" w:hAnsi="Courier New" w:cs="Courier New" w:hint="default"/>
      </w:rPr>
    </w:lvl>
    <w:lvl w:ilvl="5" w:tplc="04160005">
      <w:start w:val="1"/>
      <w:numFmt w:val="bullet"/>
      <w:lvlText w:val=""/>
      <w:lvlJc w:val="left"/>
      <w:pPr>
        <w:ind w:left="4380" w:hanging="360"/>
      </w:pPr>
      <w:rPr>
        <w:rFonts w:ascii="Wingdings" w:hAnsi="Wingdings" w:cs="Wingdings" w:hint="default"/>
      </w:rPr>
    </w:lvl>
    <w:lvl w:ilvl="6" w:tplc="04160001">
      <w:start w:val="1"/>
      <w:numFmt w:val="bullet"/>
      <w:lvlText w:val=""/>
      <w:lvlJc w:val="left"/>
      <w:pPr>
        <w:ind w:left="5100" w:hanging="360"/>
      </w:pPr>
      <w:rPr>
        <w:rFonts w:ascii="Symbol" w:hAnsi="Symbol" w:cs="Symbol" w:hint="default"/>
      </w:rPr>
    </w:lvl>
    <w:lvl w:ilvl="7" w:tplc="04160003">
      <w:start w:val="1"/>
      <w:numFmt w:val="bullet"/>
      <w:lvlText w:val="o"/>
      <w:lvlJc w:val="left"/>
      <w:pPr>
        <w:ind w:left="5820" w:hanging="360"/>
      </w:pPr>
      <w:rPr>
        <w:rFonts w:ascii="Courier New" w:hAnsi="Courier New" w:cs="Courier New" w:hint="default"/>
      </w:rPr>
    </w:lvl>
    <w:lvl w:ilvl="8" w:tplc="04160005">
      <w:start w:val="1"/>
      <w:numFmt w:val="bullet"/>
      <w:lvlText w:val=""/>
      <w:lvlJc w:val="left"/>
      <w:pPr>
        <w:ind w:left="6540" w:hanging="360"/>
      </w:pPr>
      <w:rPr>
        <w:rFonts w:ascii="Wingdings" w:hAnsi="Wingdings" w:cs="Wingdings" w:hint="default"/>
      </w:rPr>
    </w:lvl>
  </w:abstractNum>
  <w:abstractNum w:abstractNumId="9" w15:restartNumberingAfterBreak="0">
    <w:nsid w:val="1C563546"/>
    <w:multiLevelType w:val="hybridMultilevel"/>
    <w:tmpl w:val="EBCA5248"/>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15:restartNumberingAfterBreak="0">
    <w:nsid w:val="1D5C100D"/>
    <w:multiLevelType w:val="multilevel"/>
    <w:tmpl w:val="00EA5094"/>
    <w:lvl w:ilvl="0">
      <w:start w:val="1"/>
      <w:numFmt w:val="decimal"/>
      <w:pStyle w:val="Nivel01"/>
      <w:lvlText w:val="%1."/>
      <w:lvlJc w:val="left"/>
      <w:pPr>
        <w:ind w:left="360" w:hanging="360"/>
      </w:pPr>
      <w:rPr>
        <w:rFonts w:hint="default"/>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pStyle w:val="Ttulo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AE0345"/>
    <w:multiLevelType w:val="hybridMultilevel"/>
    <w:tmpl w:val="048257BC"/>
    <w:lvl w:ilvl="0" w:tplc="0416000B">
      <w:start w:val="1"/>
      <w:numFmt w:val="bullet"/>
      <w:lvlText w:val=""/>
      <w:lvlJc w:val="left"/>
      <w:pPr>
        <w:ind w:left="1423" w:hanging="360"/>
      </w:pPr>
      <w:rPr>
        <w:rFonts w:ascii="Wingdings" w:hAnsi="Wingdings" w:hint="default"/>
      </w:rPr>
    </w:lvl>
    <w:lvl w:ilvl="1" w:tplc="04160003" w:tentative="1">
      <w:start w:val="1"/>
      <w:numFmt w:val="bullet"/>
      <w:lvlText w:val="o"/>
      <w:lvlJc w:val="left"/>
      <w:pPr>
        <w:ind w:left="2143" w:hanging="360"/>
      </w:pPr>
      <w:rPr>
        <w:rFonts w:ascii="Courier New" w:hAnsi="Courier New" w:cs="Courier New" w:hint="default"/>
      </w:rPr>
    </w:lvl>
    <w:lvl w:ilvl="2" w:tplc="04160005" w:tentative="1">
      <w:start w:val="1"/>
      <w:numFmt w:val="bullet"/>
      <w:lvlText w:val=""/>
      <w:lvlJc w:val="left"/>
      <w:pPr>
        <w:ind w:left="2863" w:hanging="360"/>
      </w:pPr>
      <w:rPr>
        <w:rFonts w:ascii="Wingdings" w:hAnsi="Wingdings" w:hint="default"/>
      </w:rPr>
    </w:lvl>
    <w:lvl w:ilvl="3" w:tplc="04160001" w:tentative="1">
      <w:start w:val="1"/>
      <w:numFmt w:val="bullet"/>
      <w:lvlText w:val=""/>
      <w:lvlJc w:val="left"/>
      <w:pPr>
        <w:ind w:left="3583" w:hanging="360"/>
      </w:pPr>
      <w:rPr>
        <w:rFonts w:ascii="Symbol" w:hAnsi="Symbol" w:hint="default"/>
      </w:rPr>
    </w:lvl>
    <w:lvl w:ilvl="4" w:tplc="04160003" w:tentative="1">
      <w:start w:val="1"/>
      <w:numFmt w:val="bullet"/>
      <w:lvlText w:val="o"/>
      <w:lvlJc w:val="left"/>
      <w:pPr>
        <w:ind w:left="4303" w:hanging="360"/>
      </w:pPr>
      <w:rPr>
        <w:rFonts w:ascii="Courier New" w:hAnsi="Courier New" w:cs="Courier New" w:hint="default"/>
      </w:rPr>
    </w:lvl>
    <w:lvl w:ilvl="5" w:tplc="04160005" w:tentative="1">
      <w:start w:val="1"/>
      <w:numFmt w:val="bullet"/>
      <w:lvlText w:val=""/>
      <w:lvlJc w:val="left"/>
      <w:pPr>
        <w:ind w:left="5023" w:hanging="360"/>
      </w:pPr>
      <w:rPr>
        <w:rFonts w:ascii="Wingdings" w:hAnsi="Wingdings" w:hint="default"/>
      </w:rPr>
    </w:lvl>
    <w:lvl w:ilvl="6" w:tplc="04160001" w:tentative="1">
      <w:start w:val="1"/>
      <w:numFmt w:val="bullet"/>
      <w:lvlText w:val=""/>
      <w:lvlJc w:val="left"/>
      <w:pPr>
        <w:ind w:left="5743" w:hanging="360"/>
      </w:pPr>
      <w:rPr>
        <w:rFonts w:ascii="Symbol" w:hAnsi="Symbol" w:hint="default"/>
      </w:rPr>
    </w:lvl>
    <w:lvl w:ilvl="7" w:tplc="04160003" w:tentative="1">
      <w:start w:val="1"/>
      <w:numFmt w:val="bullet"/>
      <w:lvlText w:val="o"/>
      <w:lvlJc w:val="left"/>
      <w:pPr>
        <w:ind w:left="6463" w:hanging="360"/>
      </w:pPr>
      <w:rPr>
        <w:rFonts w:ascii="Courier New" w:hAnsi="Courier New" w:cs="Courier New" w:hint="default"/>
      </w:rPr>
    </w:lvl>
    <w:lvl w:ilvl="8" w:tplc="04160005" w:tentative="1">
      <w:start w:val="1"/>
      <w:numFmt w:val="bullet"/>
      <w:lvlText w:val=""/>
      <w:lvlJc w:val="left"/>
      <w:pPr>
        <w:ind w:left="7183" w:hanging="360"/>
      </w:pPr>
      <w:rPr>
        <w:rFonts w:ascii="Wingdings" w:hAnsi="Wingdings" w:hint="default"/>
      </w:rPr>
    </w:lvl>
  </w:abstractNum>
  <w:abstractNum w:abstractNumId="12" w15:restartNumberingAfterBreak="0">
    <w:nsid w:val="263D3ED5"/>
    <w:multiLevelType w:val="multilevel"/>
    <w:tmpl w:val="41782E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A106EFF"/>
    <w:multiLevelType w:val="multilevel"/>
    <w:tmpl w:val="0D4EEAFC"/>
    <w:lvl w:ilvl="0">
      <w:start w:val="10"/>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8220BF"/>
    <w:multiLevelType w:val="multilevel"/>
    <w:tmpl w:val="FFA28F82"/>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664F23"/>
    <w:multiLevelType w:val="multilevel"/>
    <w:tmpl w:val="785A74D6"/>
    <w:lvl w:ilvl="0">
      <w:start w:val="23"/>
      <w:numFmt w:val="decimal"/>
      <w:lvlText w:val="%1"/>
      <w:lvlJc w:val="left"/>
      <w:pPr>
        <w:ind w:left="420" w:hanging="420"/>
      </w:pPr>
      <w:rPr>
        <w:rFonts w:eastAsia="Times New Roman" w:hint="default"/>
        <w:color w:val="auto"/>
        <w:u w:val="none"/>
      </w:rPr>
    </w:lvl>
    <w:lvl w:ilvl="1">
      <w:start w:val="1"/>
      <w:numFmt w:val="decimal"/>
      <w:lvlText w:val="%1.%2"/>
      <w:lvlJc w:val="left"/>
      <w:pPr>
        <w:ind w:left="420" w:hanging="420"/>
      </w:pPr>
      <w:rPr>
        <w:rFonts w:eastAsia="Times New Roman" w:hint="default"/>
        <w:color w:val="auto"/>
        <w:u w:val="none"/>
      </w:rPr>
    </w:lvl>
    <w:lvl w:ilvl="2">
      <w:start w:val="1"/>
      <w:numFmt w:val="decimal"/>
      <w:lvlText w:val="%1.%2.%3"/>
      <w:lvlJc w:val="left"/>
      <w:pPr>
        <w:ind w:left="720" w:hanging="720"/>
      </w:pPr>
      <w:rPr>
        <w:rFonts w:eastAsia="Times New Roman" w:hint="default"/>
        <w:color w:val="auto"/>
        <w:u w:val="none"/>
      </w:rPr>
    </w:lvl>
    <w:lvl w:ilvl="3">
      <w:start w:val="1"/>
      <w:numFmt w:val="decimal"/>
      <w:lvlText w:val="%1.%2.%3.%4"/>
      <w:lvlJc w:val="left"/>
      <w:pPr>
        <w:ind w:left="720" w:hanging="720"/>
      </w:pPr>
      <w:rPr>
        <w:rFonts w:eastAsia="Times New Roman" w:hint="default"/>
        <w:color w:val="auto"/>
        <w:u w:val="none"/>
      </w:rPr>
    </w:lvl>
    <w:lvl w:ilvl="4">
      <w:start w:val="1"/>
      <w:numFmt w:val="decimal"/>
      <w:lvlText w:val="%1.%2.%3.%4.%5"/>
      <w:lvlJc w:val="left"/>
      <w:pPr>
        <w:ind w:left="1080" w:hanging="1080"/>
      </w:pPr>
      <w:rPr>
        <w:rFonts w:eastAsia="Times New Roman" w:hint="default"/>
        <w:color w:val="auto"/>
        <w:u w:val="none"/>
      </w:rPr>
    </w:lvl>
    <w:lvl w:ilvl="5">
      <w:start w:val="1"/>
      <w:numFmt w:val="decimal"/>
      <w:lvlText w:val="%1.%2.%3.%4.%5.%6"/>
      <w:lvlJc w:val="left"/>
      <w:pPr>
        <w:ind w:left="1080" w:hanging="1080"/>
      </w:pPr>
      <w:rPr>
        <w:rFonts w:eastAsia="Times New Roman" w:hint="default"/>
        <w:color w:val="auto"/>
        <w:u w:val="none"/>
      </w:rPr>
    </w:lvl>
    <w:lvl w:ilvl="6">
      <w:start w:val="1"/>
      <w:numFmt w:val="decimal"/>
      <w:lvlText w:val="%1.%2.%3.%4.%5.%6.%7"/>
      <w:lvlJc w:val="left"/>
      <w:pPr>
        <w:ind w:left="1440" w:hanging="1440"/>
      </w:pPr>
      <w:rPr>
        <w:rFonts w:eastAsia="Times New Roman" w:hint="default"/>
        <w:color w:val="auto"/>
        <w:u w:val="none"/>
      </w:rPr>
    </w:lvl>
    <w:lvl w:ilvl="7">
      <w:start w:val="1"/>
      <w:numFmt w:val="decimal"/>
      <w:lvlText w:val="%1.%2.%3.%4.%5.%6.%7.%8"/>
      <w:lvlJc w:val="left"/>
      <w:pPr>
        <w:ind w:left="1440" w:hanging="1440"/>
      </w:pPr>
      <w:rPr>
        <w:rFonts w:eastAsia="Times New Roman" w:hint="default"/>
        <w:color w:val="auto"/>
        <w:u w:val="none"/>
      </w:rPr>
    </w:lvl>
    <w:lvl w:ilvl="8">
      <w:start w:val="1"/>
      <w:numFmt w:val="decimal"/>
      <w:lvlText w:val="%1.%2.%3.%4.%5.%6.%7.%8.%9"/>
      <w:lvlJc w:val="left"/>
      <w:pPr>
        <w:ind w:left="1800" w:hanging="1800"/>
      </w:pPr>
      <w:rPr>
        <w:rFonts w:eastAsia="Times New Roman" w:hint="default"/>
        <w:color w:val="auto"/>
        <w:u w:val="none"/>
      </w:rPr>
    </w:lvl>
  </w:abstractNum>
  <w:abstractNum w:abstractNumId="1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2E2A40"/>
    <w:multiLevelType w:val="multilevel"/>
    <w:tmpl w:val="0B26118C"/>
    <w:lvl w:ilvl="0">
      <w:start w:val="16"/>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471E09"/>
    <w:multiLevelType w:val="hybridMultilevel"/>
    <w:tmpl w:val="50C277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98E067D"/>
    <w:multiLevelType w:val="hybridMultilevel"/>
    <w:tmpl w:val="29A27F0E"/>
    <w:lvl w:ilvl="0" w:tplc="AB9C0B32">
      <w:start w:val="1"/>
      <w:numFmt w:val="lowerLetter"/>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1" w15:restartNumberingAfterBreak="0">
    <w:nsid w:val="4ABD6B62"/>
    <w:multiLevelType w:val="multilevel"/>
    <w:tmpl w:val="CA6C42A6"/>
    <w:lvl w:ilvl="0">
      <w:start w:val="16"/>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2653177"/>
    <w:multiLevelType w:val="hybridMultilevel"/>
    <w:tmpl w:val="C5AE35C2"/>
    <w:lvl w:ilvl="0" w:tplc="04160001">
      <w:start w:val="1"/>
      <w:numFmt w:val="bullet"/>
      <w:lvlText w:val=""/>
      <w:lvlJc w:val="left"/>
      <w:pPr>
        <w:ind w:left="780" w:hanging="360"/>
      </w:pPr>
      <w:rPr>
        <w:rFonts w:ascii="Symbol" w:hAnsi="Symbol" w:cs="Symbol" w:hint="default"/>
      </w:rPr>
    </w:lvl>
    <w:lvl w:ilvl="1" w:tplc="04160003">
      <w:start w:val="1"/>
      <w:numFmt w:val="bullet"/>
      <w:lvlText w:val="o"/>
      <w:lvlJc w:val="left"/>
      <w:pPr>
        <w:ind w:left="1500" w:hanging="360"/>
      </w:pPr>
      <w:rPr>
        <w:rFonts w:ascii="Courier New" w:hAnsi="Courier New" w:cs="Courier New" w:hint="default"/>
      </w:rPr>
    </w:lvl>
    <w:lvl w:ilvl="2" w:tplc="04160005">
      <w:start w:val="1"/>
      <w:numFmt w:val="bullet"/>
      <w:lvlText w:val=""/>
      <w:lvlJc w:val="left"/>
      <w:pPr>
        <w:ind w:left="2220" w:hanging="360"/>
      </w:pPr>
      <w:rPr>
        <w:rFonts w:ascii="Wingdings" w:hAnsi="Wingdings" w:cs="Wingdings" w:hint="default"/>
      </w:rPr>
    </w:lvl>
    <w:lvl w:ilvl="3" w:tplc="04160001">
      <w:start w:val="1"/>
      <w:numFmt w:val="bullet"/>
      <w:lvlText w:val=""/>
      <w:lvlJc w:val="left"/>
      <w:pPr>
        <w:ind w:left="2940" w:hanging="360"/>
      </w:pPr>
      <w:rPr>
        <w:rFonts w:ascii="Symbol" w:hAnsi="Symbol" w:cs="Symbol" w:hint="default"/>
      </w:rPr>
    </w:lvl>
    <w:lvl w:ilvl="4" w:tplc="04160003">
      <w:start w:val="1"/>
      <w:numFmt w:val="bullet"/>
      <w:lvlText w:val="o"/>
      <w:lvlJc w:val="left"/>
      <w:pPr>
        <w:ind w:left="3660" w:hanging="360"/>
      </w:pPr>
      <w:rPr>
        <w:rFonts w:ascii="Courier New" w:hAnsi="Courier New" w:cs="Courier New" w:hint="default"/>
      </w:rPr>
    </w:lvl>
    <w:lvl w:ilvl="5" w:tplc="04160005">
      <w:start w:val="1"/>
      <w:numFmt w:val="bullet"/>
      <w:lvlText w:val=""/>
      <w:lvlJc w:val="left"/>
      <w:pPr>
        <w:ind w:left="4380" w:hanging="360"/>
      </w:pPr>
      <w:rPr>
        <w:rFonts w:ascii="Wingdings" w:hAnsi="Wingdings" w:cs="Wingdings" w:hint="default"/>
      </w:rPr>
    </w:lvl>
    <w:lvl w:ilvl="6" w:tplc="04160001">
      <w:start w:val="1"/>
      <w:numFmt w:val="bullet"/>
      <w:lvlText w:val=""/>
      <w:lvlJc w:val="left"/>
      <w:pPr>
        <w:ind w:left="5100" w:hanging="360"/>
      </w:pPr>
      <w:rPr>
        <w:rFonts w:ascii="Symbol" w:hAnsi="Symbol" w:cs="Symbol" w:hint="default"/>
      </w:rPr>
    </w:lvl>
    <w:lvl w:ilvl="7" w:tplc="04160003">
      <w:start w:val="1"/>
      <w:numFmt w:val="bullet"/>
      <w:lvlText w:val="o"/>
      <w:lvlJc w:val="left"/>
      <w:pPr>
        <w:ind w:left="5820" w:hanging="360"/>
      </w:pPr>
      <w:rPr>
        <w:rFonts w:ascii="Courier New" w:hAnsi="Courier New" w:cs="Courier New" w:hint="default"/>
      </w:rPr>
    </w:lvl>
    <w:lvl w:ilvl="8" w:tplc="04160005">
      <w:start w:val="1"/>
      <w:numFmt w:val="bullet"/>
      <w:lvlText w:val=""/>
      <w:lvlJc w:val="left"/>
      <w:pPr>
        <w:ind w:left="6540" w:hanging="360"/>
      </w:pPr>
      <w:rPr>
        <w:rFonts w:ascii="Wingdings" w:hAnsi="Wingdings" w:cs="Wingdings" w:hint="default"/>
      </w:rPr>
    </w:lvl>
  </w:abstractNum>
  <w:abstractNum w:abstractNumId="24"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E501F1"/>
    <w:multiLevelType w:val="multilevel"/>
    <w:tmpl w:val="3F52A600"/>
    <w:lvl w:ilvl="0">
      <w:start w:val="15"/>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DD361E"/>
    <w:multiLevelType w:val="multilevel"/>
    <w:tmpl w:val="1BB08918"/>
    <w:lvl w:ilvl="0">
      <w:start w:val="1"/>
      <w:numFmt w:val="decimal"/>
      <w:pStyle w:val="Nivel010"/>
      <w:suff w:val="space"/>
      <w:lvlText w:val="%1."/>
      <w:lvlJc w:val="left"/>
      <w:pPr>
        <w:ind w:left="0" w:firstLine="0"/>
      </w:pPr>
      <w:rPr>
        <w:rFonts w:hint="default"/>
        <w:b/>
        <w:i w:val="0"/>
        <w:color w:val="auto"/>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71F5CB3"/>
    <w:multiLevelType w:val="hybridMultilevel"/>
    <w:tmpl w:val="A3D8064C"/>
    <w:lvl w:ilvl="0" w:tplc="E7A2BB6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D9837A8"/>
    <w:multiLevelType w:val="hybridMultilevel"/>
    <w:tmpl w:val="04C427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E197E8B"/>
    <w:multiLevelType w:val="multilevel"/>
    <w:tmpl w:val="A9209DC8"/>
    <w:lvl w:ilvl="0">
      <w:start w:val="19"/>
      <w:numFmt w:val="decimal"/>
      <w:lvlText w:val="%1"/>
      <w:lvlJc w:val="left"/>
      <w:pPr>
        <w:ind w:left="384" w:hanging="384"/>
      </w:pPr>
      <w:rPr>
        <w:rFonts w:hint="default"/>
      </w:rPr>
    </w:lvl>
    <w:lvl w:ilvl="1">
      <w:start w:val="1"/>
      <w:numFmt w:val="decimal"/>
      <w:lvlText w:val="%1.%2"/>
      <w:lvlJc w:val="left"/>
      <w:pPr>
        <w:ind w:left="1100" w:hanging="384"/>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528" w:hanging="1800"/>
      </w:pPr>
      <w:rPr>
        <w:rFonts w:hint="default"/>
      </w:rPr>
    </w:lvl>
  </w:abstractNum>
  <w:abstractNum w:abstractNumId="31" w15:restartNumberingAfterBreak="0">
    <w:nsid w:val="6EEE7128"/>
    <w:multiLevelType w:val="multilevel"/>
    <w:tmpl w:val="C49047F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2F3443"/>
    <w:multiLevelType w:val="hybridMultilevel"/>
    <w:tmpl w:val="A79CA66A"/>
    <w:lvl w:ilvl="0" w:tplc="04160001">
      <w:start w:val="1"/>
      <w:numFmt w:val="bullet"/>
      <w:lvlText w:val=""/>
      <w:lvlJc w:val="left"/>
      <w:pPr>
        <w:ind w:left="780" w:hanging="360"/>
      </w:pPr>
      <w:rPr>
        <w:rFonts w:ascii="Symbol" w:hAnsi="Symbol" w:hint="default"/>
      </w:rPr>
    </w:lvl>
    <w:lvl w:ilvl="1" w:tplc="04160003">
      <w:start w:val="1"/>
      <w:numFmt w:val="bullet"/>
      <w:lvlText w:val="o"/>
      <w:lvlJc w:val="left"/>
      <w:pPr>
        <w:ind w:left="1500" w:hanging="360"/>
      </w:pPr>
      <w:rPr>
        <w:rFonts w:ascii="Courier New" w:hAnsi="Courier New" w:cs="Courier New" w:hint="default"/>
      </w:rPr>
    </w:lvl>
    <w:lvl w:ilvl="2" w:tplc="04160005">
      <w:start w:val="1"/>
      <w:numFmt w:val="bullet"/>
      <w:lvlText w:val=""/>
      <w:lvlJc w:val="left"/>
      <w:pPr>
        <w:ind w:left="2220" w:hanging="360"/>
      </w:pPr>
      <w:rPr>
        <w:rFonts w:ascii="Wingdings" w:hAnsi="Wingdings" w:cs="Wingdings" w:hint="default"/>
      </w:rPr>
    </w:lvl>
    <w:lvl w:ilvl="3" w:tplc="04160001">
      <w:start w:val="1"/>
      <w:numFmt w:val="bullet"/>
      <w:lvlText w:val=""/>
      <w:lvlJc w:val="left"/>
      <w:pPr>
        <w:ind w:left="2940" w:hanging="360"/>
      </w:pPr>
      <w:rPr>
        <w:rFonts w:ascii="Symbol" w:hAnsi="Symbol" w:cs="Symbol" w:hint="default"/>
      </w:rPr>
    </w:lvl>
    <w:lvl w:ilvl="4" w:tplc="04160003">
      <w:start w:val="1"/>
      <w:numFmt w:val="bullet"/>
      <w:lvlText w:val="o"/>
      <w:lvlJc w:val="left"/>
      <w:pPr>
        <w:ind w:left="3660" w:hanging="360"/>
      </w:pPr>
      <w:rPr>
        <w:rFonts w:ascii="Courier New" w:hAnsi="Courier New" w:cs="Courier New" w:hint="default"/>
      </w:rPr>
    </w:lvl>
    <w:lvl w:ilvl="5" w:tplc="04160005">
      <w:start w:val="1"/>
      <w:numFmt w:val="bullet"/>
      <w:lvlText w:val=""/>
      <w:lvlJc w:val="left"/>
      <w:pPr>
        <w:ind w:left="4380" w:hanging="360"/>
      </w:pPr>
      <w:rPr>
        <w:rFonts w:ascii="Wingdings" w:hAnsi="Wingdings" w:cs="Wingdings" w:hint="default"/>
      </w:rPr>
    </w:lvl>
    <w:lvl w:ilvl="6" w:tplc="04160001">
      <w:start w:val="1"/>
      <w:numFmt w:val="bullet"/>
      <w:lvlText w:val=""/>
      <w:lvlJc w:val="left"/>
      <w:pPr>
        <w:ind w:left="5100" w:hanging="360"/>
      </w:pPr>
      <w:rPr>
        <w:rFonts w:ascii="Symbol" w:hAnsi="Symbol" w:cs="Symbol" w:hint="default"/>
      </w:rPr>
    </w:lvl>
    <w:lvl w:ilvl="7" w:tplc="04160003">
      <w:start w:val="1"/>
      <w:numFmt w:val="bullet"/>
      <w:lvlText w:val="o"/>
      <w:lvlJc w:val="left"/>
      <w:pPr>
        <w:ind w:left="5820" w:hanging="360"/>
      </w:pPr>
      <w:rPr>
        <w:rFonts w:ascii="Courier New" w:hAnsi="Courier New" w:cs="Courier New" w:hint="default"/>
      </w:rPr>
    </w:lvl>
    <w:lvl w:ilvl="8" w:tplc="04160005">
      <w:start w:val="1"/>
      <w:numFmt w:val="bullet"/>
      <w:lvlText w:val=""/>
      <w:lvlJc w:val="left"/>
      <w:pPr>
        <w:ind w:left="6540" w:hanging="360"/>
      </w:pPr>
      <w:rPr>
        <w:rFonts w:ascii="Wingdings" w:hAnsi="Wingdings" w:cs="Wingdings" w:hint="default"/>
      </w:rPr>
    </w:lvl>
  </w:abstractNum>
  <w:abstractNum w:abstractNumId="33" w15:restartNumberingAfterBreak="0">
    <w:nsid w:val="6F5E25BF"/>
    <w:multiLevelType w:val="multilevel"/>
    <w:tmpl w:val="B0320E3C"/>
    <w:lvl w:ilvl="0">
      <w:start w:val="2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3688" w:hanging="720"/>
      </w:pPr>
      <w:rPr>
        <w:rFonts w:hint="default"/>
      </w:rPr>
    </w:lvl>
    <w:lvl w:ilvl="3">
      <w:start w:val="1"/>
      <w:numFmt w:val="decimal"/>
      <w:lvlText w:val="%1.%2.%3.%4"/>
      <w:lvlJc w:val="left"/>
      <w:pPr>
        <w:ind w:left="5172" w:hanging="720"/>
      </w:pPr>
      <w:rPr>
        <w:rFonts w:hint="default"/>
      </w:rPr>
    </w:lvl>
    <w:lvl w:ilvl="4">
      <w:start w:val="1"/>
      <w:numFmt w:val="decimal"/>
      <w:lvlText w:val="%1.%2.%3.%4.%5"/>
      <w:lvlJc w:val="left"/>
      <w:pPr>
        <w:ind w:left="7016" w:hanging="1080"/>
      </w:pPr>
      <w:rPr>
        <w:rFonts w:hint="default"/>
      </w:rPr>
    </w:lvl>
    <w:lvl w:ilvl="5">
      <w:start w:val="1"/>
      <w:numFmt w:val="decimal"/>
      <w:lvlText w:val="%1.%2.%3.%4.%5.%6"/>
      <w:lvlJc w:val="left"/>
      <w:pPr>
        <w:ind w:left="8500" w:hanging="1080"/>
      </w:pPr>
      <w:rPr>
        <w:rFonts w:hint="default"/>
      </w:rPr>
    </w:lvl>
    <w:lvl w:ilvl="6">
      <w:start w:val="1"/>
      <w:numFmt w:val="decimal"/>
      <w:lvlText w:val="%1.%2.%3.%4.%5.%6.%7"/>
      <w:lvlJc w:val="left"/>
      <w:pPr>
        <w:ind w:left="10344" w:hanging="1440"/>
      </w:pPr>
      <w:rPr>
        <w:rFonts w:hint="default"/>
      </w:rPr>
    </w:lvl>
    <w:lvl w:ilvl="7">
      <w:start w:val="1"/>
      <w:numFmt w:val="decimal"/>
      <w:lvlText w:val="%1.%2.%3.%4.%5.%6.%7.%8"/>
      <w:lvlJc w:val="left"/>
      <w:pPr>
        <w:ind w:left="11828" w:hanging="1440"/>
      </w:pPr>
      <w:rPr>
        <w:rFonts w:hint="default"/>
      </w:rPr>
    </w:lvl>
    <w:lvl w:ilvl="8">
      <w:start w:val="1"/>
      <w:numFmt w:val="decimal"/>
      <w:lvlText w:val="%1.%2.%3.%4.%5.%6.%7.%8.%9"/>
      <w:lvlJc w:val="left"/>
      <w:pPr>
        <w:ind w:left="13672" w:hanging="1800"/>
      </w:pPr>
      <w:rPr>
        <w:rFonts w:hint="default"/>
      </w:rPr>
    </w:lvl>
  </w:abstractNum>
  <w:abstractNum w:abstractNumId="34" w15:restartNumberingAfterBreak="0">
    <w:nsid w:val="729047EC"/>
    <w:multiLevelType w:val="multilevel"/>
    <w:tmpl w:val="C5584A54"/>
    <w:lvl w:ilvl="0">
      <w:start w:val="8"/>
      <w:numFmt w:val="decimal"/>
      <w:lvlText w:val="%1"/>
      <w:lvlJc w:val="left"/>
      <w:pPr>
        <w:ind w:left="444" w:hanging="444"/>
      </w:pPr>
      <w:rPr>
        <w:rFonts w:hint="default"/>
      </w:rPr>
    </w:lvl>
    <w:lvl w:ilvl="1">
      <w:start w:val="9"/>
      <w:numFmt w:val="decimal"/>
      <w:lvlText w:val="%1.%2"/>
      <w:lvlJc w:val="left"/>
      <w:pPr>
        <w:ind w:left="1263" w:hanging="444"/>
      </w:pPr>
      <w:rPr>
        <w:rFonts w:hint="default"/>
      </w:rPr>
    </w:lvl>
    <w:lvl w:ilvl="2">
      <w:start w:val="1"/>
      <w:numFmt w:val="decimal"/>
      <w:lvlText w:val="%1.%2.%3"/>
      <w:lvlJc w:val="left"/>
      <w:pPr>
        <w:ind w:left="2358" w:hanging="720"/>
      </w:pPr>
      <w:rPr>
        <w:rFonts w:hint="default"/>
      </w:rPr>
    </w:lvl>
    <w:lvl w:ilvl="3">
      <w:start w:val="1"/>
      <w:numFmt w:val="decimal"/>
      <w:lvlText w:val="%1.%2.%3.%4"/>
      <w:lvlJc w:val="left"/>
      <w:pPr>
        <w:ind w:left="3177" w:hanging="720"/>
      </w:pPr>
      <w:rPr>
        <w:rFonts w:hint="default"/>
      </w:rPr>
    </w:lvl>
    <w:lvl w:ilvl="4">
      <w:start w:val="1"/>
      <w:numFmt w:val="decimal"/>
      <w:lvlText w:val="%1.%2.%3.%4.%5"/>
      <w:lvlJc w:val="left"/>
      <w:pPr>
        <w:ind w:left="4356" w:hanging="1080"/>
      </w:pPr>
      <w:rPr>
        <w:rFonts w:hint="default"/>
      </w:rPr>
    </w:lvl>
    <w:lvl w:ilvl="5">
      <w:start w:val="1"/>
      <w:numFmt w:val="decimal"/>
      <w:lvlText w:val="%1.%2.%3.%4.%5.%6"/>
      <w:lvlJc w:val="left"/>
      <w:pPr>
        <w:ind w:left="5175" w:hanging="1080"/>
      </w:pPr>
      <w:rPr>
        <w:rFonts w:hint="default"/>
      </w:rPr>
    </w:lvl>
    <w:lvl w:ilvl="6">
      <w:start w:val="1"/>
      <w:numFmt w:val="decimal"/>
      <w:lvlText w:val="%1.%2.%3.%4.%5.%6.%7"/>
      <w:lvlJc w:val="left"/>
      <w:pPr>
        <w:ind w:left="6354" w:hanging="1440"/>
      </w:pPr>
      <w:rPr>
        <w:rFonts w:hint="default"/>
      </w:rPr>
    </w:lvl>
    <w:lvl w:ilvl="7">
      <w:start w:val="1"/>
      <w:numFmt w:val="decimal"/>
      <w:lvlText w:val="%1.%2.%3.%4.%5.%6.%7.%8"/>
      <w:lvlJc w:val="left"/>
      <w:pPr>
        <w:ind w:left="7173" w:hanging="1440"/>
      </w:pPr>
      <w:rPr>
        <w:rFonts w:hint="default"/>
      </w:rPr>
    </w:lvl>
    <w:lvl w:ilvl="8">
      <w:start w:val="1"/>
      <w:numFmt w:val="decimal"/>
      <w:lvlText w:val="%1.%2.%3.%4.%5.%6.%7.%8.%9"/>
      <w:lvlJc w:val="left"/>
      <w:pPr>
        <w:ind w:left="8352" w:hanging="1800"/>
      </w:pPr>
      <w:rPr>
        <w:rFonts w:hint="default"/>
      </w:rPr>
    </w:lvl>
  </w:abstractNum>
  <w:abstractNum w:abstractNumId="3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6" w15:restartNumberingAfterBreak="0">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BB10857"/>
    <w:multiLevelType w:val="multilevel"/>
    <w:tmpl w:val="29286B66"/>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upperLetter"/>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FB346C5"/>
    <w:multiLevelType w:val="multilevel"/>
    <w:tmpl w:val="566CF1A8"/>
    <w:lvl w:ilvl="0">
      <w:start w:val="23"/>
      <w:numFmt w:val="decimal"/>
      <w:lvlText w:val="%1."/>
      <w:lvlJc w:val="left"/>
      <w:pPr>
        <w:ind w:left="480" w:hanging="480"/>
      </w:pPr>
      <w:rPr>
        <w:rFonts w:hint="default"/>
        <w:u w:val="none"/>
      </w:rPr>
    </w:lvl>
    <w:lvl w:ilvl="1">
      <w:start w:val="4"/>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abstractNumId w:val="10"/>
  </w:num>
  <w:num w:numId="2">
    <w:abstractNumId w:val="1"/>
  </w:num>
  <w:num w:numId="3">
    <w:abstractNumId w:val="35"/>
  </w:num>
  <w:num w:numId="4">
    <w:abstractNumId w:val="38"/>
  </w:num>
  <w:num w:numId="5">
    <w:abstractNumId w:val="17"/>
  </w:num>
  <w:num w:numId="6">
    <w:abstractNumId w:val="14"/>
  </w:num>
  <w:num w:numId="7">
    <w:abstractNumId w:val="22"/>
  </w:num>
  <w:num w:numId="8">
    <w:abstractNumId w:val="28"/>
  </w:num>
  <w:num w:numId="9">
    <w:abstractNumId w:val="10"/>
  </w:num>
  <w:num w:numId="10">
    <w:abstractNumId w:val="12"/>
  </w:num>
  <w:num w:numId="11">
    <w:abstractNumId w:val="10"/>
  </w:num>
  <w:num w:numId="12">
    <w:abstractNumId w:val="10"/>
    <w:lvlOverride w:ilvl="0">
      <w:startOverride w:val="7"/>
    </w:lvlOverride>
    <w:lvlOverride w:ilvl="1">
      <w:startOverride w:val="1"/>
    </w:lvlOverride>
  </w:num>
  <w:num w:numId="13">
    <w:abstractNumId w:val="10"/>
    <w:lvlOverride w:ilvl="0">
      <w:startOverride w:val="8"/>
    </w:lvlOverride>
    <w:lvlOverride w:ilvl="1">
      <w:startOverride w:val="1"/>
    </w:lvlOverride>
  </w:num>
  <w:num w:numId="14">
    <w:abstractNumId w:val="10"/>
    <w:lvlOverride w:ilvl="0">
      <w:startOverride w:val="8"/>
    </w:lvlOverride>
    <w:lvlOverride w:ilvl="1">
      <w:startOverride w:val="10"/>
    </w:lvlOverride>
  </w:num>
  <w:num w:numId="15">
    <w:abstractNumId w:val="10"/>
  </w:num>
  <w:num w:numId="16">
    <w:abstractNumId w:val="36"/>
  </w:num>
  <w:num w:numId="17">
    <w:abstractNumId w:val="24"/>
  </w:num>
  <w:num w:numId="18">
    <w:abstractNumId w:val="5"/>
  </w:num>
  <w:num w:numId="19">
    <w:abstractNumId w:val="34"/>
  </w:num>
  <w:num w:numId="20">
    <w:abstractNumId w:val="29"/>
  </w:num>
  <w:num w:numId="21">
    <w:abstractNumId w:val="30"/>
  </w:num>
  <w:num w:numId="22">
    <w:abstractNumId w:val="3"/>
  </w:num>
  <w:num w:numId="23">
    <w:abstractNumId w:val="15"/>
  </w:num>
  <w:num w:numId="24">
    <w:abstractNumId w:val="33"/>
  </w:num>
  <w:num w:numId="25">
    <w:abstractNumId w:val="26"/>
  </w:num>
  <w:num w:numId="2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3"/>
  </w:num>
  <w:num w:numId="29">
    <w:abstractNumId w:val="32"/>
  </w:num>
  <w:num w:numId="30">
    <w:abstractNumId w:val="8"/>
  </w:num>
  <w:num w:numId="31">
    <w:abstractNumId w:val="7"/>
  </w:num>
  <w:num w:numId="32">
    <w:abstractNumId w:val="6"/>
  </w:num>
  <w:num w:numId="33">
    <w:abstractNumId w:val="31"/>
  </w:num>
  <w:num w:numId="34">
    <w:abstractNumId w:val="13"/>
  </w:num>
  <w:num w:numId="35">
    <w:abstractNumId w:val="25"/>
  </w:num>
  <w:num w:numId="36">
    <w:abstractNumId w:val="21"/>
  </w:num>
  <w:num w:numId="37">
    <w:abstractNumId w:val="18"/>
  </w:num>
  <w:num w:numId="38">
    <w:abstractNumId w:val="2"/>
  </w:num>
  <w:num w:numId="39">
    <w:abstractNumId w:val="27"/>
  </w:num>
  <w:num w:numId="40">
    <w:abstractNumId w:val="11"/>
  </w:num>
  <w:num w:numId="41">
    <w:abstractNumId w:val="20"/>
  </w:num>
  <w:num w:numId="42">
    <w:abstractNumId w:val="19"/>
  </w:num>
  <w:num w:numId="43">
    <w:abstractNumId w:val="4"/>
  </w:num>
  <w:num w:numId="44">
    <w:abstractNumId w:val="9"/>
  </w:num>
  <w:num w:numId="45">
    <w:abstractNumId w:val="0"/>
  </w:num>
  <w:num w:numId="46">
    <w:abstractNumId w:val="16"/>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E05"/>
    <w:rsid w:val="0000236D"/>
    <w:rsid w:val="00003298"/>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271"/>
    <w:rsid w:val="00055F99"/>
    <w:rsid w:val="00056433"/>
    <w:rsid w:val="00060256"/>
    <w:rsid w:val="00060414"/>
    <w:rsid w:val="00060B19"/>
    <w:rsid w:val="00061553"/>
    <w:rsid w:val="0006239C"/>
    <w:rsid w:val="00062853"/>
    <w:rsid w:val="000633EF"/>
    <w:rsid w:val="0006419C"/>
    <w:rsid w:val="0006504E"/>
    <w:rsid w:val="0006537A"/>
    <w:rsid w:val="000670EC"/>
    <w:rsid w:val="000677A2"/>
    <w:rsid w:val="000709FF"/>
    <w:rsid w:val="00070EA5"/>
    <w:rsid w:val="00070FD8"/>
    <w:rsid w:val="00073E63"/>
    <w:rsid w:val="00074638"/>
    <w:rsid w:val="00076CBC"/>
    <w:rsid w:val="0007709E"/>
    <w:rsid w:val="000779C7"/>
    <w:rsid w:val="00080B53"/>
    <w:rsid w:val="00081098"/>
    <w:rsid w:val="000816ED"/>
    <w:rsid w:val="0008276E"/>
    <w:rsid w:val="00082DC7"/>
    <w:rsid w:val="000872C8"/>
    <w:rsid w:val="00087EF2"/>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2AD"/>
    <w:rsid w:val="0010044D"/>
    <w:rsid w:val="00100990"/>
    <w:rsid w:val="00100BD1"/>
    <w:rsid w:val="001011D5"/>
    <w:rsid w:val="00103461"/>
    <w:rsid w:val="00105707"/>
    <w:rsid w:val="001063C0"/>
    <w:rsid w:val="00106B39"/>
    <w:rsid w:val="00107DF8"/>
    <w:rsid w:val="00110305"/>
    <w:rsid w:val="001103FF"/>
    <w:rsid w:val="00112A6A"/>
    <w:rsid w:val="00112ABD"/>
    <w:rsid w:val="00113EEB"/>
    <w:rsid w:val="00114C63"/>
    <w:rsid w:val="00115429"/>
    <w:rsid w:val="0011575E"/>
    <w:rsid w:val="00115EA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6B7A"/>
    <w:rsid w:val="001777C6"/>
    <w:rsid w:val="00177CD5"/>
    <w:rsid w:val="001817D2"/>
    <w:rsid w:val="00181F1C"/>
    <w:rsid w:val="00184086"/>
    <w:rsid w:val="001842A6"/>
    <w:rsid w:val="00184E7C"/>
    <w:rsid w:val="00185F3B"/>
    <w:rsid w:val="0018613B"/>
    <w:rsid w:val="001904A8"/>
    <w:rsid w:val="00191140"/>
    <w:rsid w:val="00194F7C"/>
    <w:rsid w:val="001959DA"/>
    <w:rsid w:val="001A0186"/>
    <w:rsid w:val="001A13FA"/>
    <w:rsid w:val="001A1732"/>
    <w:rsid w:val="001A2704"/>
    <w:rsid w:val="001A275B"/>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37F"/>
    <w:rsid w:val="001D4665"/>
    <w:rsid w:val="001D6EE5"/>
    <w:rsid w:val="001E093F"/>
    <w:rsid w:val="001E1D6B"/>
    <w:rsid w:val="001E2495"/>
    <w:rsid w:val="001E2E97"/>
    <w:rsid w:val="001E3AAF"/>
    <w:rsid w:val="001E40D3"/>
    <w:rsid w:val="001E60BA"/>
    <w:rsid w:val="001E7640"/>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497"/>
    <w:rsid w:val="00220D79"/>
    <w:rsid w:val="00220FFE"/>
    <w:rsid w:val="00221BA5"/>
    <w:rsid w:val="00222980"/>
    <w:rsid w:val="002241A2"/>
    <w:rsid w:val="00224E7D"/>
    <w:rsid w:val="002267BC"/>
    <w:rsid w:val="00227861"/>
    <w:rsid w:val="00230C82"/>
    <w:rsid w:val="00230F40"/>
    <w:rsid w:val="00231E9C"/>
    <w:rsid w:val="002322DE"/>
    <w:rsid w:val="00235187"/>
    <w:rsid w:val="00240B17"/>
    <w:rsid w:val="00241680"/>
    <w:rsid w:val="00241D78"/>
    <w:rsid w:val="00246DAE"/>
    <w:rsid w:val="00247809"/>
    <w:rsid w:val="0025231B"/>
    <w:rsid w:val="00252859"/>
    <w:rsid w:val="00253319"/>
    <w:rsid w:val="002538B4"/>
    <w:rsid w:val="002538E3"/>
    <w:rsid w:val="00253C18"/>
    <w:rsid w:val="0025592E"/>
    <w:rsid w:val="00255C24"/>
    <w:rsid w:val="00257DB8"/>
    <w:rsid w:val="00260802"/>
    <w:rsid w:val="00261723"/>
    <w:rsid w:val="00261925"/>
    <w:rsid w:val="0026386A"/>
    <w:rsid w:val="002649C1"/>
    <w:rsid w:val="002656A2"/>
    <w:rsid w:val="00267125"/>
    <w:rsid w:val="00267B22"/>
    <w:rsid w:val="00271CB6"/>
    <w:rsid w:val="0027248A"/>
    <w:rsid w:val="0027301A"/>
    <w:rsid w:val="0027381F"/>
    <w:rsid w:val="00276ECC"/>
    <w:rsid w:val="00283D51"/>
    <w:rsid w:val="00285733"/>
    <w:rsid w:val="00286EA0"/>
    <w:rsid w:val="0028765E"/>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777"/>
    <w:rsid w:val="002E3C3E"/>
    <w:rsid w:val="002E3F91"/>
    <w:rsid w:val="002E480D"/>
    <w:rsid w:val="002E5386"/>
    <w:rsid w:val="002E5F6B"/>
    <w:rsid w:val="002E6499"/>
    <w:rsid w:val="002F084D"/>
    <w:rsid w:val="002F308B"/>
    <w:rsid w:val="002F6672"/>
    <w:rsid w:val="00303DF2"/>
    <w:rsid w:val="003051D8"/>
    <w:rsid w:val="00307DBE"/>
    <w:rsid w:val="003105D9"/>
    <w:rsid w:val="00310B4A"/>
    <w:rsid w:val="00313B45"/>
    <w:rsid w:val="00313E32"/>
    <w:rsid w:val="00315E84"/>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32E"/>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42E9"/>
    <w:rsid w:val="00384DBB"/>
    <w:rsid w:val="00386157"/>
    <w:rsid w:val="00386ADE"/>
    <w:rsid w:val="00386C8D"/>
    <w:rsid w:val="00391E14"/>
    <w:rsid w:val="003959F6"/>
    <w:rsid w:val="003963D1"/>
    <w:rsid w:val="003A2584"/>
    <w:rsid w:val="003A5367"/>
    <w:rsid w:val="003A54A7"/>
    <w:rsid w:val="003A71A0"/>
    <w:rsid w:val="003A73C1"/>
    <w:rsid w:val="003A79B2"/>
    <w:rsid w:val="003B2B65"/>
    <w:rsid w:val="003B3F08"/>
    <w:rsid w:val="003B47AE"/>
    <w:rsid w:val="003B791E"/>
    <w:rsid w:val="003C3BA9"/>
    <w:rsid w:val="003C502C"/>
    <w:rsid w:val="003C609E"/>
    <w:rsid w:val="003C6275"/>
    <w:rsid w:val="003C6CE4"/>
    <w:rsid w:val="003D1078"/>
    <w:rsid w:val="003D129F"/>
    <w:rsid w:val="003D3E4A"/>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1FFF"/>
    <w:rsid w:val="004A2081"/>
    <w:rsid w:val="004A2207"/>
    <w:rsid w:val="004A3794"/>
    <w:rsid w:val="004A541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E3EC8"/>
    <w:rsid w:val="004E4642"/>
    <w:rsid w:val="004E6915"/>
    <w:rsid w:val="004F0A3B"/>
    <w:rsid w:val="004F1294"/>
    <w:rsid w:val="004F1A89"/>
    <w:rsid w:val="004F2445"/>
    <w:rsid w:val="004F56C3"/>
    <w:rsid w:val="004F5DF9"/>
    <w:rsid w:val="004F66B4"/>
    <w:rsid w:val="004F78C6"/>
    <w:rsid w:val="005009C7"/>
    <w:rsid w:val="00501790"/>
    <w:rsid w:val="0050224C"/>
    <w:rsid w:val="005037A6"/>
    <w:rsid w:val="005077D1"/>
    <w:rsid w:val="005104ED"/>
    <w:rsid w:val="00510960"/>
    <w:rsid w:val="00510A57"/>
    <w:rsid w:val="00511C97"/>
    <w:rsid w:val="005128F7"/>
    <w:rsid w:val="00512D53"/>
    <w:rsid w:val="00514883"/>
    <w:rsid w:val="0051571F"/>
    <w:rsid w:val="00515BBC"/>
    <w:rsid w:val="00516B66"/>
    <w:rsid w:val="00516B96"/>
    <w:rsid w:val="00517268"/>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3B36"/>
    <w:rsid w:val="005555D6"/>
    <w:rsid w:val="0055608B"/>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3172"/>
    <w:rsid w:val="005846C9"/>
    <w:rsid w:val="005873FC"/>
    <w:rsid w:val="00590EAF"/>
    <w:rsid w:val="0059549E"/>
    <w:rsid w:val="00595DA6"/>
    <w:rsid w:val="00595F42"/>
    <w:rsid w:val="00597AC2"/>
    <w:rsid w:val="00597CA8"/>
    <w:rsid w:val="005A0202"/>
    <w:rsid w:val="005A29E3"/>
    <w:rsid w:val="005A3B20"/>
    <w:rsid w:val="005A445B"/>
    <w:rsid w:val="005A5A4F"/>
    <w:rsid w:val="005A5C12"/>
    <w:rsid w:val="005A640F"/>
    <w:rsid w:val="005A65CD"/>
    <w:rsid w:val="005A6A91"/>
    <w:rsid w:val="005A750C"/>
    <w:rsid w:val="005B0066"/>
    <w:rsid w:val="005B018E"/>
    <w:rsid w:val="005B07CB"/>
    <w:rsid w:val="005B3094"/>
    <w:rsid w:val="005B41F1"/>
    <w:rsid w:val="005B48F0"/>
    <w:rsid w:val="005B4B57"/>
    <w:rsid w:val="005B4D36"/>
    <w:rsid w:val="005B5D6A"/>
    <w:rsid w:val="005B785F"/>
    <w:rsid w:val="005C3522"/>
    <w:rsid w:val="005C3930"/>
    <w:rsid w:val="005C3E02"/>
    <w:rsid w:val="005C4633"/>
    <w:rsid w:val="005C76D8"/>
    <w:rsid w:val="005C7D37"/>
    <w:rsid w:val="005D71B0"/>
    <w:rsid w:val="005E1321"/>
    <w:rsid w:val="005E20CA"/>
    <w:rsid w:val="005E28ED"/>
    <w:rsid w:val="005E2DD4"/>
    <w:rsid w:val="005E587B"/>
    <w:rsid w:val="005E60E9"/>
    <w:rsid w:val="005E6642"/>
    <w:rsid w:val="005E6C5D"/>
    <w:rsid w:val="005E6D43"/>
    <w:rsid w:val="005F333B"/>
    <w:rsid w:val="005F51F9"/>
    <w:rsid w:val="005F6AE0"/>
    <w:rsid w:val="005F6F64"/>
    <w:rsid w:val="005F7566"/>
    <w:rsid w:val="005F76E7"/>
    <w:rsid w:val="005F7AE3"/>
    <w:rsid w:val="005F7B0A"/>
    <w:rsid w:val="00600C49"/>
    <w:rsid w:val="00605C11"/>
    <w:rsid w:val="00606440"/>
    <w:rsid w:val="006078C2"/>
    <w:rsid w:val="00607EFD"/>
    <w:rsid w:val="00611810"/>
    <w:rsid w:val="00613538"/>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1A2B"/>
    <w:rsid w:val="00652486"/>
    <w:rsid w:val="0065253C"/>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52F9"/>
    <w:rsid w:val="00697671"/>
    <w:rsid w:val="006A0DCA"/>
    <w:rsid w:val="006A12B1"/>
    <w:rsid w:val="006A5F42"/>
    <w:rsid w:val="006A602E"/>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2BB4"/>
    <w:rsid w:val="006E2D9C"/>
    <w:rsid w:val="006E53E9"/>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21C2"/>
    <w:rsid w:val="00733DE0"/>
    <w:rsid w:val="007357C5"/>
    <w:rsid w:val="00735A52"/>
    <w:rsid w:val="007365EB"/>
    <w:rsid w:val="007366D4"/>
    <w:rsid w:val="0074032D"/>
    <w:rsid w:val="007405A7"/>
    <w:rsid w:val="0074075A"/>
    <w:rsid w:val="00740D25"/>
    <w:rsid w:val="00741328"/>
    <w:rsid w:val="00746073"/>
    <w:rsid w:val="00747434"/>
    <w:rsid w:val="00747CCD"/>
    <w:rsid w:val="00747D2C"/>
    <w:rsid w:val="0075654A"/>
    <w:rsid w:val="00756F76"/>
    <w:rsid w:val="007573BE"/>
    <w:rsid w:val="00761AF2"/>
    <w:rsid w:val="00762956"/>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01AB"/>
    <w:rsid w:val="007A1395"/>
    <w:rsid w:val="007A22E9"/>
    <w:rsid w:val="007A24EB"/>
    <w:rsid w:val="007A282D"/>
    <w:rsid w:val="007A3B34"/>
    <w:rsid w:val="007A4F2F"/>
    <w:rsid w:val="007A6B97"/>
    <w:rsid w:val="007A7CE5"/>
    <w:rsid w:val="007B19CE"/>
    <w:rsid w:val="007B1E12"/>
    <w:rsid w:val="007B3771"/>
    <w:rsid w:val="007B547C"/>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52E1"/>
    <w:rsid w:val="007F6AB0"/>
    <w:rsid w:val="007F77AD"/>
    <w:rsid w:val="00802670"/>
    <w:rsid w:val="00803805"/>
    <w:rsid w:val="00803F6B"/>
    <w:rsid w:val="00804C68"/>
    <w:rsid w:val="0080582D"/>
    <w:rsid w:val="008059CD"/>
    <w:rsid w:val="0080756C"/>
    <w:rsid w:val="00807FAE"/>
    <w:rsid w:val="008152DB"/>
    <w:rsid w:val="00815792"/>
    <w:rsid w:val="008203A8"/>
    <w:rsid w:val="00824831"/>
    <w:rsid w:val="00824BA4"/>
    <w:rsid w:val="008251AB"/>
    <w:rsid w:val="00825ABA"/>
    <w:rsid w:val="00831204"/>
    <w:rsid w:val="00831208"/>
    <w:rsid w:val="00831253"/>
    <w:rsid w:val="00835378"/>
    <w:rsid w:val="00835A02"/>
    <w:rsid w:val="00837917"/>
    <w:rsid w:val="0083796E"/>
    <w:rsid w:val="00840BF1"/>
    <w:rsid w:val="00841859"/>
    <w:rsid w:val="008429CF"/>
    <w:rsid w:val="008437C3"/>
    <w:rsid w:val="0084405B"/>
    <w:rsid w:val="008443C4"/>
    <w:rsid w:val="008446E2"/>
    <w:rsid w:val="00844CEC"/>
    <w:rsid w:val="00845630"/>
    <w:rsid w:val="0084708B"/>
    <w:rsid w:val="00847E19"/>
    <w:rsid w:val="00850CD3"/>
    <w:rsid w:val="0085112C"/>
    <w:rsid w:val="0085183E"/>
    <w:rsid w:val="00856B1B"/>
    <w:rsid w:val="00857D58"/>
    <w:rsid w:val="008601A9"/>
    <w:rsid w:val="00860C62"/>
    <w:rsid w:val="00863F32"/>
    <w:rsid w:val="0086517F"/>
    <w:rsid w:val="00865B0D"/>
    <w:rsid w:val="00871B33"/>
    <w:rsid w:val="00872949"/>
    <w:rsid w:val="00872CF8"/>
    <w:rsid w:val="008730BB"/>
    <w:rsid w:val="008730E9"/>
    <w:rsid w:val="008748E2"/>
    <w:rsid w:val="008753F7"/>
    <w:rsid w:val="00877391"/>
    <w:rsid w:val="00877B4E"/>
    <w:rsid w:val="00883C32"/>
    <w:rsid w:val="00885CDD"/>
    <w:rsid w:val="008874C6"/>
    <w:rsid w:val="00887874"/>
    <w:rsid w:val="00887D58"/>
    <w:rsid w:val="00887E41"/>
    <w:rsid w:val="00892D75"/>
    <w:rsid w:val="008941DB"/>
    <w:rsid w:val="00895940"/>
    <w:rsid w:val="008A0FB2"/>
    <w:rsid w:val="008A12DB"/>
    <w:rsid w:val="008A16EA"/>
    <w:rsid w:val="008A2DD4"/>
    <w:rsid w:val="008A5209"/>
    <w:rsid w:val="008A5DDC"/>
    <w:rsid w:val="008A5FC8"/>
    <w:rsid w:val="008B2929"/>
    <w:rsid w:val="008B31F9"/>
    <w:rsid w:val="008B428B"/>
    <w:rsid w:val="008B5B36"/>
    <w:rsid w:val="008B6162"/>
    <w:rsid w:val="008B706F"/>
    <w:rsid w:val="008B7732"/>
    <w:rsid w:val="008C04DF"/>
    <w:rsid w:val="008C082D"/>
    <w:rsid w:val="008C1041"/>
    <w:rsid w:val="008C1880"/>
    <w:rsid w:val="008C1971"/>
    <w:rsid w:val="008C2AD0"/>
    <w:rsid w:val="008C4B80"/>
    <w:rsid w:val="008C5036"/>
    <w:rsid w:val="008C57FB"/>
    <w:rsid w:val="008C6874"/>
    <w:rsid w:val="008D2897"/>
    <w:rsid w:val="008D2CAF"/>
    <w:rsid w:val="008D3ACE"/>
    <w:rsid w:val="008D51CC"/>
    <w:rsid w:val="008D648F"/>
    <w:rsid w:val="008E0CD1"/>
    <w:rsid w:val="008E1CB2"/>
    <w:rsid w:val="008E2E8D"/>
    <w:rsid w:val="008E4F95"/>
    <w:rsid w:val="008E5366"/>
    <w:rsid w:val="008F12E0"/>
    <w:rsid w:val="008F1FC1"/>
    <w:rsid w:val="008F2238"/>
    <w:rsid w:val="008F35DC"/>
    <w:rsid w:val="008F4D52"/>
    <w:rsid w:val="008F4E41"/>
    <w:rsid w:val="008F5276"/>
    <w:rsid w:val="009015BF"/>
    <w:rsid w:val="0090408D"/>
    <w:rsid w:val="00904C80"/>
    <w:rsid w:val="00904E6B"/>
    <w:rsid w:val="00905E74"/>
    <w:rsid w:val="00906BFE"/>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6E77"/>
    <w:rsid w:val="00937965"/>
    <w:rsid w:val="00940C55"/>
    <w:rsid w:val="00941580"/>
    <w:rsid w:val="00942A42"/>
    <w:rsid w:val="00944E0C"/>
    <w:rsid w:val="00945CE8"/>
    <w:rsid w:val="00946D8B"/>
    <w:rsid w:val="00946DD8"/>
    <w:rsid w:val="00950D81"/>
    <w:rsid w:val="00952A05"/>
    <w:rsid w:val="00953CB4"/>
    <w:rsid w:val="009543EB"/>
    <w:rsid w:val="00954978"/>
    <w:rsid w:val="00954B1B"/>
    <w:rsid w:val="009620E6"/>
    <w:rsid w:val="009623AB"/>
    <w:rsid w:val="009631C3"/>
    <w:rsid w:val="00967ED7"/>
    <w:rsid w:val="00970A6B"/>
    <w:rsid w:val="00971171"/>
    <w:rsid w:val="009713C6"/>
    <w:rsid w:val="00971D9B"/>
    <w:rsid w:val="009721CC"/>
    <w:rsid w:val="009731EC"/>
    <w:rsid w:val="009732E9"/>
    <w:rsid w:val="009737D9"/>
    <w:rsid w:val="009763C4"/>
    <w:rsid w:val="009803F1"/>
    <w:rsid w:val="009828C6"/>
    <w:rsid w:val="00982964"/>
    <w:rsid w:val="009844F7"/>
    <w:rsid w:val="00984753"/>
    <w:rsid w:val="00985462"/>
    <w:rsid w:val="009861AC"/>
    <w:rsid w:val="0099079E"/>
    <w:rsid w:val="00991059"/>
    <w:rsid w:val="00992870"/>
    <w:rsid w:val="00993AB6"/>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9F7B8F"/>
    <w:rsid w:val="00A01D7B"/>
    <w:rsid w:val="00A04583"/>
    <w:rsid w:val="00A055A5"/>
    <w:rsid w:val="00A116EB"/>
    <w:rsid w:val="00A120AF"/>
    <w:rsid w:val="00A12A7C"/>
    <w:rsid w:val="00A1330E"/>
    <w:rsid w:val="00A138DE"/>
    <w:rsid w:val="00A140F7"/>
    <w:rsid w:val="00A15328"/>
    <w:rsid w:val="00A215A8"/>
    <w:rsid w:val="00A22790"/>
    <w:rsid w:val="00A23838"/>
    <w:rsid w:val="00A23944"/>
    <w:rsid w:val="00A25FA0"/>
    <w:rsid w:val="00A2678B"/>
    <w:rsid w:val="00A27EDF"/>
    <w:rsid w:val="00A30136"/>
    <w:rsid w:val="00A31A3C"/>
    <w:rsid w:val="00A320C1"/>
    <w:rsid w:val="00A32E8A"/>
    <w:rsid w:val="00A33F37"/>
    <w:rsid w:val="00A34A91"/>
    <w:rsid w:val="00A35C5C"/>
    <w:rsid w:val="00A36AB7"/>
    <w:rsid w:val="00A374EB"/>
    <w:rsid w:val="00A402A1"/>
    <w:rsid w:val="00A44175"/>
    <w:rsid w:val="00A457ED"/>
    <w:rsid w:val="00A45A85"/>
    <w:rsid w:val="00A475B0"/>
    <w:rsid w:val="00A50D22"/>
    <w:rsid w:val="00A512C3"/>
    <w:rsid w:val="00A5223C"/>
    <w:rsid w:val="00A54E22"/>
    <w:rsid w:val="00A55140"/>
    <w:rsid w:val="00A55722"/>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56EB"/>
    <w:rsid w:val="00A9022E"/>
    <w:rsid w:val="00A902D4"/>
    <w:rsid w:val="00A9408B"/>
    <w:rsid w:val="00A9464D"/>
    <w:rsid w:val="00A95683"/>
    <w:rsid w:val="00A9641B"/>
    <w:rsid w:val="00A96E34"/>
    <w:rsid w:val="00AA1165"/>
    <w:rsid w:val="00AA1480"/>
    <w:rsid w:val="00AA1E32"/>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0EDD"/>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47D46"/>
    <w:rsid w:val="00B517F7"/>
    <w:rsid w:val="00B52AFC"/>
    <w:rsid w:val="00B52EFE"/>
    <w:rsid w:val="00B56016"/>
    <w:rsid w:val="00B60331"/>
    <w:rsid w:val="00B60A8A"/>
    <w:rsid w:val="00B60DCA"/>
    <w:rsid w:val="00B61B3C"/>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0A41"/>
    <w:rsid w:val="00BA1705"/>
    <w:rsid w:val="00BA2132"/>
    <w:rsid w:val="00BA3224"/>
    <w:rsid w:val="00BA456F"/>
    <w:rsid w:val="00BA5352"/>
    <w:rsid w:val="00BA659C"/>
    <w:rsid w:val="00BA7C4B"/>
    <w:rsid w:val="00BB1260"/>
    <w:rsid w:val="00BB4389"/>
    <w:rsid w:val="00BB51C3"/>
    <w:rsid w:val="00BB61BE"/>
    <w:rsid w:val="00BC1712"/>
    <w:rsid w:val="00BC1F08"/>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BF7379"/>
    <w:rsid w:val="00C00474"/>
    <w:rsid w:val="00C00F37"/>
    <w:rsid w:val="00C02A99"/>
    <w:rsid w:val="00C03F51"/>
    <w:rsid w:val="00C10CC7"/>
    <w:rsid w:val="00C111ED"/>
    <w:rsid w:val="00C11DF8"/>
    <w:rsid w:val="00C13225"/>
    <w:rsid w:val="00C136A2"/>
    <w:rsid w:val="00C14C86"/>
    <w:rsid w:val="00C15A5F"/>
    <w:rsid w:val="00C168BD"/>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5E6A"/>
    <w:rsid w:val="00C46F61"/>
    <w:rsid w:val="00C47598"/>
    <w:rsid w:val="00C47BB2"/>
    <w:rsid w:val="00C47CC5"/>
    <w:rsid w:val="00C51A32"/>
    <w:rsid w:val="00C51C28"/>
    <w:rsid w:val="00C51ECA"/>
    <w:rsid w:val="00C53456"/>
    <w:rsid w:val="00C53E6D"/>
    <w:rsid w:val="00C55EA7"/>
    <w:rsid w:val="00C60C2D"/>
    <w:rsid w:val="00C6162E"/>
    <w:rsid w:val="00C62E87"/>
    <w:rsid w:val="00C65399"/>
    <w:rsid w:val="00C70043"/>
    <w:rsid w:val="00C7018E"/>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87C61"/>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0A5"/>
    <w:rsid w:val="00CB4329"/>
    <w:rsid w:val="00CB6290"/>
    <w:rsid w:val="00CB766B"/>
    <w:rsid w:val="00CC191C"/>
    <w:rsid w:val="00CC356D"/>
    <w:rsid w:val="00CC3FEB"/>
    <w:rsid w:val="00CC6F87"/>
    <w:rsid w:val="00CD0EF3"/>
    <w:rsid w:val="00CD109D"/>
    <w:rsid w:val="00CD1E9D"/>
    <w:rsid w:val="00CD2091"/>
    <w:rsid w:val="00CD2909"/>
    <w:rsid w:val="00CD2D54"/>
    <w:rsid w:val="00CD5288"/>
    <w:rsid w:val="00CD66E6"/>
    <w:rsid w:val="00CD6ABB"/>
    <w:rsid w:val="00CD73CF"/>
    <w:rsid w:val="00CE1983"/>
    <w:rsid w:val="00CE2909"/>
    <w:rsid w:val="00CE417B"/>
    <w:rsid w:val="00CE4234"/>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15B6"/>
    <w:rsid w:val="00D13087"/>
    <w:rsid w:val="00D16FA0"/>
    <w:rsid w:val="00D17378"/>
    <w:rsid w:val="00D216B2"/>
    <w:rsid w:val="00D26479"/>
    <w:rsid w:val="00D26DCE"/>
    <w:rsid w:val="00D27D7D"/>
    <w:rsid w:val="00D319AD"/>
    <w:rsid w:val="00D3275F"/>
    <w:rsid w:val="00D341F3"/>
    <w:rsid w:val="00D34548"/>
    <w:rsid w:val="00D34914"/>
    <w:rsid w:val="00D366A9"/>
    <w:rsid w:val="00D37A37"/>
    <w:rsid w:val="00D4128C"/>
    <w:rsid w:val="00D4411B"/>
    <w:rsid w:val="00D44EC6"/>
    <w:rsid w:val="00D5130A"/>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6F85"/>
    <w:rsid w:val="00D8724C"/>
    <w:rsid w:val="00D93004"/>
    <w:rsid w:val="00D93711"/>
    <w:rsid w:val="00D938C1"/>
    <w:rsid w:val="00D96D2A"/>
    <w:rsid w:val="00DA2C76"/>
    <w:rsid w:val="00DA4429"/>
    <w:rsid w:val="00DA47A8"/>
    <w:rsid w:val="00DA7D61"/>
    <w:rsid w:val="00DB0890"/>
    <w:rsid w:val="00DB1890"/>
    <w:rsid w:val="00DB3592"/>
    <w:rsid w:val="00DB411D"/>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1968"/>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4EBE"/>
    <w:rsid w:val="00E34F85"/>
    <w:rsid w:val="00E4196F"/>
    <w:rsid w:val="00E41A87"/>
    <w:rsid w:val="00E41AD6"/>
    <w:rsid w:val="00E42017"/>
    <w:rsid w:val="00E42730"/>
    <w:rsid w:val="00E45AB1"/>
    <w:rsid w:val="00E45C81"/>
    <w:rsid w:val="00E46268"/>
    <w:rsid w:val="00E462F2"/>
    <w:rsid w:val="00E50AC8"/>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292A"/>
    <w:rsid w:val="00E967EA"/>
    <w:rsid w:val="00E97299"/>
    <w:rsid w:val="00EA19E9"/>
    <w:rsid w:val="00EA2443"/>
    <w:rsid w:val="00EA369D"/>
    <w:rsid w:val="00EA3B6D"/>
    <w:rsid w:val="00EA3EF5"/>
    <w:rsid w:val="00EA411E"/>
    <w:rsid w:val="00EA45E0"/>
    <w:rsid w:val="00EA4C4D"/>
    <w:rsid w:val="00EA641F"/>
    <w:rsid w:val="00EA6A5A"/>
    <w:rsid w:val="00EA714D"/>
    <w:rsid w:val="00EB19E0"/>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6A95"/>
    <w:rsid w:val="00F36F01"/>
    <w:rsid w:val="00F37349"/>
    <w:rsid w:val="00F405C9"/>
    <w:rsid w:val="00F40A19"/>
    <w:rsid w:val="00F40C29"/>
    <w:rsid w:val="00F4110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6252"/>
    <w:rsid w:val="00F77814"/>
    <w:rsid w:val="00F803B0"/>
    <w:rsid w:val="00F80409"/>
    <w:rsid w:val="00F80E14"/>
    <w:rsid w:val="00F80E25"/>
    <w:rsid w:val="00F81524"/>
    <w:rsid w:val="00F83362"/>
    <w:rsid w:val="00F8600C"/>
    <w:rsid w:val="00F863C1"/>
    <w:rsid w:val="00F869B7"/>
    <w:rsid w:val="00F86EF5"/>
    <w:rsid w:val="00F9005C"/>
    <w:rsid w:val="00F904AE"/>
    <w:rsid w:val="00F91CBA"/>
    <w:rsid w:val="00F91DF2"/>
    <w:rsid w:val="00F92513"/>
    <w:rsid w:val="00F93AEB"/>
    <w:rsid w:val="00F9506A"/>
    <w:rsid w:val="00F95217"/>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1DA"/>
    <w:rsid w:val="00FC691C"/>
    <w:rsid w:val="00FD0A3A"/>
    <w:rsid w:val="00FD16AF"/>
    <w:rsid w:val="00FD18F7"/>
    <w:rsid w:val="00FD1F4D"/>
    <w:rsid w:val="00FD2218"/>
    <w:rsid w:val="00FD2A3E"/>
    <w:rsid w:val="00FD546E"/>
    <w:rsid w:val="00FD6D51"/>
    <w:rsid w:val="00FD7077"/>
    <w:rsid w:val="00FE153D"/>
    <w:rsid w:val="00FE1C15"/>
    <w:rsid w:val="00FE5BBC"/>
    <w:rsid w:val="00FE6638"/>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3E57C0E"/>
  <w15:docId w15:val="{7784F244-FEA3-49CB-8E2D-35281492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60"/>
    <w:next w:val="Corpodetexto"/>
    <w:link w:val="Ttulo3Char"/>
    <w:qFormat/>
    <w:rsid w:val="001E7640"/>
    <w:pPr>
      <w:outlineLvl w:val="2"/>
    </w:pPr>
    <w:rPr>
      <w:rFonts w:ascii="Times New Roman" w:eastAsia="SimSun" w:hAnsi="Times New Roman"/>
      <w:b/>
      <w:bC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qFormat/>
    <w:rsid w:val="001E7640"/>
    <w:pPr>
      <w:widowControl w:val="0"/>
      <w:numPr>
        <w:ilvl w:val="5"/>
        <w:numId w:val="1"/>
      </w:numPr>
      <w:suppressAutoHyphens/>
      <w:spacing w:before="240" w:after="60"/>
      <w:outlineLvl w:val="5"/>
    </w:pPr>
    <w:rPr>
      <w:rFonts w:ascii="Calibri" w:eastAsia="Times New Roman" w:hAnsi="Calibri" w:cs="Calibri"/>
      <w:b/>
      <w:bCs/>
      <w:kern w:val="1"/>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semiHidden/>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nhideWhenUsed/>
    <w:rsid w:val="00430FDB"/>
    <w:rPr>
      <w:b/>
      <w:bCs/>
    </w:rPr>
  </w:style>
  <w:style w:type="character" w:customStyle="1" w:styleId="AssuntodocomentrioChar">
    <w:name w:val="Assunto do comentário Char"/>
    <w:basedOn w:val="TextodecomentrioChar"/>
    <w:link w:val="Assuntodocomentrio"/>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5"/>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link w:val="Nivel2Char"/>
    <w:qFormat/>
    <w:rsid w:val="003629E4"/>
    <w:pPr>
      <w:numPr>
        <w:ilvl w:val="1"/>
        <w:numId w:val="17"/>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character" w:customStyle="1" w:styleId="PargrafodaListaChar">
    <w:name w:val="Parágrafo da Lista Char"/>
    <w:link w:val="PargrafodaLista"/>
    <w:locked/>
    <w:rsid w:val="007573BE"/>
    <w:rPr>
      <w:rFonts w:ascii="Ecofont_Spranq_eco_Sans" w:hAnsi="Ecofont_Spranq_eco_Sans" w:cs="Tahoma"/>
      <w:sz w:val="24"/>
      <w:szCs w:val="24"/>
      <w:lang w:eastAsia="pt-BR"/>
    </w:rPr>
  </w:style>
  <w:style w:type="character" w:styleId="MenoPendente">
    <w:name w:val="Unresolved Mention"/>
    <w:basedOn w:val="Fontepargpadro"/>
    <w:uiPriority w:val="99"/>
    <w:semiHidden/>
    <w:unhideWhenUsed/>
    <w:rsid w:val="008437C3"/>
    <w:rPr>
      <w:color w:val="605E5C"/>
      <w:shd w:val="clear" w:color="auto" w:fill="E1DFDD"/>
    </w:rPr>
  </w:style>
  <w:style w:type="paragraph" w:customStyle="1" w:styleId="Nivel010">
    <w:name w:val="Nivel_01"/>
    <w:basedOn w:val="Ttulo1"/>
    <w:link w:val="Nivel01Char0"/>
    <w:qFormat/>
    <w:rsid w:val="00872CF8"/>
    <w:pPr>
      <w:numPr>
        <w:numId w:val="25"/>
      </w:num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872CF8"/>
    <w:rPr>
      <w:rFonts w:ascii="Ecofont_Spranq_eco_Sans" w:eastAsiaTheme="majorEastAsia" w:hAnsi="Ecofont_Spranq_eco_Sans" w:cstheme="majorBidi"/>
      <w:b/>
      <w:bCs/>
      <w:color w:val="365F91" w:themeColor="accent1" w:themeShade="BF"/>
      <w:sz w:val="28"/>
      <w:szCs w:val="28"/>
      <w:lang w:eastAsia="pt-BR"/>
    </w:rPr>
  </w:style>
  <w:style w:type="character" w:customStyle="1" w:styleId="Ttulo3Char">
    <w:name w:val="Título 3 Char"/>
    <w:basedOn w:val="Fontepargpadro"/>
    <w:link w:val="Ttulo3"/>
    <w:rsid w:val="001E7640"/>
    <w:rPr>
      <w:rFonts w:eastAsia="SimSun" w:cs="Mangal"/>
      <w:b/>
      <w:bCs/>
      <w:kern w:val="1"/>
      <w:sz w:val="28"/>
      <w:szCs w:val="28"/>
      <w:lang w:eastAsia="zh-CN"/>
    </w:rPr>
  </w:style>
  <w:style w:type="character" w:customStyle="1" w:styleId="Ttulo6Char">
    <w:name w:val="Título 6 Char"/>
    <w:basedOn w:val="Fontepargpadro"/>
    <w:link w:val="Ttulo6"/>
    <w:rsid w:val="001E7640"/>
    <w:rPr>
      <w:rFonts w:ascii="Calibri" w:eastAsia="Times New Roman" w:hAnsi="Calibri" w:cs="Calibri"/>
      <w:b/>
      <w:bCs/>
      <w:kern w:val="1"/>
      <w:sz w:val="22"/>
      <w:szCs w:val="22"/>
      <w:lang w:eastAsia="zh-CN"/>
    </w:rPr>
  </w:style>
  <w:style w:type="paragraph" w:customStyle="1" w:styleId="PargrafodaLista2">
    <w:name w:val="Parágrafo da Lista2"/>
    <w:basedOn w:val="Normal"/>
    <w:qFormat/>
    <w:rsid w:val="001E7640"/>
    <w:pPr>
      <w:spacing w:after="200" w:line="276" w:lineRule="auto"/>
      <w:ind w:left="720"/>
    </w:pPr>
    <w:rPr>
      <w:rFonts w:ascii="Calibri" w:eastAsia="Calibri" w:hAnsi="Calibri" w:cs="Calibri"/>
      <w:sz w:val="22"/>
      <w:szCs w:val="22"/>
      <w:lang w:eastAsia="en-US"/>
    </w:rPr>
  </w:style>
  <w:style w:type="character" w:customStyle="1" w:styleId="CharChar">
    <w:name w:val="Char Char"/>
    <w:uiPriority w:val="99"/>
    <w:rsid w:val="001E7640"/>
    <w:rPr>
      <w:sz w:val="24"/>
      <w:szCs w:val="24"/>
      <w:lang w:val="pt-BR" w:eastAsia="pt-BR"/>
    </w:rPr>
  </w:style>
  <w:style w:type="table" w:customStyle="1" w:styleId="Tabelacomgrade1">
    <w:name w:val="Tabela com grade1"/>
    <w:basedOn w:val="Tabelanormal"/>
    <w:next w:val="Tabelacomgrade"/>
    <w:uiPriority w:val="59"/>
    <w:rsid w:val="001E764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59"/>
    <w:rsid w:val="001E764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1E7640"/>
    <w:pPr>
      <w:jc w:val="both"/>
    </w:pPr>
    <w:rPr>
      <w:rFonts w:ascii="Comic Sans MS" w:eastAsia="Times New Roman" w:hAnsi="Comic Sans MS" w:cs="Comic Sans MS"/>
    </w:rPr>
  </w:style>
  <w:style w:type="character" w:customStyle="1" w:styleId="Corpodetexto2Char">
    <w:name w:val="Corpo de texto 2 Char"/>
    <w:basedOn w:val="Fontepargpadro"/>
    <w:link w:val="Corpodetexto2"/>
    <w:uiPriority w:val="99"/>
    <w:rsid w:val="001E7640"/>
    <w:rPr>
      <w:rFonts w:ascii="Comic Sans MS" w:eastAsia="Times New Roman" w:hAnsi="Comic Sans MS" w:cs="Comic Sans MS"/>
      <w:sz w:val="24"/>
      <w:szCs w:val="24"/>
      <w:lang w:eastAsia="pt-BR"/>
    </w:rPr>
  </w:style>
  <w:style w:type="character" w:customStyle="1" w:styleId="Nivel2Char">
    <w:name w:val="Nivel 2 Char"/>
    <w:link w:val="Nivel2"/>
    <w:rsid w:val="001E7640"/>
    <w:rPr>
      <w:rFonts w:ascii="Ecofont_Spranq_eco_Sans" w:eastAsia="Arial Unicode MS" w:hAnsi="Ecofont_Spranq_eco_Sans"/>
      <w:lang w:eastAsia="pt-BR"/>
    </w:rPr>
  </w:style>
  <w:style w:type="character" w:customStyle="1" w:styleId="WW8Num1z0">
    <w:name w:val="WW8Num1z0"/>
    <w:rsid w:val="001E7640"/>
  </w:style>
  <w:style w:type="character" w:customStyle="1" w:styleId="WW8Num1z1">
    <w:name w:val="WW8Num1z1"/>
    <w:rsid w:val="001E7640"/>
  </w:style>
  <w:style w:type="character" w:customStyle="1" w:styleId="WW8Num1z2">
    <w:name w:val="WW8Num1z2"/>
    <w:rsid w:val="001E7640"/>
  </w:style>
  <w:style w:type="character" w:customStyle="1" w:styleId="WW8Num1z3">
    <w:name w:val="WW8Num1z3"/>
    <w:rsid w:val="001E7640"/>
  </w:style>
  <w:style w:type="character" w:customStyle="1" w:styleId="WW8Num1z4">
    <w:name w:val="WW8Num1z4"/>
    <w:rsid w:val="001E7640"/>
  </w:style>
  <w:style w:type="character" w:customStyle="1" w:styleId="WW8Num1z5">
    <w:name w:val="WW8Num1z5"/>
    <w:rsid w:val="001E7640"/>
  </w:style>
  <w:style w:type="character" w:customStyle="1" w:styleId="WW8Num1z6">
    <w:name w:val="WW8Num1z6"/>
    <w:rsid w:val="001E7640"/>
  </w:style>
  <w:style w:type="character" w:customStyle="1" w:styleId="WW8Num1z7">
    <w:name w:val="WW8Num1z7"/>
    <w:rsid w:val="001E7640"/>
  </w:style>
  <w:style w:type="character" w:customStyle="1" w:styleId="WW8Num1z8">
    <w:name w:val="WW8Num1z8"/>
    <w:rsid w:val="001E7640"/>
  </w:style>
  <w:style w:type="character" w:customStyle="1" w:styleId="WW8Num2z0">
    <w:name w:val="WW8Num2z0"/>
    <w:rsid w:val="001E7640"/>
    <w:rPr>
      <w:rFonts w:ascii="Spranq eco sans" w:hAnsi="Spranq eco sans" w:cs="OpenSymbol"/>
      <w:b/>
      <w:bCs/>
      <w:color w:val="000000"/>
      <w:sz w:val="20"/>
      <w:szCs w:val="20"/>
      <w:shd w:val="clear" w:color="auto" w:fill="B3B3B3"/>
    </w:rPr>
  </w:style>
  <w:style w:type="character" w:customStyle="1" w:styleId="WW8Num2z2">
    <w:name w:val="WW8Num2z2"/>
    <w:rsid w:val="001E7640"/>
  </w:style>
  <w:style w:type="character" w:customStyle="1" w:styleId="WW8Num2z3">
    <w:name w:val="WW8Num2z3"/>
    <w:rsid w:val="001E7640"/>
  </w:style>
  <w:style w:type="character" w:customStyle="1" w:styleId="WW8Num2z4">
    <w:name w:val="WW8Num2z4"/>
    <w:rsid w:val="001E7640"/>
  </w:style>
  <w:style w:type="character" w:customStyle="1" w:styleId="WW8Num2z5">
    <w:name w:val="WW8Num2z5"/>
    <w:rsid w:val="001E7640"/>
  </w:style>
  <w:style w:type="character" w:customStyle="1" w:styleId="WW8Num2z6">
    <w:name w:val="WW8Num2z6"/>
    <w:rsid w:val="001E7640"/>
  </w:style>
  <w:style w:type="character" w:customStyle="1" w:styleId="WW8Num2z7">
    <w:name w:val="WW8Num2z7"/>
    <w:rsid w:val="001E7640"/>
  </w:style>
  <w:style w:type="character" w:customStyle="1" w:styleId="WW8Num2z8">
    <w:name w:val="WW8Num2z8"/>
    <w:rsid w:val="001E7640"/>
  </w:style>
  <w:style w:type="character" w:customStyle="1" w:styleId="WW8Num3z0">
    <w:name w:val="WW8Num3z0"/>
    <w:rsid w:val="001E7640"/>
  </w:style>
  <w:style w:type="character" w:customStyle="1" w:styleId="WW8Num3z1">
    <w:name w:val="WW8Num3z1"/>
    <w:rsid w:val="001E7640"/>
    <w:rPr>
      <w:b/>
    </w:rPr>
  </w:style>
  <w:style w:type="character" w:customStyle="1" w:styleId="WW8Num3z2">
    <w:name w:val="WW8Num3z2"/>
    <w:rsid w:val="001E7640"/>
    <w:rPr>
      <w:rFonts w:ascii="Times New Roman" w:hAnsi="Times New Roman" w:cs="Times New Roman"/>
      <w:b/>
    </w:rPr>
  </w:style>
  <w:style w:type="character" w:customStyle="1" w:styleId="WW8Num3z3">
    <w:name w:val="WW8Num3z3"/>
    <w:rsid w:val="001E7640"/>
  </w:style>
  <w:style w:type="character" w:customStyle="1" w:styleId="WW8Num3z4">
    <w:name w:val="WW8Num3z4"/>
    <w:rsid w:val="001E7640"/>
  </w:style>
  <w:style w:type="character" w:customStyle="1" w:styleId="WW8Num3z5">
    <w:name w:val="WW8Num3z5"/>
    <w:rsid w:val="001E7640"/>
  </w:style>
  <w:style w:type="character" w:customStyle="1" w:styleId="WW8Num3z6">
    <w:name w:val="WW8Num3z6"/>
    <w:rsid w:val="001E7640"/>
  </w:style>
  <w:style w:type="character" w:customStyle="1" w:styleId="WW8Num3z7">
    <w:name w:val="WW8Num3z7"/>
    <w:rsid w:val="001E7640"/>
  </w:style>
  <w:style w:type="character" w:customStyle="1" w:styleId="WW8Num3z8">
    <w:name w:val="WW8Num3z8"/>
    <w:rsid w:val="001E7640"/>
  </w:style>
  <w:style w:type="character" w:customStyle="1" w:styleId="WW8Num2z1">
    <w:name w:val="WW8Num2z1"/>
    <w:rsid w:val="001E7640"/>
  </w:style>
  <w:style w:type="character" w:customStyle="1" w:styleId="WW8Num4z0">
    <w:name w:val="WW8Num4z0"/>
    <w:rsid w:val="001E7640"/>
  </w:style>
  <w:style w:type="character" w:customStyle="1" w:styleId="WW8Num4z1">
    <w:name w:val="WW8Num4z1"/>
    <w:rsid w:val="001E7640"/>
    <w:rPr>
      <w:b/>
    </w:rPr>
  </w:style>
  <w:style w:type="character" w:customStyle="1" w:styleId="WW8Num4z2">
    <w:name w:val="WW8Num4z2"/>
    <w:rsid w:val="001E7640"/>
    <w:rPr>
      <w:rFonts w:ascii="Times New Roman" w:hAnsi="Times New Roman" w:cs="Times New Roman"/>
      <w:b/>
    </w:rPr>
  </w:style>
  <w:style w:type="character" w:customStyle="1" w:styleId="WW8Num4z3">
    <w:name w:val="WW8Num4z3"/>
    <w:rsid w:val="001E7640"/>
  </w:style>
  <w:style w:type="character" w:customStyle="1" w:styleId="WW8Num4z4">
    <w:name w:val="WW8Num4z4"/>
    <w:rsid w:val="001E7640"/>
  </w:style>
  <w:style w:type="character" w:customStyle="1" w:styleId="WW8Num4z5">
    <w:name w:val="WW8Num4z5"/>
    <w:rsid w:val="001E7640"/>
  </w:style>
  <w:style w:type="character" w:customStyle="1" w:styleId="WW8Num4z6">
    <w:name w:val="WW8Num4z6"/>
    <w:rsid w:val="001E7640"/>
  </w:style>
  <w:style w:type="character" w:customStyle="1" w:styleId="WW8Num4z7">
    <w:name w:val="WW8Num4z7"/>
    <w:rsid w:val="001E7640"/>
  </w:style>
  <w:style w:type="character" w:customStyle="1" w:styleId="WW8Num4z8">
    <w:name w:val="WW8Num4z8"/>
    <w:rsid w:val="001E7640"/>
  </w:style>
  <w:style w:type="character" w:customStyle="1" w:styleId="WW8Num1zfalse">
    <w:name w:val="WW8Num1zfalse"/>
    <w:rsid w:val="001E7640"/>
  </w:style>
  <w:style w:type="character" w:customStyle="1" w:styleId="WW8Num1ztrue">
    <w:name w:val="WW8Num1ztrue"/>
    <w:rsid w:val="001E7640"/>
  </w:style>
  <w:style w:type="character" w:customStyle="1" w:styleId="WW-WW8Num1ztrue">
    <w:name w:val="WW-WW8Num1ztrue"/>
    <w:rsid w:val="001E7640"/>
  </w:style>
  <w:style w:type="character" w:customStyle="1" w:styleId="WW-WW8Num1ztrue1">
    <w:name w:val="WW-WW8Num1ztrue1"/>
    <w:rsid w:val="001E7640"/>
  </w:style>
  <w:style w:type="character" w:customStyle="1" w:styleId="WW-WW8Num1ztrue2">
    <w:name w:val="WW-WW8Num1ztrue2"/>
    <w:rsid w:val="001E7640"/>
  </w:style>
  <w:style w:type="character" w:customStyle="1" w:styleId="WW-WW8Num1ztrue3">
    <w:name w:val="WW-WW8Num1ztrue3"/>
    <w:rsid w:val="001E7640"/>
  </w:style>
  <w:style w:type="character" w:customStyle="1" w:styleId="WW-WW8Num1ztrue4">
    <w:name w:val="WW-WW8Num1ztrue4"/>
    <w:rsid w:val="001E7640"/>
  </w:style>
  <w:style w:type="character" w:customStyle="1" w:styleId="WW-WW8Num1ztrue5">
    <w:name w:val="WW-WW8Num1ztrue5"/>
    <w:rsid w:val="001E7640"/>
  </w:style>
  <w:style w:type="character" w:customStyle="1" w:styleId="WW-WW8Num1ztrue6">
    <w:name w:val="WW-WW8Num1ztrue6"/>
    <w:rsid w:val="001E7640"/>
  </w:style>
  <w:style w:type="character" w:customStyle="1" w:styleId="WW8Num2ztrue">
    <w:name w:val="WW8Num2ztrue"/>
    <w:rsid w:val="001E7640"/>
  </w:style>
  <w:style w:type="character" w:customStyle="1" w:styleId="WW-WW8Num2ztrue">
    <w:name w:val="WW-WW8Num2ztrue"/>
    <w:rsid w:val="001E7640"/>
  </w:style>
  <w:style w:type="character" w:customStyle="1" w:styleId="WW-WW8Num2ztrue1">
    <w:name w:val="WW-WW8Num2ztrue1"/>
    <w:rsid w:val="001E7640"/>
  </w:style>
  <w:style w:type="character" w:customStyle="1" w:styleId="WW-WW8Num2ztrue2">
    <w:name w:val="WW-WW8Num2ztrue2"/>
    <w:rsid w:val="001E7640"/>
  </w:style>
  <w:style w:type="character" w:customStyle="1" w:styleId="WW-WW8Num2ztrue3">
    <w:name w:val="WW-WW8Num2ztrue3"/>
    <w:rsid w:val="001E7640"/>
  </w:style>
  <w:style w:type="character" w:customStyle="1" w:styleId="WW-WW8Num2ztrue4">
    <w:name w:val="WW-WW8Num2ztrue4"/>
    <w:rsid w:val="001E7640"/>
  </w:style>
  <w:style w:type="character" w:customStyle="1" w:styleId="WW-WW8Num2ztrue5">
    <w:name w:val="WW-WW8Num2ztrue5"/>
    <w:rsid w:val="001E7640"/>
  </w:style>
  <w:style w:type="character" w:customStyle="1" w:styleId="WW8Num3zfalse">
    <w:name w:val="WW8Num3zfalse"/>
    <w:rsid w:val="001E7640"/>
  </w:style>
  <w:style w:type="character" w:customStyle="1" w:styleId="WW8Num3ztrue">
    <w:name w:val="WW8Num3ztrue"/>
    <w:rsid w:val="001E7640"/>
  </w:style>
  <w:style w:type="character" w:customStyle="1" w:styleId="WW-WW8Num3ztrue">
    <w:name w:val="WW-WW8Num3ztrue"/>
    <w:rsid w:val="001E7640"/>
  </w:style>
  <w:style w:type="character" w:customStyle="1" w:styleId="WW-WW8Num3ztrue1">
    <w:name w:val="WW-WW8Num3ztrue1"/>
    <w:rsid w:val="001E7640"/>
  </w:style>
  <w:style w:type="character" w:customStyle="1" w:styleId="WW-WW8Num3ztrue2">
    <w:name w:val="WW-WW8Num3ztrue2"/>
    <w:rsid w:val="001E7640"/>
  </w:style>
  <w:style w:type="character" w:customStyle="1" w:styleId="WW-WW8Num3ztrue3">
    <w:name w:val="WW-WW8Num3ztrue3"/>
    <w:rsid w:val="001E7640"/>
  </w:style>
  <w:style w:type="character" w:customStyle="1" w:styleId="WW-WW8Num3ztrue4">
    <w:name w:val="WW-WW8Num3ztrue4"/>
    <w:rsid w:val="001E7640"/>
  </w:style>
  <w:style w:type="character" w:customStyle="1" w:styleId="WW-WW8Num1ztrue7">
    <w:name w:val="WW-WW8Num1ztrue7"/>
    <w:rsid w:val="001E7640"/>
  </w:style>
  <w:style w:type="character" w:customStyle="1" w:styleId="WW-WW8Num1ztrue11">
    <w:name w:val="WW-WW8Num1ztrue11"/>
    <w:rsid w:val="001E7640"/>
  </w:style>
  <w:style w:type="character" w:customStyle="1" w:styleId="WW-WW8Num1ztrue21">
    <w:name w:val="WW-WW8Num1ztrue21"/>
    <w:rsid w:val="001E7640"/>
  </w:style>
  <w:style w:type="character" w:customStyle="1" w:styleId="WW-WW8Num1ztrue31">
    <w:name w:val="WW-WW8Num1ztrue31"/>
    <w:rsid w:val="001E7640"/>
  </w:style>
  <w:style w:type="character" w:customStyle="1" w:styleId="WW-WW8Num1ztrue41">
    <w:name w:val="WW-WW8Num1ztrue41"/>
    <w:rsid w:val="001E7640"/>
  </w:style>
  <w:style w:type="character" w:customStyle="1" w:styleId="WW-WW8Num1ztrue51">
    <w:name w:val="WW-WW8Num1ztrue51"/>
    <w:rsid w:val="001E7640"/>
  </w:style>
  <w:style w:type="character" w:customStyle="1" w:styleId="WW-WW8Num1ztrue61">
    <w:name w:val="WW-WW8Num1ztrue61"/>
    <w:rsid w:val="001E7640"/>
  </w:style>
  <w:style w:type="character" w:customStyle="1" w:styleId="WW-WW8Num2ztrue6">
    <w:name w:val="WW-WW8Num2ztrue6"/>
    <w:rsid w:val="001E7640"/>
  </w:style>
  <w:style w:type="character" w:customStyle="1" w:styleId="WW-WW8Num2ztrue11">
    <w:name w:val="WW-WW8Num2ztrue11"/>
    <w:rsid w:val="001E7640"/>
  </w:style>
  <w:style w:type="character" w:customStyle="1" w:styleId="WW-WW8Num2ztrue21">
    <w:name w:val="WW-WW8Num2ztrue21"/>
    <w:rsid w:val="001E7640"/>
  </w:style>
  <w:style w:type="character" w:customStyle="1" w:styleId="WW-WW8Num2ztrue31">
    <w:name w:val="WW-WW8Num2ztrue31"/>
    <w:rsid w:val="001E7640"/>
  </w:style>
  <w:style w:type="character" w:customStyle="1" w:styleId="WW-WW8Num2ztrue41">
    <w:name w:val="WW-WW8Num2ztrue41"/>
    <w:rsid w:val="001E7640"/>
  </w:style>
  <w:style w:type="character" w:customStyle="1" w:styleId="WW-WW8Num2ztrue51">
    <w:name w:val="WW-WW8Num2ztrue51"/>
    <w:rsid w:val="001E7640"/>
  </w:style>
  <w:style w:type="character" w:customStyle="1" w:styleId="WW-WW8Num3ztrue5">
    <w:name w:val="WW-WW8Num3ztrue5"/>
    <w:rsid w:val="001E7640"/>
  </w:style>
  <w:style w:type="character" w:customStyle="1" w:styleId="WW-WW8Num3ztrue11">
    <w:name w:val="WW-WW8Num3ztrue11"/>
    <w:rsid w:val="001E7640"/>
  </w:style>
  <w:style w:type="character" w:customStyle="1" w:styleId="WW-WW8Num3ztrue21">
    <w:name w:val="WW-WW8Num3ztrue21"/>
    <w:rsid w:val="001E7640"/>
  </w:style>
  <w:style w:type="character" w:customStyle="1" w:styleId="WW-WW8Num3ztrue31">
    <w:name w:val="WW-WW8Num3ztrue31"/>
    <w:rsid w:val="001E7640"/>
  </w:style>
  <w:style w:type="character" w:customStyle="1" w:styleId="WW-WW8Num3ztrue41">
    <w:name w:val="WW-WW8Num3ztrue41"/>
    <w:rsid w:val="001E7640"/>
  </w:style>
  <w:style w:type="character" w:customStyle="1" w:styleId="WW-WW8Num1ztrue71">
    <w:name w:val="WW-WW8Num1ztrue71"/>
    <w:rsid w:val="001E7640"/>
  </w:style>
  <w:style w:type="character" w:customStyle="1" w:styleId="WW-WW8Num1ztrue111">
    <w:name w:val="WW-WW8Num1ztrue111"/>
    <w:rsid w:val="001E7640"/>
  </w:style>
  <w:style w:type="character" w:customStyle="1" w:styleId="WW-WW8Num1ztrue211">
    <w:name w:val="WW-WW8Num1ztrue211"/>
    <w:rsid w:val="001E7640"/>
  </w:style>
  <w:style w:type="character" w:customStyle="1" w:styleId="WW-WW8Num1ztrue311">
    <w:name w:val="WW-WW8Num1ztrue311"/>
    <w:rsid w:val="001E7640"/>
  </w:style>
  <w:style w:type="character" w:customStyle="1" w:styleId="WW-WW8Num1ztrue411">
    <w:name w:val="WW-WW8Num1ztrue411"/>
    <w:rsid w:val="001E7640"/>
  </w:style>
  <w:style w:type="character" w:customStyle="1" w:styleId="WW-WW8Num1ztrue511">
    <w:name w:val="WW-WW8Num1ztrue511"/>
    <w:rsid w:val="001E7640"/>
  </w:style>
  <w:style w:type="character" w:customStyle="1" w:styleId="WW-WW8Num1ztrue611">
    <w:name w:val="WW-WW8Num1ztrue611"/>
    <w:rsid w:val="001E7640"/>
  </w:style>
  <w:style w:type="character" w:customStyle="1" w:styleId="WW-WW8Num2ztrue61">
    <w:name w:val="WW-WW8Num2ztrue61"/>
    <w:rsid w:val="001E7640"/>
  </w:style>
  <w:style w:type="character" w:customStyle="1" w:styleId="WW-WW8Num2ztrue111">
    <w:name w:val="WW-WW8Num2ztrue111"/>
    <w:rsid w:val="001E7640"/>
  </w:style>
  <w:style w:type="character" w:customStyle="1" w:styleId="WW-WW8Num2ztrue211">
    <w:name w:val="WW-WW8Num2ztrue211"/>
    <w:rsid w:val="001E7640"/>
  </w:style>
  <w:style w:type="character" w:customStyle="1" w:styleId="WW-WW8Num2ztrue311">
    <w:name w:val="WW-WW8Num2ztrue311"/>
    <w:rsid w:val="001E7640"/>
  </w:style>
  <w:style w:type="character" w:customStyle="1" w:styleId="WW-WW8Num2ztrue411">
    <w:name w:val="WW-WW8Num2ztrue411"/>
    <w:rsid w:val="001E7640"/>
  </w:style>
  <w:style w:type="character" w:customStyle="1" w:styleId="WW-WW8Num2ztrue511">
    <w:name w:val="WW-WW8Num2ztrue511"/>
    <w:rsid w:val="001E7640"/>
  </w:style>
  <w:style w:type="character" w:customStyle="1" w:styleId="WW-WW8Num3ztrue51">
    <w:name w:val="WW-WW8Num3ztrue51"/>
    <w:rsid w:val="001E7640"/>
  </w:style>
  <w:style w:type="character" w:customStyle="1" w:styleId="WW-WW8Num3ztrue111">
    <w:name w:val="WW-WW8Num3ztrue111"/>
    <w:rsid w:val="001E7640"/>
  </w:style>
  <w:style w:type="character" w:customStyle="1" w:styleId="WW-WW8Num3ztrue211">
    <w:name w:val="WW-WW8Num3ztrue211"/>
    <w:rsid w:val="001E7640"/>
  </w:style>
  <w:style w:type="character" w:customStyle="1" w:styleId="WW-WW8Num3ztrue311">
    <w:name w:val="WW-WW8Num3ztrue311"/>
    <w:rsid w:val="001E7640"/>
  </w:style>
  <w:style w:type="character" w:customStyle="1" w:styleId="WW-WW8Num3ztrue411">
    <w:name w:val="WW-WW8Num3ztrue411"/>
    <w:rsid w:val="001E7640"/>
  </w:style>
  <w:style w:type="character" w:customStyle="1" w:styleId="WW-WW8Num1ztrue711">
    <w:name w:val="WW-WW8Num1ztrue711"/>
    <w:rsid w:val="001E7640"/>
  </w:style>
  <w:style w:type="character" w:customStyle="1" w:styleId="WW-WW8Num1ztrue1111">
    <w:name w:val="WW-WW8Num1ztrue1111"/>
    <w:rsid w:val="001E7640"/>
  </w:style>
  <w:style w:type="character" w:customStyle="1" w:styleId="WW-WW8Num1ztrue2111">
    <w:name w:val="WW-WW8Num1ztrue2111"/>
    <w:rsid w:val="001E7640"/>
  </w:style>
  <w:style w:type="character" w:customStyle="1" w:styleId="WW-WW8Num1ztrue3111">
    <w:name w:val="WW-WW8Num1ztrue3111"/>
    <w:rsid w:val="001E7640"/>
  </w:style>
  <w:style w:type="character" w:customStyle="1" w:styleId="WW-WW8Num1ztrue4111">
    <w:name w:val="WW-WW8Num1ztrue4111"/>
    <w:rsid w:val="001E7640"/>
  </w:style>
  <w:style w:type="character" w:customStyle="1" w:styleId="WW-WW8Num1ztrue5111">
    <w:name w:val="WW-WW8Num1ztrue5111"/>
    <w:rsid w:val="001E7640"/>
  </w:style>
  <w:style w:type="character" w:customStyle="1" w:styleId="WW-WW8Num1ztrue6111">
    <w:name w:val="WW-WW8Num1ztrue6111"/>
    <w:rsid w:val="001E7640"/>
  </w:style>
  <w:style w:type="character" w:customStyle="1" w:styleId="WW-WW8Num2ztrue611">
    <w:name w:val="WW-WW8Num2ztrue611"/>
    <w:rsid w:val="001E7640"/>
  </w:style>
  <w:style w:type="character" w:customStyle="1" w:styleId="WW-WW8Num2ztrue1111">
    <w:name w:val="WW-WW8Num2ztrue1111"/>
    <w:rsid w:val="001E7640"/>
  </w:style>
  <w:style w:type="character" w:customStyle="1" w:styleId="WW-WW8Num2ztrue2111">
    <w:name w:val="WW-WW8Num2ztrue2111"/>
    <w:rsid w:val="001E7640"/>
  </w:style>
  <w:style w:type="character" w:customStyle="1" w:styleId="WW-WW8Num2ztrue3111">
    <w:name w:val="WW-WW8Num2ztrue3111"/>
    <w:rsid w:val="001E7640"/>
  </w:style>
  <w:style w:type="character" w:customStyle="1" w:styleId="WW-WW8Num2ztrue4111">
    <w:name w:val="WW-WW8Num2ztrue4111"/>
    <w:rsid w:val="001E7640"/>
  </w:style>
  <w:style w:type="character" w:customStyle="1" w:styleId="WW-WW8Num2ztrue5111">
    <w:name w:val="WW-WW8Num2ztrue5111"/>
    <w:rsid w:val="001E7640"/>
  </w:style>
  <w:style w:type="character" w:customStyle="1" w:styleId="WW-WW8Num3ztrue511">
    <w:name w:val="WW-WW8Num3ztrue511"/>
    <w:rsid w:val="001E7640"/>
  </w:style>
  <w:style w:type="character" w:customStyle="1" w:styleId="WW-WW8Num3ztrue1111">
    <w:name w:val="WW-WW8Num3ztrue1111"/>
    <w:rsid w:val="001E7640"/>
  </w:style>
  <w:style w:type="character" w:customStyle="1" w:styleId="WW-WW8Num3ztrue2111">
    <w:name w:val="WW-WW8Num3ztrue2111"/>
    <w:rsid w:val="001E7640"/>
  </w:style>
  <w:style w:type="character" w:customStyle="1" w:styleId="WW-WW8Num3ztrue3111">
    <w:name w:val="WW-WW8Num3ztrue3111"/>
    <w:rsid w:val="001E7640"/>
  </w:style>
  <w:style w:type="character" w:customStyle="1" w:styleId="WW-WW8Num3ztrue4111">
    <w:name w:val="WW-WW8Num3ztrue4111"/>
    <w:rsid w:val="001E7640"/>
  </w:style>
  <w:style w:type="character" w:customStyle="1" w:styleId="WW-WW8Num1ztrue7111">
    <w:name w:val="WW-WW8Num1ztrue7111"/>
    <w:rsid w:val="001E7640"/>
  </w:style>
  <w:style w:type="character" w:customStyle="1" w:styleId="WW-WW8Num1ztrue11111">
    <w:name w:val="WW-WW8Num1ztrue11111"/>
    <w:rsid w:val="001E7640"/>
  </w:style>
  <w:style w:type="character" w:customStyle="1" w:styleId="WW-WW8Num1ztrue21111">
    <w:name w:val="WW-WW8Num1ztrue21111"/>
    <w:rsid w:val="001E7640"/>
  </w:style>
  <w:style w:type="character" w:customStyle="1" w:styleId="WW-WW8Num1ztrue31111">
    <w:name w:val="WW-WW8Num1ztrue31111"/>
    <w:rsid w:val="001E7640"/>
  </w:style>
  <w:style w:type="character" w:customStyle="1" w:styleId="WW-WW8Num1ztrue41111">
    <w:name w:val="WW-WW8Num1ztrue41111"/>
    <w:rsid w:val="001E7640"/>
  </w:style>
  <w:style w:type="character" w:customStyle="1" w:styleId="WW-WW8Num1ztrue51111">
    <w:name w:val="WW-WW8Num1ztrue51111"/>
    <w:rsid w:val="001E7640"/>
  </w:style>
  <w:style w:type="character" w:customStyle="1" w:styleId="WW-WW8Num1ztrue61111">
    <w:name w:val="WW-WW8Num1ztrue61111"/>
    <w:rsid w:val="001E7640"/>
  </w:style>
  <w:style w:type="character" w:customStyle="1" w:styleId="WW-WW8Num2ztrue6111">
    <w:name w:val="WW-WW8Num2ztrue6111"/>
    <w:rsid w:val="001E7640"/>
  </w:style>
  <w:style w:type="character" w:customStyle="1" w:styleId="WW-WW8Num2ztrue11111">
    <w:name w:val="WW-WW8Num2ztrue11111"/>
    <w:rsid w:val="001E7640"/>
  </w:style>
  <w:style w:type="character" w:customStyle="1" w:styleId="WW-WW8Num2ztrue21111">
    <w:name w:val="WW-WW8Num2ztrue21111"/>
    <w:rsid w:val="001E7640"/>
  </w:style>
  <w:style w:type="character" w:customStyle="1" w:styleId="WW-WW8Num2ztrue31111">
    <w:name w:val="WW-WW8Num2ztrue31111"/>
    <w:rsid w:val="001E7640"/>
  </w:style>
  <w:style w:type="character" w:customStyle="1" w:styleId="WW-WW8Num2ztrue41111">
    <w:name w:val="WW-WW8Num2ztrue41111"/>
    <w:rsid w:val="001E7640"/>
  </w:style>
  <w:style w:type="character" w:customStyle="1" w:styleId="WW-WW8Num2ztrue51111">
    <w:name w:val="WW-WW8Num2ztrue51111"/>
    <w:rsid w:val="001E7640"/>
  </w:style>
  <w:style w:type="character" w:customStyle="1" w:styleId="WW-WW8Num3ztrue5111">
    <w:name w:val="WW-WW8Num3ztrue5111"/>
    <w:rsid w:val="001E7640"/>
  </w:style>
  <w:style w:type="character" w:customStyle="1" w:styleId="WW-WW8Num3ztrue11111">
    <w:name w:val="WW-WW8Num3ztrue11111"/>
    <w:rsid w:val="001E7640"/>
  </w:style>
  <w:style w:type="character" w:customStyle="1" w:styleId="WW-WW8Num3ztrue21111">
    <w:name w:val="WW-WW8Num3ztrue21111"/>
    <w:rsid w:val="001E7640"/>
  </w:style>
  <w:style w:type="character" w:customStyle="1" w:styleId="WW-WW8Num3ztrue31111">
    <w:name w:val="WW-WW8Num3ztrue31111"/>
    <w:rsid w:val="001E7640"/>
  </w:style>
  <w:style w:type="character" w:customStyle="1" w:styleId="WW-WW8Num3ztrue41111">
    <w:name w:val="WW-WW8Num3ztrue41111"/>
    <w:rsid w:val="001E7640"/>
  </w:style>
  <w:style w:type="character" w:customStyle="1" w:styleId="WW-WW8Num1ztrue71111">
    <w:name w:val="WW-WW8Num1ztrue71111"/>
    <w:rsid w:val="001E7640"/>
  </w:style>
  <w:style w:type="character" w:customStyle="1" w:styleId="WW-WW8Num1ztrue111111">
    <w:name w:val="WW-WW8Num1ztrue111111"/>
    <w:rsid w:val="001E7640"/>
  </w:style>
  <w:style w:type="character" w:customStyle="1" w:styleId="WW-WW8Num1ztrue211111">
    <w:name w:val="WW-WW8Num1ztrue211111"/>
    <w:rsid w:val="001E7640"/>
  </w:style>
  <w:style w:type="character" w:customStyle="1" w:styleId="WW-WW8Num1ztrue311111">
    <w:name w:val="WW-WW8Num1ztrue311111"/>
    <w:rsid w:val="001E7640"/>
  </w:style>
  <w:style w:type="character" w:customStyle="1" w:styleId="WW-WW8Num1ztrue411111">
    <w:name w:val="WW-WW8Num1ztrue411111"/>
    <w:rsid w:val="001E7640"/>
  </w:style>
  <w:style w:type="character" w:customStyle="1" w:styleId="WW-WW8Num1ztrue511111">
    <w:name w:val="WW-WW8Num1ztrue511111"/>
    <w:rsid w:val="001E7640"/>
  </w:style>
  <w:style w:type="character" w:customStyle="1" w:styleId="WW-WW8Num1ztrue611111">
    <w:name w:val="WW-WW8Num1ztrue611111"/>
    <w:rsid w:val="001E7640"/>
  </w:style>
  <w:style w:type="character" w:customStyle="1" w:styleId="WW-WW8Num2ztrue61111">
    <w:name w:val="WW-WW8Num2ztrue61111"/>
    <w:rsid w:val="001E7640"/>
  </w:style>
  <w:style w:type="character" w:customStyle="1" w:styleId="WW-WW8Num2ztrue111111">
    <w:name w:val="WW-WW8Num2ztrue111111"/>
    <w:rsid w:val="001E7640"/>
  </w:style>
  <w:style w:type="character" w:customStyle="1" w:styleId="WW-WW8Num2ztrue211111">
    <w:name w:val="WW-WW8Num2ztrue211111"/>
    <w:rsid w:val="001E7640"/>
  </w:style>
  <w:style w:type="character" w:customStyle="1" w:styleId="WW-WW8Num2ztrue311111">
    <w:name w:val="WW-WW8Num2ztrue311111"/>
    <w:rsid w:val="001E7640"/>
  </w:style>
  <w:style w:type="character" w:customStyle="1" w:styleId="WW-WW8Num2ztrue411111">
    <w:name w:val="WW-WW8Num2ztrue411111"/>
    <w:rsid w:val="001E7640"/>
  </w:style>
  <w:style w:type="character" w:customStyle="1" w:styleId="WW-WW8Num2ztrue511111">
    <w:name w:val="WW-WW8Num2ztrue511111"/>
    <w:rsid w:val="001E7640"/>
  </w:style>
  <w:style w:type="character" w:customStyle="1" w:styleId="WW-WW8Num3ztrue51111">
    <w:name w:val="WW-WW8Num3ztrue51111"/>
    <w:rsid w:val="001E7640"/>
  </w:style>
  <w:style w:type="character" w:customStyle="1" w:styleId="WW-WW8Num3ztrue111111">
    <w:name w:val="WW-WW8Num3ztrue111111"/>
    <w:rsid w:val="001E7640"/>
  </w:style>
  <w:style w:type="character" w:customStyle="1" w:styleId="WW-WW8Num3ztrue211111">
    <w:name w:val="WW-WW8Num3ztrue211111"/>
    <w:rsid w:val="001E7640"/>
  </w:style>
  <w:style w:type="character" w:customStyle="1" w:styleId="WW-WW8Num3ztrue311111">
    <w:name w:val="WW-WW8Num3ztrue311111"/>
    <w:rsid w:val="001E7640"/>
  </w:style>
  <w:style w:type="character" w:customStyle="1" w:styleId="WW-WW8Num3ztrue411111">
    <w:name w:val="WW-WW8Num3ztrue411111"/>
    <w:rsid w:val="001E7640"/>
  </w:style>
  <w:style w:type="character" w:customStyle="1" w:styleId="WW8Num5z0">
    <w:name w:val="WW8Num5z0"/>
    <w:rsid w:val="001E7640"/>
    <w:rPr>
      <w:rFonts w:ascii="Spranq eco sans" w:hAnsi="Spranq eco sans" w:cs="Spranq eco sans"/>
      <w:b/>
      <w:bCs/>
      <w:sz w:val="20"/>
      <w:szCs w:val="20"/>
    </w:rPr>
  </w:style>
  <w:style w:type="character" w:customStyle="1" w:styleId="WW8Num5z3">
    <w:name w:val="WW8Num5z3"/>
    <w:rsid w:val="001E7640"/>
    <w:rPr>
      <w:rFonts w:ascii="Arial" w:hAnsi="Arial" w:cs="Times New Roman"/>
      <w:b/>
      <w:i w:val="0"/>
      <w:sz w:val="22"/>
      <w:szCs w:val="22"/>
    </w:rPr>
  </w:style>
  <w:style w:type="character" w:customStyle="1" w:styleId="WW8Num5z4">
    <w:name w:val="WW8Num5z4"/>
    <w:rsid w:val="001E7640"/>
    <w:rPr>
      <w:b/>
      <w:i w:val="0"/>
      <w:sz w:val="22"/>
    </w:rPr>
  </w:style>
  <w:style w:type="character" w:customStyle="1" w:styleId="WW8Num5z5">
    <w:name w:val="WW8Num5z5"/>
    <w:rsid w:val="001E7640"/>
    <w:rPr>
      <w:rFonts w:ascii="Arial" w:hAnsi="Arial" w:cs="Times New Roman"/>
      <w:b/>
      <w:i w:val="0"/>
      <w:sz w:val="24"/>
    </w:rPr>
  </w:style>
  <w:style w:type="character" w:customStyle="1" w:styleId="WW8Num6z0">
    <w:name w:val="WW8Num6z0"/>
    <w:rsid w:val="001E7640"/>
    <w:rPr>
      <w:b/>
    </w:rPr>
  </w:style>
  <w:style w:type="character" w:customStyle="1" w:styleId="WW8Num6z1">
    <w:name w:val="WW8Num6z1"/>
    <w:rsid w:val="001E7640"/>
    <w:rPr>
      <w:b/>
    </w:rPr>
  </w:style>
  <w:style w:type="character" w:customStyle="1" w:styleId="WW8Num6z2">
    <w:name w:val="WW8Num6z2"/>
    <w:rsid w:val="001E7640"/>
    <w:rPr>
      <w:rFonts w:ascii="Times New Roman" w:hAnsi="Times New Roman" w:cs="Times New Roman"/>
      <w:b/>
    </w:rPr>
  </w:style>
  <w:style w:type="character" w:customStyle="1" w:styleId="WW8Num7z0">
    <w:name w:val="WW8Num7z0"/>
    <w:rsid w:val="001E7640"/>
    <w:rPr>
      <w:rFonts w:ascii="Spranq eco sans" w:hAnsi="Spranq eco sans" w:cs="Spranq eco sans"/>
      <w:b/>
      <w:i w:val="0"/>
      <w:sz w:val="20"/>
      <w:szCs w:val="20"/>
    </w:rPr>
  </w:style>
  <w:style w:type="character" w:customStyle="1" w:styleId="WW8Num7z3">
    <w:name w:val="WW8Num7z3"/>
    <w:rsid w:val="001E7640"/>
    <w:rPr>
      <w:rFonts w:ascii="Arial" w:hAnsi="Arial" w:cs="Times New Roman"/>
      <w:b/>
      <w:i w:val="0"/>
      <w:sz w:val="22"/>
      <w:szCs w:val="22"/>
    </w:rPr>
  </w:style>
  <w:style w:type="character" w:customStyle="1" w:styleId="WW8Num7z4">
    <w:name w:val="WW8Num7z4"/>
    <w:rsid w:val="001E7640"/>
    <w:rPr>
      <w:b/>
      <w:i w:val="0"/>
      <w:sz w:val="22"/>
    </w:rPr>
  </w:style>
  <w:style w:type="character" w:customStyle="1" w:styleId="WW8Num7z5">
    <w:name w:val="WW8Num7z5"/>
    <w:rsid w:val="001E7640"/>
    <w:rPr>
      <w:rFonts w:ascii="Arial" w:hAnsi="Arial" w:cs="Times New Roman"/>
      <w:b/>
      <w:i w:val="0"/>
      <w:sz w:val="24"/>
    </w:rPr>
  </w:style>
  <w:style w:type="character" w:customStyle="1" w:styleId="Fontepargpadro6">
    <w:name w:val="Fonte parág. padrão6"/>
    <w:rsid w:val="001E7640"/>
  </w:style>
  <w:style w:type="character" w:customStyle="1" w:styleId="Absatz-Standardschriftart">
    <w:name w:val="Absatz-Standardschriftart"/>
    <w:rsid w:val="001E7640"/>
  </w:style>
  <w:style w:type="character" w:customStyle="1" w:styleId="WW-Absatz-Standardschriftart">
    <w:name w:val="WW-Absatz-Standardschriftart"/>
    <w:rsid w:val="001E7640"/>
  </w:style>
  <w:style w:type="character" w:customStyle="1" w:styleId="WW-Absatz-Standardschriftart1">
    <w:name w:val="WW-Absatz-Standardschriftart1"/>
    <w:rsid w:val="001E7640"/>
  </w:style>
  <w:style w:type="character" w:customStyle="1" w:styleId="WW-Absatz-Standardschriftart11">
    <w:name w:val="WW-Absatz-Standardschriftart11"/>
    <w:rsid w:val="001E7640"/>
  </w:style>
  <w:style w:type="character" w:customStyle="1" w:styleId="WW-Absatz-Standardschriftart111">
    <w:name w:val="WW-Absatz-Standardschriftart111"/>
    <w:rsid w:val="001E7640"/>
  </w:style>
  <w:style w:type="character" w:customStyle="1" w:styleId="WW-Absatz-Standardschriftart1111">
    <w:name w:val="WW-Absatz-Standardschriftart1111"/>
    <w:rsid w:val="001E7640"/>
  </w:style>
  <w:style w:type="character" w:customStyle="1" w:styleId="WW-Absatz-Standardschriftart11111">
    <w:name w:val="WW-Absatz-Standardschriftart11111"/>
    <w:rsid w:val="001E7640"/>
  </w:style>
  <w:style w:type="character" w:customStyle="1" w:styleId="WW-Absatz-Standardschriftart111111">
    <w:name w:val="WW-Absatz-Standardschriftart111111"/>
    <w:rsid w:val="001E7640"/>
  </w:style>
  <w:style w:type="character" w:customStyle="1" w:styleId="WW-Absatz-Standardschriftart1111111">
    <w:name w:val="WW-Absatz-Standardschriftart1111111"/>
    <w:rsid w:val="001E7640"/>
  </w:style>
  <w:style w:type="character" w:customStyle="1" w:styleId="WW-Absatz-Standardschriftart11111111">
    <w:name w:val="WW-Absatz-Standardschriftart11111111"/>
    <w:rsid w:val="001E7640"/>
  </w:style>
  <w:style w:type="character" w:customStyle="1" w:styleId="WW-Absatz-Standardschriftart111111111">
    <w:name w:val="WW-Absatz-Standardschriftart111111111"/>
    <w:rsid w:val="001E7640"/>
  </w:style>
  <w:style w:type="character" w:customStyle="1" w:styleId="WW-Absatz-Standardschriftart1111111111">
    <w:name w:val="WW-Absatz-Standardschriftart1111111111"/>
    <w:rsid w:val="001E7640"/>
  </w:style>
  <w:style w:type="character" w:customStyle="1" w:styleId="WW-Absatz-Standardschriftart11111111111">
    <w:name w:val="WW-Absatz-Standardschriftart11111111111"/>
    <w:rsid w:val="001E7640"/>
  </w:style>
  <w:style w:type="character" w:customStyle="1" w:styleId="WW-Absatz-Standardschriftart111111111111">
    <w:name w:val="WW-Absatz-Standardschriftart111111111111"/>
    <w:rsid w:val="001E7640"/>
  </w:style>
  <w:style w:type="character" w:customStyle="1" w:styleId="WW-Absatz-Standardschriftart1111111111111">
    <w:name w:val="WW-Absatz-Standardschriftart1111111111111"/>
    <w:rsid w:val="001E7640"/>
  </w:style>
  <w:style w:type="character" w:customStyle="1" w:styleId="WW-Absatz-Standardschriftart11111111111111">
    <w:name w:val="WW-Absatz-Standardschriftart11111111111111"/>
    <w:rsid w:val="001E7640"/>
  </w:style>
  <w:style w:type="character" w:customStyle="1" w:styleId="WW-Absatz-Standardschriftart111111111111111">
    <w:name w:val="WW-Absatz-Standardschriftart111111111111111"/>
    <w:rsid w:val="001E7640"/>
  </w:style>
  <w:style w:type="character" w:customStyle="1" w:styleId="WW-Absatz-Standardschriftart1111111111111111">
    <w:name w:val="WW-Absatz-Standardschriftart1111111111111111"/>
    <w:rsid w:val="001E7640"/>
  </w:style>
  <w:style w:type="character" w:customStyle="1" w:styleId="WW-Absatz-Standardschriftart11111111111111111">
    <w:name w:val="WW-Absatz-Standardschriftart11111111111111111"/>
    <w:rsid w:val="001E7640"/>
  </w:style>
  <w:style w:type="character" w:customStyle="1" w:styleId="WW-Absatz-Standardschriftart111111111111111111">
    <w:name w:val="WW-Absatz-Standardschriftart111111111111111111"/>
    <w:rsid w:val="001E7640"/>
  </w:style>
  <w:style w:type="character" w:customStyle="1" w:styleId="WW-Absatz-Standardschriftart1111111111111111111">
    <w:name w:val="WW-Absatz-Standardschriftart1111111111111111111"/>
    <w:rsid w:val="001E7640"/>
  </w:style>
  <w:style w:type="character" w:customStyle="1" w:styleId="WW-Absatz-Standardschriftart11111111111111111111">
    <w:name w:val="WW-Absatz-Standardschriftart11111111111111111111"/>
    <w:rsid w:val="001E7640"/>
  </w:style>
  <w:style w:type="character" w:customStyle="1" w:styleId="WW-Absatz-Standardschriftart111111111111111111111">
    <w:name w:val="WW-Absatz-Standardschriftart111111111111111111111"/>
    <w:rsid w:val="001E7640"/>
  </w:style>
  <w:style w:type="character" w:customStyle="1" w:styleId="WW-Absatz-Standardschriftart1111111111111111111111">
    <w:name w:val="WW-Absatz-Standardschriftart1111111111111111111111"/>
    <w:rsid w:val="001E7640"/>
  </w:style>
  <w:style w:type="character" w:customStyle="1" w:styleId="WW-Absatz-Standardschriftart11111111111111111111111">
    <w:name w:val="WW-Absatz-Standardschriftart11111111111111111111111"/>
    <w:rsid w:val="001E7640"/>
  </w:style>
  <w:style w:type="character" w:customStyle="1" w:styleId="WW-Absatz-Standardschriftart111111111111111111111111">
    <w:name w:val="WW-Absatz-Standardschriftart111111111111111111111111"/>
    <w:rsid w:val="001E7640"/>
  </w:style>
  <w:style w:type="character" w:customStyle="1" w:styleId="WW-Absatz-Standardschriftart1111111111111111111111111">
    <w:name w:val="WW-Absatz-Standardschriftart1111111111111111111111111"/>
    <w:rsid w:val="001E7640"/>
  </w:style>
  <w:style w:type="character" w:customStyle="1" w:styleId="WW-Absatz-Standardschriftart11111111111111111111111111">
    <w:name w:val="WW-Absatz-Standardschriftart11111111111111111111111111"/>
    <w:rsid w:val="001E7640"/>
  </w:style>
  <w:style w:type="character" w:customStyle="1" w:styleId="WW-Absatz-Standardschriftart111111111111111111111111111">
    <w:name w:val="WW-Absatz-Standardschriftart111111111111111111111111111"/>
    <w:rsid w:val="001E7640"/>
  </w:style>
  <w:style w:type="character" w:customStyle="1" w:styleId="Fontepargpadro5">
    <w:name w:val="Fonte parág. padrão5"/>
    <w:rsid w:val="001E7640"/>
  </w:style>
  <w:style w:type="character" w:customStyle="1" w:styleId="WW-Absatz-Standardschriftart1111111111111111111111111111">
    <w:name w:val="WW-Absatz-Standardschriftart1111111111111111111111111111"/>
    <w:rsid w:val="001E7640"/>
  </w:style>
  <w:style w:type="character" w:customStyle="1" w:styleId="WW-Absatz-Standardschriftart11111111111111111111111111111">
    <w:name w:val="WW-Absatz-Standardschriftart11111111111111111111111111111"/>
    <w:rsid w:val="001E7640"/>
  </w:style>
  <w:style w:type="character" w:customStyle="1" w:styleId="WW-Absatz-Standardschriftart111111111111111111111111111111">
    <w:name w:val="WW-Absatz-Standardschriftart111111111111111111111111111111"/>
    <w:rsid w:val="001E7640"/>
  </w:style>
  <w:style w:type="character" w:customStyle="1" w:styleId="WW-Absatz-Standardschriftart1111111111111111111111111111111">
    <w:name w:val="WW-Absatz-Standardschriftart1111111111111111111111111111111"/>
    <w:rsid w:val="001E7640"/>
  </w:style>
  <w:style w:type="character" w:customStyle="1" w:styleId="WW-Absatz-Standardschriftart11111111111111111111111111111111">
    <w:name w:val="WW-Absatz-Standardschriftart11111111111111111111111111111111"/>
    <w:rsid w:val="001E7640"/>
  </w:style>
  <w:style w:type="character" w:customStyle="1" w:styleId="WW-Absatz-Standardschriftart111111111111111111111111111111111">
    <w:name w:val="WW-Absatz-Standardschriftart111111111111111111111111111111111"/>
    <w:rsid w:val="001E7640"/>
  </w:style>
  <w:style w:type="character" w:customStyle="1" w:styleId="WW-Absatz-Standardschriftart1111111111111111111111111111111111">
    <w:name w:val="WW-Absatz-Standardschriftart1111111111111111111111111111111111"/>
    <w:rsid w:val="001E7640"/>
  </w:style>
  <w:style w:type="character" w:customStyle="1" w:styleId="WW-Absatz-Standardschriftart11111111111111111111111111111111111">
    <w:name w:val="WW-Absatz-Standardschriftart11111111111111111111111111111111111"/>
    <w:rsid w:val="001E7640"/>
  </w:style>
  <w:style w:type="character" w:customStyle="1" w:styleId="WW-Absatz-Standardschriftart111111111111111111111111111111111111">
    <w:name w:val="WW-Absatz-Standardschriftart111111111111111111111111111111111111"/>
    <w:rsid w:val="001E7640"/>
  </w:style>
  <w:style w:type="character" w:customStyle="1" w:styleId="WW-Absatz-Standardschriftart1111111111111111111111111111111111111">
    <w:name w:val="WW-Absatz-Standardschriftart1111111111111111111111111111111111111"/>
    <w:rsid w:val="001E7640"/>
  </w:style>
  <w:style w:type="character" w:customStyle="1" w:styleId="WW-Absatz-Standardschriftart11111111111111111111111111111111111111">
    <w:name w:val="WW-Absatz-Standardschriftart11111111111111111111111111111111111111"/>
    <w:rsid w:val="001E7640"/>
  </w:style>
  <w:style w:type="character" w:customStyle="1" w:styleId="WW-Absatz-Standardschriftart111111111111111111111111111111111111111">
    <w:name w:val="WW-Absatz-Standardschriftart111111111111111111111111111111111111111"/>
    <w:rsid w:val="001E7640"/>
  </w:style>
  <w:style w:type="character" w:customStyle="1" w:styleId="WW-Absatz-Standardschriftart1111111111111111111111111111111111111111">
    <w:name w:val="WW-Absatz-Standardschriftart1111111111111111111111111111111111111111"/>
    <w:rsid w:val="001E7640"/>
  </w:style>
  <w:style w:type="character" w:customStyle="1" w:styleId="WW-Absatz-Standardschriftart11111111111111111111111111111111111111111">
    <w:name w:val="WW-Absatz-Standardschriftart11111111111111111111111111111111111111111"/>
    <w:rsid w:val="001E7640"/>
  </w:style>
  <w:style w:type="character" w:customStyle="1" w:styleId="WW-Absatz-Standardschriftart111111111111111111111111111111111111111111">
    <w:name w:val="WW-Absatz-Standardschriftart111111111111111111111111111111111111111111"/>
    <w:rsid w:val="001E7640"/>
  </w:style>
  <w:style w:type="character" w:customStyle="1" w:styleId="WW-Absatz-Standardschriftart1111111111111111111111111111111111111111111">
    <w:name w:val="WW-Absatz-Standardschriftart1111111111111111111111111111111111111111111"/>
    <w:rsid w:val="001E7640"/>
  </w:style>
  <w:style w:type="character" w:customStyle="1" w:styleId="WW-Absatz-Standardschriftart11111111111111111111111111111111111111111111">
    <w:name w:val="WW-Absatz-Standardschriftart11111111111111111111111111111111111111111111"/>
    <w:rsid w:val="001E7640"/>
  </w:style>
  <w:style w:type="character" w:customStyle="1" w:styleId="WW-Absatz-Standardschriftart111111111111111111111111111111111111111111111">
    <w:name w:val="WW-Absatz-Standardschriftart111111111111111111111111111111111111111111111"/>
    <w:rsid w:val="001E7640"/>
  </w:style>
  <w:style w:type="character" w:customStyle="1" w:styleId="WW-Absatz-Standardschriftart1111111111111111111111111111111111111111111111">
    <w:name w:val="WW-Absatz-Standardschriftart1111111111111111111111111111111111111111111111"/>
    <w:rsid w:val="001E7640"/>
  </w:style>
  <w:style w:type="character" w:customStyle="1" w:styleId="WW-Absatz-Standardschriftart11111111111111111111111111111111111111111111111">
    <w:name w:val="WW-Absatz-Standardschriftart11111111111111111111111111111111111111111111111"/>
    <w:rsid w:val="001E7640"/>
  </w:style>
  <w:style w:type="character" w:customStyle="1" w:styleId="WW-Absatz-Standardschriftart111111111111111111111111111111111111111111111111">
    <w:name w:val="WW-Absatz-Standardschriftart111111111111111111111111111111111111111111111111"/>
    <w:rsid w:val="001E7640"/>
  </w:style>
  <w:style w:type="character" w:customStyle="1" w:styleId="WW-Absatz-Standardschriftart1111111111111111111111111111111111111111111111111">
    <w:name w:val="WW-Absatz-Standardschriftart1111111111111111111111111111111111111111111111111"/>
    <w:rsid w:val="001E7640"/>
  </w:style>
  <w:style w:type="character" w:customStyle="1" w:styleId="WW-Absatz-Standardschriftart11111111111111111111111111111111111111111111111111">
    <w:name w:val="WW-Absatz-Standardschriftart11111111111111111111111111111111111111111111111111"/>
    <w:rsid w:val="001E7640"/>
  </w:style>
  <w:style w:type="character" w:customStyle="1" w:styleId="WW-Absatz-Standardschriftart111111111111111111111111111111111111111111111111111">
    <w:name w:val="WW-Absatz-Standardschriftart111111111111111111111111111111111111111111111111111"/>
    <w:rsid w:val="001E7640"/>
  </w:style>
  <w:style w:type="character" w:customStyle="1" w:styleId="WW-Absatz-Standardschriftart1111111111111111111111111111111111111111111111111111">
    <w:name w:val="WW-Absatz-Standardschriftart1111111111111111111111111111111111111111111111111111"/>
    <w:rsid w:val="001E7640"/>
  </w:style>
  <w:style w:type="character" w:customStyle="1" w:styleId="Fontepargpadro4">
    <w:name w:val="Fonte parág. padrão4"/>
    <w:rsid w:val="001E7640"/>
  </w:style>
  <w:style w:type="character" w:customStyle="1" w:styleId="WW-Absatz-Standardschriftart11111111111111111111111111111111111111111111111111111">
    <w:name w:val="WW-Absatz-Standardschriftart11111111111111111111111111111111111111111111111111111"/>
    <w:rsid w:val="001E7640"/>
  </w:style>
  <w:style w:type="character" w:customStyle="1" w:styleId="WW-Absatz-Standardschriftart111111111111111111111111111111111111111111111111111111">
    <w:name w:val="WW-Absatz-Standardschriftart111111111111111111111111111111111111111111111111111111"/>
    <w:rsid w:val="001E7640"/>
  </w:style>
  <w:style w:type="character" w:customStyle="1" w:styleId="WW-Absatz-Standardschriftart1111111111111111111111111111111111111111111111111111111">
    <w:name w:val="WW-Absatz-Standardschriftart1111111111111111111111111111111111111111111111111111111"/>
    <w:rsid w:val="001E7640"/>
  </w:style>
  <w:style w:type="character" w:customStyle="1" w:styleId="WW-Absatz-Standardschriftart11111111111111111111111111111111111111111111111111111111">
    <w:name w:val="WW-Absatz-Standardschriftart11111111111111111111111111111111111111111111111111111111"/>
    <w:rsid w:val="001E7640"/>
  </w:style>
  <w:style w:type="character" w:customStyle="1" w:styleId="WW-Absatz-Standardschriftart111111111111111111111111111111111111111111111111111111111">
    <w:name w:val="WW-Absatz-Standardschriftart111111111111111111111111111111111111111111111111111111111"/>
    <w:rsid w:val="001E7640"/>
  </w:style>
  <w:style w:type="character" w:customStyle="1" w:styleId="Fontepargpadro3">
    <w:name w:val="Fonte parág. padrão3"/>
    <w:rsid w:val="001E7640"/>
  </w:style>
  <w:style w:type="character" w:customStyle="1" w:styleId="WW-Absatz-Standardschriftart1111111111111111111111111111111111111111111111111111111111">
    <w:name w:val="WW-Absatz-Standardschriftart1111111111111111111111111111111111111111111111111111111111"/>
    <w:rsid w:val="001E7640"/>
  </w:style>
  <w:style w:type="character" w:customStyle="1" w:styleId="WW-Absatz-Standardschriftart11111111111111111111111111111111111111111111111111111111111">
    <w:name w:val="WW-Absatz-Standardschriftart11111111111111111111111111111111111111111111111111111111111"/>
    <w:rsid w:val="001E7640"/>
  </w:style>
  <w:style w:type="character" w:customStyle="1" w:styleId="WW-Absatz-Standardschriftart111111111111111111111111111111111111111111111111111111111111">
    <w:name w:val="WW-Absatz-Standardschriftart111111111111111111111111111111111111111111111111111111111111"/>
    <w:rsid w:val="001E7640"/>
  </w:style>
  <w:style w:type="character" w:customStyle="1" w:styleId="WW-Absatz-Standardschriftart1111111111111111111111111111111111111111111111111111111111111">
    <w:name w:val="WW-Absatz-Standardschriftart1111111111111111111111111111111111111111111111111111111111111"/>
    <w:rsid w:val="001E7640"/>
  </w:style>
  <w:style w:type="character" w:customStyle="1" w:styleId="WW-Absatz-Standardschriftart11111111111111111111111111111111111111111111111111111111111111">
    <w:name w:val="WW-Absatz-Standardschriftart11111111111111111111111111111111111111111111111111111111111111"/>
    <w:rsid w:val="001E7640"/>
  </w:style>
  <w:style w:type="character" w:customStyle="1" w:styleId="WW-Absatz-Standardschriftart111111111111111111111111111111111111111111111111111111111111111">
    <w:name w:val="WW-Absatz-Standardschriftart111111111111111111111111111111111111111111111111111111111111111"/>
    <w:rsid w:val="001E7640"/>
  </w:style>
  <w:style w:type="character" w:customStyle="1" w:styleId="WW-Absatz-Standardschriftart1111111111111111111111111111111111111111111111111111111111111111">
    <w:name w:val="WW-Absatz-Standardschriftart1111111111111111111111111111111111111111111111111111111111111111"/>
    <w:rsid w:val="001E7640"/>
  </w:style>
  <w:style w:type="character" w:customStyle="1" w:styleId="WW-Absatz-Standardschriftart11111111111111111111111111111111111111111111111111111111111111111">
    <w:name w:val="WW-Absatz-Standardschriftart11111111111111111111111111111111111111111111111111111111111111111"/>
    <w:rsid w:val="001E7640"/>
  </w:style>
  <w:style w:type="character" w:customStyle="1" w:styleId="Fontepargpadro2">
    <w:name w:val="Fonte parág. padrão2"/>
    <w:rsid w:val="001E7640"/>
  </w:style>
  <w:style w:type="character" w:customStyle="1" w:styleId="WW-Absatz-Standardschriftart111111111111111111111111111111111111111111111111111111111111111111">
    <w:name w:val="WW-Absatz-Standardschriftart111111111111111111111111111111111111111111111111111111111111111111"/>
    <w:rsid w:val="001E7640"/>
  </w:style>
  <w:style w:type="character" w:customStyle="1" w:styleId="WW-Absatz-Standardschriftart1111111111111111111111111111111111111111111111111111111111111111111">
    <w:name w:val="WW-Absatz-Standardschriftart1111111111111111111111111111111111111111111111111111111111111111111"/>
    <w:rsid w:val="001E7640"/>
  </w:style>
  <w:style w:type="character" w:customStyle="1" w:styleId="WW-Absatz-Standardschriftart11111111111111111111111111111111111111111111111111111111111111111111">
    <w:name w:val="WW-Absatz-Standardschriftart11111111111111111111111111111111111111111111111111111111111111111111"/>
    <w:rsid w:val="001E7640"/>
  </w:style>
  <w:style w:type="character" w:customStyle="1" w:styleId="WW-Absatz-Standardschriftart111111111111111111111111111111111111111111111111111111111111111111111">
    <w:name w:val="WW-Absatz-Standardschriftart111111111111111111111111111111111111111111111111111111111111111111111"/>
    <w:rsid w:val="001E7640"/>
  </w:style>
  <w:style w:type="character" w:customStyle="1" w:styleId="WW-Absatz-Standardschriftart1111111111111111111111111111111111111111111111111111111111111111111111">
    <w:name w:val="WW-Absatz-Standardschriftart1111111111111111111111111111111111111111111111111111111111111111111111"/>
    <w:rsid w:val="001E7640"/>
  </w:style>
  <w:style w:type="character" w:customStyle="1" w:styleId="WW-Absatz-Standardschriftart11111111111111111111111111111111111111111111111111111111111111111111111">
    <w:name w:val="WW-Absatz-Standardschriftart11111111111111111111111111111111111111111111111111111111111111111111111"/>
    <w:rsid w:val="001E7640"/>
  </w:style>
  <w:style w:type="character" w:customStyle="1" w:styleId="WW-Absatz-Standardschriftart111111111111111111111111111111111111111111111111111111111111111111111111">
    <w:name w:val="WW-Absatz-Standardschriftart111111111111111111111111111111111111111111111111111111111111111111111111"/>
    <w:rsid w:val="001E7640"/>
  </w:style>
  <w:style w:type="character" w:customStyle="1" w:styleId="WW-Absatz-Standardschriftart1111111111111111111111111111111111111111111111111111111111111111111111111">
    <w:name w:val="WW-Absatz-Standardschriftart1111111111111111111111111111111111111111111111111111111111111111111111111"/>
    <w:rsid w:val="001E7640"/>
  </w:style>
  <w:style w:type="character" w:customStyle="1" w:styleId="WW-Absatz-Standardschriftart11111111111111111111111111111111111111111111111111111111111111111111111111">
    <w:name w:val="WW-Absatz-Standardschriftart11111111111111111111111111111111111111111111111111111111111111111111111111"/>
    <w:rsid w:val="001E7640"/>
  </w:style>
  <w:style w:type="character" w:customStyle="1" w:styleId="WW-Absatz-Standardschriftart111111111111111111111111111111111111111111111111111111111111111111111111111">
    <w:name w:val="WW-Absatz-Standardschriftart111111111111111111111111111111111111111111111111111111111111111111111111111"/>
    <w:rsid w:val="001E7640"/>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E7640"/>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E7640"/>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E7640"/>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E7640"/>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E7640"/>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E7640"/>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E7640"/>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E7640"/>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E7640"/>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E7640"/>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E7640"/>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E7640"/>
  </w:style>
  <w:style w:type="character" w:customStyle="1" w:styleId="Fontepargpadro1">
    <w:name w:val="Fonte parág. padrão1"/>
    <w:rsid w:val="001E7640"/>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E7640"/>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E7640"/>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E7640"/>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1E7640"/>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1E7640"/>
  </w:style>
  <w:style w:type="character" w:customStyle="1" w:styleId="Marcas">
    <w:name w:val="Marcas"/>
    <w:rsid w:val="001E7640"/>
    <w:rPr>
      <w:rFonts w:ascii="OpenSymbol" w:eastAsia="OpenSymbol" w:hAnsi="OpenSymbol" w:cs="OpenSymbol"/>
    </w:rPr>
  </w:style>
  <w:style w:type="character" w:customStyle="1" w:styleId="Smbolosdenumerao">
    <w:name w:val="Símbolos de numeração"/>
    <w:rsid w:val="001E7640"/>
    <w:rPr>
      <w:rFonts w:ascii="Spranq eco sans" w:hAnsi="Spranq eco sans" w:cs="Spranq eco sans"/>
      <w:b/>
      <w:bCs/>
      <w:sz w:val="20"/>
      <w:szCs w:val="20"/>
    </w:rPr>
  </w:style>
  <w:style w:type="character" w:styleId="nfase">
    <w:name w:val="Emphasis"/>
    <w:qFormat/>
    <w:rsid w:val="001E7640"/>
    <w:rPr>
      <w:i/>
      <w:iCs/>
    </w:rPr>
  </w:style>
  <w:style w:type="character" w:styleId="Forte">
    <w:name w:val="Strong"/>
    <w:uiPriority w:val="22"/>
    <w:qFormat/>
    <w:rsid w:val="001E7640"/>
    <w:rPr>
      <w:b/>
      <w:bCs/>
    </w:rPr>
  </w:style>
  <w:style w:type="character" w:customStyle="1" w:styleId="ftx21">
    <w:name w:val="ftx21"/>
    <w:rsid w:val="001E7640"/>
    <w:rPr>
      <w:b w:val="0"/>
      <w:bCs w:val="0"/>
      <w:color w:val="000000"/>
      <w:sz w:val="26"/>
      <w:szCs w:val="26"/>
    </w:rPr>
  </w:style>
  <w:style w:type="character" w:customStyle="1" w:styleId="textonormal">
    <w:name w:val="texto_normal"/>
    <w:rsid w:val="001E7640"/>
  </w:style>
  <w:style w:type="character" w:customStyle="1" w:styleId="tex3">
    <w:name w:val="tex3"/>
    <w:rsid w:val="001E7640"/>
  </w:style>
  <w:style w:type="character" w:customStyle="1" w:styleId="Refdecomentrio1">
    <w:name w:val="Ref. de comentário1"/>
    <w:rsid w:val="001E7640"/>
    <w:rPr>
      <w:sz w:val="16"/>
      <w:szCs w:val="16"/>
    </w:rPr>
  </w:style>
  <w:style w:type="character" w:styleId="HiperlinkVisitado">
    <w:name w:val="FollowedHyperlink"/>
    <w:rsid w:val="001E7640"/>
    <w:rPr>
      <w:color w:val="800080"/>
      <w:u w:val="single"/>
    </w:rPr>
  </w:style>
  <w:style w:type="character" w:customStyle="1" w:styleId="ListLabel11">
    <w:name w:val="ListLabel 11"/>
    <w:rsid w:val="001E7640"/>
    <w:rPr>
      <w:b/>
    </w:rPr>
  </w:style>
  <w:style w:type="character" w:customStyle="1" w:styleId="ListLabel12">
    <w:name w:val="ListLabel 12"/>
    <w:rsid w:val="001E7640"/>
    <w:rPr>
      <w:b w:val="0"/>
      <w:color w:val="00000A"/>
      <w:sz w:val="20"/>
      <w:szCs w:val="20"/>
    </w:rPr>
  </w:style>
  <w:style w:type="character" w:customStyle="1" w:styleId="ListLabel13">
    <w:name w:val="ListLabel 13"/>
    <w:rsid w:val="001E7640"/>
    <w:rPr>
      <w:b w:val="0"/>
      <w:i w:val="0"/>
      <w:color w:val="00000A"/>
      <w:sz w:val="20"/>
      <w:szCs w:val="20"/>
    </w:rPr>
  </w:style>
  <w:style w:type="character" w:customStyle="1" w:styleId="ListLabel15">
    <w:name w:val="ListLabel 15"/>
    <w:rsid w:val="001E7640"/>
    <w:rPr>
      <w:sz w:val="20"/>
      <w:szCs w:val="20"/>
    </w:rPr>
  </w:style>
  <w:style w:type="character" w:customStyle="1" w:styleId="ListLabel1">
    <w:name w:val="ListLabel 1"/>
    <w:rsid w:val="001E7640"/>
    <w:rPr>
      <w:b/>
    </w:rPr>
  </w:style>
  <w:style w:type="character" w:customStyle="1" w:styleId="ListLabel2">
    <w:name w:val="ListLabel 2"/>
    <w:rsid w:val="001E7640"/>
    <w:rPr>
      <w:b w:val="0"/>
    </w:rPr>
  </w:style>
  <w:style w:type="character" w:customStyle="1" w:styleId="WW-WW8Num6ztrue4">
    <w:name w:val="WW-WW8Num6ztrue4"/>
    <w:rsid w:val="001E7640"/>
  </w:style>
  <w:style w:type="character" w:customStyle="1" w:styleId="WW-WW8Num6ztrue3">
    <w:name w:val="WW-WW8Num6ztrue3"/>
    <w:rsid w:val="001E7640"/>
  </w:style>
  <w:style w:type="character" w:customStyle="1" w:styleId="WW-WW8Num6ztrue2">
    <w:name w:val="WW-WW8Num6ztrue2"/>
    <w:rsid w:val="001E7640"/>
  </w:style>
  <w:style w:type="character" w:customStyle="1" w:styleId="WW-WW8Num6ztrue1">
    <w:name w:val="WW-WW8Num6ztrue1"/>
    <w:rsid w:val="001E7640"/>
  </w:style>
  <w:style w:type="character" w:customStyle="1" w:styleId="WW-WW8Num6ztrue">
    <w:name w:val="WW-WW8Num6ztrue"/>
    <w:rsid w:val="001E7640"/>
  </w:style>
  <w:style w:type="character" w:customStyle="1" w:styleId="WW8Num6ztrue">
    <w:name w:val="WW8Num6ztrue"/>
    <w:rsid w:val="001E7640"/>
  </w:style>
  <w:style w:type="character" w:customStyle="1" w:styleId="WW-WW8Num5ztrue1">
    <w:name w:val="WW-WW8Num5ztrue1"/>
    <w:rsid w:val="001E7640"/>
  </w:style>
  <w:style w:type="character" w:customStyle="1" w:styleId="WW-WW8Num5ztrue">
    <w:name w:val="WW-WW8Num5ztrue"/>
    <w:rsid w:val="001E7640"/>
  </w:style>
  <w:style w:type="character" w:customStyle="1" w:styleId="WW8Num5ztrue">
    <w:name w:val="WW8Num5ztrue"/>
    <w:rsid w:val="001E7640"/>
  </w:style>
  <w:style w:type="character" w:customStyle="1" w:styleId="WW-WW8Num4ztrue4">
    <w:name w:val="WW-WW8Num4ztrue4"/>
    <w:rsid w:val="001E7640"/>
  </w:style>
  <w:style w:type="character" w:customStyle="1" w:styleId="WW-WW8Num4ztrue3">
    <w:name w:val="WW-WW8Num4ztrue3"/>
    <w:rsid w:val="001E7640"/>
  </w:style>
  <w:style w:type="character" w:customStyle="1" w:styleId="WW-WW8Num4ztrue2">
    <w:name w:val="WW-WW8Num4ztrue2"/>
    <w:rsid w:val="001E7640"/>
  </w:style>
  <w:style w:type="character" w:customStyle="1" w:styleId="WW-WW8Num4ztrue1">
    <w:name w:val="WW-WW8Num4ztrue1"/>
    <w:rsid w:val="001E7640"/>
  </w:style>
  <w:style w:type="character" w:customStyle="1" w:styleId="WW-WW8Num4ztrue">
    <w:name w:val="WW-WW8Num4ztrue"/>
    <w:rsid w:val="001E7640"/>
  </w:style>
  <w:style w:type="character" w:customStyle="1" w:styleId="WW8Num4ztrue">
    <w:name w:val="WW8Num4ztrue"/>
    <w:rsid w:val="001E7640"/>
  </w:style>
  <w:style w:type="character" w:customStyle="1" w:styleId="WW8Num4zfalse">
    <w:name w:val="WW8Num4zfalse"/>
    <w:rsid w:val="001E7640"/>
  </w:style>
  <w:style w:type="character" w:customStyle="1" w:styleId="WW8Num2zfalse">
    <w:name w:val="WW8Num2zfalse"/>
    <w:rsid w:val="001E7640"/>
  </w:style>
  <w:style w:type="paragraph" w:customStyle="1" w:styleId="Ttulo7">
    <w:name w:val="Título7"/>
    <w:basedOn w:val="Normal"/>
    <w:next w:val="Corpodetexto"/>
    <w:rsid w:val="001E7640"/>
    <w:pPr>
      <w:keepNext/>
      <w:widowControl w:val="0"/>
      <w:suppressAutoHyphens/>
      <w:spacing w:before="240" w:after="120"/>
    </w:pPr>
    <w:rPr>
      <w:rFonts w:ascii="Arial" w:eastAsia="Microsoft YaHei" w:hAnsi="Arial" w:cs="Mangal"/>
      <w:kern w:val="1"/>
      <w:sz w:val="28"/>
      <w:szCs w:val="28"/>
      <w:lang w:eastAsia="zh-CN"/>
    </w:rPr>
  </w:style>
  <w:style w:type="paragraph" w:styleId="Lista">
    <w:name w:val="List"/>
    <w:basedOn w:val="Corpodetexto"/>
    <w:rsid w:val="001E7640"/>
    <w:pPr>
      <w:widowControl w:val="0"/>
      <w:suppressAutoHyphens/>
      <w:spacing w:before="0" w:beforeAutospacing="0" w:after="120" w:afterAutospacing="0"/>
    </w:pPr>
    <w:rPr>
      <w:rFonts w:eastAsia="Lucida Sans Unicode" w:cs="Tahoma"/>
      <w:kern w:val="1"/>
      <w:lang w:eastAsia="zh-CN"/>
    </w:rPr>
  </w:style>
  <w:style w:type="paragraph" w:styleId="Legenda">
    <w:name w:val="caption"/>
    <w:basedOn w:val="Normal"/>
    <w:qFormat/>
    <w:rsid w:val="001E7640"/>
    <w:pPr>
      <w:widowControl w:val="0"/>
      <w:suppressLineNumbers/>
      <w:suppressAutoHyphens/>
      <w:spacing w:before="120" w:after="120"/>
    </w:pPr>
    <w:rPr>
      <w:rFonts w:ascii="Times New Roman" w:eastAsia="Lucida Sans Unicode" w:hAnsi="Times New Roman" w:cs="Mangal"/>
      <w:i/>
      <w:iCs/>
      <w:kern w:val="1"/>
      <w:lang w:eastAsia="zh-CN"/>
    </w:rPr>
  </w:style>
  <w:style w:type="paragraph" w:customStyle="1" w:styleId="ndice">
    <w:name w:val="Índice"/>
    <w:basedOn w:val="Normal"/>
    <w:rsid w:val="001E7640"/>
    <w:pPr>
      <w:widowControl w:val="0"/>
      <w:suppressLineNumbers/>
      <w:suppressAutoHyphens/>
    </w:pPr>
    <w:rPr>
      <w:rFonts w:ascii="Times New Roman" w:eastAsia="Lucida Sans Unicode" w:hAnsi="Times New Roman"/>
      <w:kern w:val="1"/>
      <w:lang w:eastAsia="zh-CN"/>
    </w:rPr>
  </w:style>
  <w:style w:type="paragraph" w:customStyle="1" w:styleId="Ttulo60">
    <w:name w:val="Título6"/>
    <w:basedOn w:val="Normal"/>
    <w:next w:val="Corpodetexto"/>
    <w:rsid w:val="001E7640"/>
    <w:pPr>
      <w:keepNext/>
      <w:widowControl w:val="0"/>
      <w:suppressAutoHyphens/>
      <w:spacing w:before="240" w:after="120"/>
    </w:pPr>
    <w:rPr>
      <w:rFonts w:ascii="Arial" w:eastAsia="Microsoft YaHei" w:hAnsi="Arial" w:cs="Mangal"/>
      <w:kern w:val="1"/>
      <w:sz w:val="28"/>
      <w:szCs w:val="28"/>
      <w:lang w:eastAsia="zh-CN"/>
    </w:rPr>
  </w:style>
  <w:style w:type="paragraph" w:customStyle="1" w:styleId="Legenda6">
    <w:name w:val="Legenda6"/>
    <w:basedOn w:val="Normal"/>
    <w:rsid w:val="001E7640"/>
    <w:pPr>
      <w:widowControl w:val="0"/>
      <w:suppressLineNumbers/>
      <w:suppressAutoHyphens/>
      <w:spacing w:before="120" w:after="120"/>
    </w:pPr>
    <w:rPr>
      <w:rFonts w:ascii="Times New Roman" w:eastAsia="Lucida Sans Unicode" w:hAnsi="Times New Roman" w:cs="Mangal"/>
      <w:i/>
      <w:iCs/>
      <w:kern w:val="1"/>
      <w:lang w:eastAsia="zh-CN"/>
    </w:rPr>
  </w:style>
  <w:style w:type="paragraph" w:customStyle="1" w:styleId="Ttulo5">
    <w:name w:val="Título5"/>
    <w:basedOn w:val="Normal"/>
    <w:next w:val="Corpodetexto"/>
    <w:rsid w:val="001E7640"/>
    <w:pPr>
      <w:keepNext/>
      <w:widowControl w:val="0"/>
      <w:suppressAutoHyphens/>
      <w:spacing w:before="240" w:after="120"/>
    </w:pPr>
    <w:rPr>
      <w:rFonts w:ascii="Arial" w:eastAsia="SimSun" w:hAnsi="Arial" w:cs="Mangal"/>
      <w:kern w:val="1"/>
      <w:sz w:val="28"/>
      <w:szCs w:val="28"/>
      <w:lang w:eastAsia="zh-CN"/>
    </w:rPr>
  </w:style>
  <w:style w:type="paragraph" w:customStyle="1" w:styleId="Legenda5">
    <w:name w:val="Legenda5"/>
    <w:basedOn w:val="Normal"/>
    <w:rsid w:val="001E7640"/>
    <w:pPr>
      <w:widowControl w:val="0"/>
      <w:suppressLineNumbers/>
      <w:suppressAutoHyphens/>
      <w:spacing w:before="120" w:after="120"/>
    </w:pPr>
    <w:rPr>
      <w:rFonts w:ascii="Times New Roman" w:eastAsia="Lucida Sans Unicode" w:hAnsi="Times New Roman" w:cs="Mangal"/>
      <w:i/>
      <w:iCs/>
      <w:kern w:val="1"/>
      <w:lang w:eastAsia="zh-CN"/>
    </w:rPr>
  </w:style>
  <w:style w:type="paragraph" w:customStyle="1" w:styleId="Ttulo40">
    <w:name w:val="Título4"/>
    <w:basedOn w:val="Normal"/>
    <w:next w:val="Corpodetexto"/>
    <w:rsid w:val="001E7640"/>
    <w:pPr>
      <w:keepNext/>
      <w:widowControl w:val="0"/>
      <w:suppressAutoHyphens/>
      <w:spacing w:before="240" w:after="120"/>
    </w:pPr>
    <w:rPr>
      <w:rFonts w:ascii="Arial" w:eastAsia="SimSun" w:hAnsi="Arial" w:cs="Mangal"/>
      <w:kern w:val="1"/>
      <w:sz w:val="28"/>
      <w:szCs w:val="28"/>
      <w:lang w:eastAsia="zh-CN"/>
    </w:rPr>
  </w:style>
  <w:style w:type="paragraph" w:customStyle="1" w:styleId="Legenda4">
    <w:name w:val="Legenda4"/>
    <w:basedOn w:val="Normal"/>
    <w:rsid w:val="001E7640"/>
    <w:pPr>
      <w:widowControl w:val="0"/>
      <w:suppressLineNumbers/>
      <w:suppressAutoHyphens/>
      <w:spacing w:before="120" w:after="120"/>
    </w:pPr>
    <w:rPr>
      <w:rFonts w:ascii="Times New Roman" w:eastAsia="Lucida Sans Unicode" w:hAnsi="Times New Roman" w:cs="Mangal"/>
      <w:i/>
      <w:iCs/>
      <w:kern w:val="1"/>
      <w:lang w:eastAsia="zh-CN"/>
    </w:rPr>
  </w:style>
  <w:style w:type="paragraph" w:customStyle="1" w:styleId="Ttulo30">
    <w:name w:val="Título3"/>
    <w:basedOn w:val="Normal"/>
    <w:next w:val="Corpodetexto"/>
    <w:rsid w:val="001E7640"/>
    <w:pPr>
      <w:keepNext/>
      <w:widowControl w:val="0"/>
      <w:suppressAutoHyphens/>
      <w:spacing w:before="240" w:after="120"/>
    </w:pPr>
    <w:rPr>
      <w:rFonts w:ascii="Arial" w:eastAsia="MS Mincho" w:hAnsi="Arial"/>
      <w:kern w:val="1"/>
      <w:sz w:val="28"/>
      <w:szCs w:val="28"/>
      <w:lang w:eastAsia="zh-CN"/>
    </w:rPr>
  </w:style>
  <w:style w:type="paragraph" w:customStyle="1" w:styleId="Legenda3">
    <w:name w:val="Legenda3"/>
    <w:basedOn w:val="Normal"/>
    <w:rsid w:val="001E7640"/>
    <w:pPr>
      <w:widowControl w:val="0"/>
      <w:suppressLineNumbers/>
      <w:suppressAutoHyphens/>
      <w:spacing w:before="120" w:after="120"/>
    </w:pPr>
    <w:rPr>
      <w:rFonts w:ascii="Times New Roman" w:eastAsia="Lucida Sans Unicode" w:hAnsi="Times New Roman"/>
      <w:i/>
      <w:iCs/>
      <w:kern w:val="1"/>
      <w:lang w:eastAsia="zh-CN"/>
    </w:rPr>
  </w:style>
  <w:style w:type="paragraph" w:customStyle="1" w:styleId="Ttulo20">
    <w:name w:val="Título2"/>
    <w:basedOn w:val="Normal"/>
    <w:next w:val="Corpodetexto"/>
    <w:rsid w:val="001E7640"/>
    <w:pPr>
      <w:keepNext/>
      <w:widowControl w:val="0"/>
      <w:suppressAutoHyphens/>
      <w:spacing w:before="240" w:after="120"/>
    </w:pPr>
    <w:rPr>
      <w:rFonts w:ascii="Arial" w:eastAsia="MS Mincho" w:hAnsi="Arial"/>
      <w:kern w:val="1"/>
      <w:sz w:val="28"/>
      <w:szCs w:val="28"/>
      <w:lang w:eastAsia="zh-CN"/>
    </w:rPr>
  </w:style>
  <w:style w:type="paragraph" w:customStyle="1" w:styleId="Legenda2">
    <w:name w:val="Legenda2"/>
    <w:basedOn w:val="Normal"/>
    <w:rsid w:val="001E7640"/>
    <w:pPr>
      <w:widowControl w:val="0"/>
      <w:suppressLineNumbers/>
      <w:suppressAutoHyphens/>
      <w:spacing w:before="120" w:after="120"/>
    </w:pPr>
    <w:rPr>
      <w:rFonts w:ascii="Times New Roman" w:eastAsia="Lucida Sans Unicode" w:hAnsi="Times New Roman"/>
      <w:i/>
      <w:iCs/>
      <w:kern w:val="1"/>
      <w:lang w:eastAsia="zh-CN"/>
    </w:rPr>
  </w:style>
  <w:style w:type="paragraph" w:customStyle="1" w:styleId="Ttulo10">
    <w:name w:val="Título1"/>
    <w:basedOn w:val="Normal"/>
    <w:next w:val="Corpodetexto"/>
    <w:rsid w:val="001E7640"/>
    <w:pPr>
      <w:keepNext/>
      <w:widowControl w:val="0"/>
      <w:suppressAutoHyphens/>
      <w:spacing w:before="240" w:after="120"/>
    </w:pPr>
    <w:rPr>
      <w:rFonts w:ascii="Arial" w:eastAsia="MS Mincho" w:hAnsi="Arial"/>
      <w:kern w:val="1"/>
      <w:sz w:val="28"/>
      <w:szCs w:val="28"/>
      <w:lang w:eastAsia="zh-CN"/>
    </w:rPr>
  </w:style>
  <w:style w:type="paragraph" w:customStyle="1" w:styleId="Legenda1">
    <w:name w:val="Legenda1"/>
    <w:basedOn w:val="Normal"/>
    <w:rsid w:val="001E7640"/>
    <w:pPr>
      <w:widowControl w:val="0"/>
      <w:suppressLineNumbers/>
      <w:suppressAutoHyphens/>
      <w:spacing w:before="120" w:after="120"/>
    </w:pPr>
    <w:rPr>
      <w:rFonts w:ascii="Times New Roman" w:eastAsia="Lucida Sans Unicode" w:hAnsi="Times New Roman"/>
      <w:i/>
      <w:iCs/>
      <w:kern w:val="1"/>
      <w:lang w:eastAsia="zh-CN"/>
    </w:rPr>
  </w:style>
  <w:style w:type="paragraph" w:customStyle="1" w:styleId="Contedodetabela">
    <w:name w:val="Conteúdo de tabela"/>
    <w:basedOn w:val="Normal"/>
    <w:rsid w:val="001E7640"/>
    <w:pPr>
      <w:widowControl w:val="0"/>
      <w:suppressLineNumbers/>
      <w:suppressAutoHyphens/>
    </w:pPr>
    <w:rPr>
      <w:rFonts w:ascii="Times New Roman" w:eastAsia="Lucida Sans Unicode" w:hAnsi="Times New Roman" w:cs="Times New Roman"/>
      <w:kern w:val="1"/>
      <w:lang w:eastAsia="zh-CN"/>
    </w:rPr>
  </w:style>
  <w:style w:type="paragraph" w:customStyle="1" w:styleId="Contedodatabela">
    <w:name w:val="Conteúdo da tabela"/>
    <w:basedOn w:val="Normal"/>
    <w:rsid w:val="001E7640"/>
    <w:pPr>
      <w:widowControl w:val="0"/>
      <w:suppressLineNumbers/>
      <w:suppressAutoHyphens/>
    </w:pPr>
    <w:rPr>
      <w:rFonts w:ascii="Times New Roman" w:eastAsia="Lucida Sans Unicode" w:hAnsi="Times New Roman" w:cs="Times New Roman"/>
      <w:kern w:val="1"/>
      <w:lang w:eastAsia="zh-CN"/>
    </w:rPr>
  </w:style>
  <w:style w:type="paragraph" w:customStyle="1" w:styleId="Ttulodetabela">
    <w:name w:val="Título de tabela"/>
    <w:basedOn w:val="Contedodetabela"/>
    <w:rsid w:val="001E7640"/>
    <w:pPr>
      <w:jc w:val="center"/>
    </w:pPr>
    <w:rPr>
      <w:b/>
      <w:bCs/>
    </w:rPr>
  </w:style>
  <w:style w:type="paragraph" w:customStyle="1" w:styleId="Contedodequadro">
    <w:name w:val="Conteúdo de quadro"/>
    <w:basedOn w:val="Corpodetexto"/>
    <w:rsid w:val="001E7640"/>
    <w:pPr>
      <w:widowControl w:val="0"/>
      <w:suppressAutoHyphens/>
      <w:spacing w:before="0" w:beforeAutospacing="0" w:after="120" w:afterAutospacing="0"/>
    </w:pPr>
    <w:rPr>
      <w:rFonts w:eastAsia="Lucida Sans Unicode"/>
      <w:kern w:val="1"/>
      <w:lang w:eastAsia="zh-CN"/>
    </w:rPr>
  </w:style>
  <w:style w:type="paragraph" w:customStyle="1" w:styleId="BodyText21">
    <w:name w:val="Body Text 21"/>
    <w:basedOn w:val="Normal"/>
    <w:rsid w:val="001E7640"/>
    <w:pPr>
      <w:suppressAutoHyphens/>
      <w:jc w:val="both"/>
    </w:pPr>
    <w:rPr>
      <w:rFonts w:ascii="Times New Roman" w:eastAsia="Times New Roman" w:hAnsi="Times New Roman" w:cs="Times New Roman"/>
      <w:kern w:val="1"/>
      <w:lang w:eastAsia="zh-CN"/>
    </w:rPr>
  </w:style>
  <w:style w:type="paragraph" w:customStyle="1" w:styleId="Corpodetexto21">
    <w:name w:val="Corpo de texto 21"/>
    <w:basedOn w:val="Normal"/>
    <w:rsid w:val="001E7640"/>
    <w:pPr>
      <w:widowControl w:val="0"/>
      <w:suppressAutoHyphens/>
      <w:spacing w:before="240"/>
      <w:jc w:val="both"/>
    </w:pPr>
    <w:rPr>
      <w:rFonts w:ascii="Times New Roman" w:eastAsia="Lucida Sans Unicode" w:hAnsi="Times New Roman" w:cs="Times New Roman"/>
      <w:kern w:val="1"/>
      <w:szCs w:val="20"/>
      <w:lang w:eastAsia="zh-CN"/>
    </w:rPr>
  </w:style>
  <w:style w:type="paragraph" w:customStyle="1" w:styleId="Normalesquerda">
    <w:name w:val="Normal + À esquerda"/>
    <w:basedOn w:val="Normal"/>
    <w:rsid w:val="001E7640"/>
    <w:pPr>
      <w:widowControl w:val="0"/>
      <w:suppressAutoHyphens/>
      <w:snapToGrid w:val="0"/>
      <w:ind w:left="34" w:firstLine="24"/>
    </w:pPr>
    <w:rPr>
      <w:rFonts w:ascii="Arial" w:eastAsia="Lucida Sans Unicode" w:hAnsi="Arial" w:cs="Arial"/>
      <w:kern w:val="1"/>
      <w:sz w:val="20"/>
      <w:szCs w:val="20"/>
      <w:lang w:eastAsia="zh-CN"/>
    </w:rPr>
  </w:style>
  <w:style w:type="paragraph" w:customStyle="1" w:styleId="tj">
    <w:name w:val="tj"/>
    <w:basedOn w:val="Normal"/>
    <w:rsid w:val="001E7640"/>
    <w:pPr>
      <w:widowControl w:val="0"/>
      <w:suppressAutoHyphens/>
      <w:spacing w:before="280" w:after="280"/>
    </w:pPr>
    <w:rPr>
      <w:rFonts w:ascii="Times New Roman" w:eastAsia="Lucida Sans Unicode" w:hAnsi="Times New Roman" w:cs="Times New Roman"/>
      <w:kern w:val="1"/>
      <w:lang w:eastAsia="zh-CN"/>
    </w:rPr>
  </w:style>
  <w:style w:type="paragraph" w:customStyle="1" w:styleId="Normal1">
    <w:name w:val="Normal1"/>
    <w:rsid w:val="001E7640"/>
    <w:pPr>
      <w:suppressAutoHyphens/>
      <w:autoSpaceDE w:val="0"/>
      <w:jc w:val="right"/>
    </w:pPr>
    <w:rPr>
      <w:rFonts w:ascii="DKNKFM+ArialNarrow" w:eastAsia="Arial" w:hAnsi="DKNKFM+ArialNarrow" w:cs="DKNKFM+ArialNarrow"/>
      <w:color w:val="000000"/>
      <w:kern w:val="1"/>
      <w:sz w:val="24"/>
      <w:szCs w:val="24"/>
      <w:lang w:eastAsia="zh-CN"/>
    </w:rPr>
  </w:style>
  <w:style w:type="paragraph" w:customStyle="1" w:styleId="Saudao1">
    <w:name w:val="Saudação1"/>
    <w:basedOn w:val="Normal"/>
    <w:rsid w:val="001E7640"/>
    <w:pPr>
      <w:widowControl w:val="0"/>
      <w:suppressAutoHyphens/>
      <w:jc w:val="both"/>
    </w:pPr>
    <w:rPr>
      <w:rFonts w:ascii="Arial" w:eastAsia="Arial Unicode MS" w:hAnsi="Arial" w:cs="Calibri"/>
      <w:kern w:val="1"/>
      <w:szCs w:val="20"/>
      <w:lang w:eastAsia="zh-CN"/>
    </w:rPr>
  </w:style>
  <w:style w:type="paragraph" w:customStyle="1" w:styleId="Textodecomentrio1">
    <w:name w:val="Texto de comentário1"/>
    <w:basedOn w:val="Normal"/>
    <w:rsid w:val="001E7640"/>
    <w:pPr>
      <w:widowControl w:val="0"/>
      <w:suppressAutoHyphens/>
    </w:pPr>
    <w:rPr>
      <w:rFonts w:ascii="Times New Roman" w:eastAsia="Lucida Sans Unicode" w:hAnsi="Times New Roman" w:cs="Times New Roman"/>
      <w:kern w:val="1"/>
      <w:sz w:val="20"/>
      <w:szCs w:val="20"/>
      <w:lang w:eastAsia="zh-CN"/>
    </w:rPr>
  </w:style>
  <w:style w:type="paragraph" w:customStyle="1" w:styleId="Ttulocentralizado">
    <w:name w:val="Título centralizado"/>
    <w:basedOn w:val="Ttulo3"/>
    <w:rsid w:val="001E7640"/>
    <w:pPr>
      <w:keepNext w:val="0"/>
      <w:keepLines/>
      <w:suppressAutoHyphens w:val="0"/>
      <w:spacing w:before="0" w:after="0"/>
      <w:ind w:right="-68"/>
      <w:jc w:val="both"/>
    </w:pPr>
    <w:rPr>
      <w:rFonts w:ascii="Arial" w:eastAsia="Times New Roman" w:hAnsi="Arial" w:cs="Times New Roman"/>
      <w:bCs w:val="0"/>
      <w:szCs w:val="20"/>
      <w:u w:val="single"/>
    </w:rPr>
  </w:style>
  <w:style w:type="paragraph" w:customStyle="1" w:styleId="Padro0">
    <w:name w:val="Padrão"/>
    <w:rsid w:val="001E7640"/>
    <w:pPr>
      <w:tabs>
        <w:tab w:val="left" w:pos="709"/>
      </w:tabs>
      <w:suppressAutoHyphens/>
      <w:spacing w:line="100" w:lineRule="atLeast"/>
    </w:pPr>
    <w:rPr>
      <w:rFonts w:eastAsia="Times New Roman"/>
      <w:color w:val="00000A"/>
      <w:kern w:val="1"/>
      <w:sz w:val="24"/>
      <w:szCs w:val="24"/>
      <w:lang w:eastAsia="zh-CN"/>
    </w:rPr>
  </w:style>
  <w:style w:type="paragraph" w:customStyle="1" w:styleId="Contedodoquadro">
    <w:name w:val="Conteúdo do quadro"/>
    <w:basedOn w:val="Corpodetexto"/>
    <w:rsid w:val="001E7640"/>
    <w:pPr>
      <w:widowControl w:val="0"/>
      <w:suppressAutoHyphens/>
      <w:spacing w:before="0" w:beforeAutospacing="0" w:after="120" w:afterAutospacing="0"/>
    </w:pPr>
    <w:rPr>
      <w:rFonts w:eastAsia="Lucida Sans Unicode"/>
      <w:kern w:val="1"/>
      <w:lang w:eastAsia="zh-CN"/>
    </w:rPr>
  </w:style>
  <w:style w:type="paragraph" w:customStyle="1" w:styleId="Citao20">
    <w:name w:val="Citação2"/>
    <w:basedOn w:val="Normal"/>
    <w:rsid w:val="001E7640"/>
    <w:pPr>
      <w:widowControl w:val="0"/>
      <w:pBdr>
        <w:top w:val="single" w:sz="4" w:space="0" w:color="008080"/>
        <w:left w:val="single" w:sz="4" w:space="0" w:color="008080"/>
        <w:bottom w:val="single" w:sz="4" w:space="0" w:color="008080"/>
        <w:right w:val="single" w:sz="4" w:space="0" w:color="008080"/>
      </w:pBdr>
      <w:shd w:val="clear" w:color="auto" w:fill="FFFFCC"/>
      <w:suppressAutoHyphens/>
      <w:spacing w:before="120"/>
      <w:jc w:val="both"/>
    </w:pPr>
    <w:rPr>
      <w:rFonts w:ascii="Times New Roman" w:eastAsia="Calibri" w:hAnsi="Times New Roman" w:cs="Times New Roman"/>
      <w:i/>
      <w:iCs/>
      <w:color w:val="000000"/>
      <w:kern w:val="1"/>
      <w:sz w:val="20"/>
      <w:lang w:eastAsia="en-US"/>
    </w:rPr>
  </w:style>
  <w:style w:type="paragraph" w:customStyle="1" w:styleId="Standard">
    <w:name w:val="Standard"/>
    <w:rsid w:val="001E7640"/>
    <w:pPr>
      <w:widowControl w:val="0"/>
      <w:suppressAutoHyphens/>
      <w:textAlignment w:val="baseline"/>
    </w:pPr>
    <w:rPr>
      <w:rFonts w:eastAsia="SimSun" w:cs="Mangal"/>
      <w:kern w:val="1"/>
      <w:sz w:val="24"/>
      <w:szCs w:val="24"/>
      <w:lang w:eastAsia="zh-CN" w:bidi="hi-IN"/>
    </w:rPr>
  </w:style>
  <w:style w:type="paragraph" w:customStyle="1" w:styleId="LO-Normal">
    <w:name w:val="LO-Normal"/>
    <w:rsid w:val="001E7640"/>
    <w:pPr>
      <w:widowControl w:val="0"/>
      <w:suppressAutoHyphens/>
    </w:pPr>
    <w:rPr>
      <w:rFonts w:eastAsia="SimSun" w:cs="Tahoma"/>
      <w:sz w:val="24"/>
      <w:szCs w:val="24"/>
      <w:lang w:eastAsia="hi-IN" w:bidi="hi-IN"/>
    </w:rPr>
  </w:style>
  <w:style w:type="paragraph" w:customStyle="1" w:styleId="Default">
    <w:name w:val="Default"/>
    <w:rsid w:val="001E7640"/>
    <w:pPr>
      <w:autoSpaceDE w:val="0"/>
    </w:pPr>
    <w:rPr>
      <w:rFonts w:ascii="Calibri" w:eastAsia="SimSun" w:hAnsi="Calibri" w:cs="Calibri"/>
      <w:color w:val="000000"/>
      <w:kern w:val="1"/>
      <w:sz w:val="24"/>
      <w:szCs w:val="24"/>
      <w:lang w:eastAsia="zh-CN"/>
    </w:rPr>
  </w:style>
  <w:style w:type="paragraph" w:customStyle="1" w:styleId="texto">
    <w:name w:val="texto"/>
    <w:rsid w:val="001E764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line="240" w:lineRule="atLeast"/>
      <w:ind w:left="170" w:hanging="170"/>
      <w:jc w:val="both"/>
    </w:pPr>
    <w:rPr>
      <w:rFonts w:eastAsia="Times New Roman"/>
      <w:lang w:eastAsia="zh-CN" w:bidi="hi-IN"/>
    </w:rPr>
  </w:style>
  <w:style w:type="character" w:customStyle="1" w:styleId="googqs-tidbitgoogqs-tidbit-0">
    <w:name w:val="googqs-tidbitgoogqs-tidbit-0"/>
    <w:rsid w:val="001E7640"/>
  </w:style>
  <w:style w:type="paragraph" w:customStyle="1" w:styleId="artigo">
    <w:name w:val="artigo"/>
    <w:basedOn w:val="Normal"/>
    <w:rsid w:val="001E7640"/>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rsid w:val="001E7640"/>
  </w:style>
  <w:style w:type="paragraph" w:customStyle="1" w:styleId="Corpodetexto31">
    <w:name w:val="Corpo de texto 31"/>
    <w:basedOn w:val="Normal"/>
    <w:rsid w:val="001E7640"/>
    <w:pPr>
      <w:jc w:val="both"/>
    </w:pPr>
    <w:rPr>
      <w:rFonts w:ascii="Times New Roman" w:eastAsia="Times New Roman" w:hAnsi="Times New Roman" w:cs="Times New Roman"/>
      <w:b/>
      <w:szCs w:val="20"/>
    </w:rPr>
  </w:style>
  <w:style w:type="paragraph" w:styleId="Textodenotaderodap">
    <w:name w:val="footnote text"/>
    <w:basedOn w:val="Normal"/>
    <w:link w:val="TextodenotaderodapChar"/>
    <w:rsid w:val="001E7640"/>
    <w:pPr>
      <w:spacing w:line="360" w:lineRule="auto"/>
      <w:jc w:val="both"/>
    </w:pPr>
    <w:rPr>
      <w:rFonts w:ascii="Arial" w:eastAsia="Times New Roman" w:hAnsi="Arial" w:cs="Times New Roman"/>
      <w:sz w:val="20"/>
      <w:szCs w:val="20"/>
      <w:lang w:val="x-none" w:eastAsia="x-none"/>
    </w:rPr>
  </w:style>
  <w:style w:type="character" w:customStyle="1" w:styleId="TextodenotaderodapChar">
    <w:name w:val="Texto de nota de rodapé Char"/>
    <w:basedOn w:val="Fontepargpadro"/>
    <w:link w:val="Textodenotaderodap"/>
    <w:rsid w:val="001E7640"/>
    <w:rPr>
      <w:rFonts w:ascii="Arial" w:eastAsia="Times New Roman" w:hAnsi="Arial"/>
      <w:lang w:val="x-none" w:eastAsia="x-none"/>
    </w:rPr>
  </w:style>
  <w:style w:type="character" w:styleId="Refdenotaderodap">
    <w:name w:val="footnote reference"/>
    <w:rsid w:val="001E7640"/>
    <w:rPr>
      <w:vertAlign w:val="superscript"/>
    </w:rPr>
  </w:style>
  <w:style w:type="paragraph" w:customStyle="1" w:styleId="Normal0">
    <w:name w:val="Normal_0"/>
    <w:qFormat/>
    <w:rsid w:val="001E7640"/>
    <w:rPr>
      <w:rFonts w:ascii="Calibri" w:eastAsia="Times New Roman" w:hAnsi="Calibri"/>
      <w:sz w:val="24"/>
      <w:szCs w:val="22"/>
    </w:rPr>
  </w:style>
  <w:style w:type="paragraph" w:customStyle="1" w:styleId="TCU-RelVoto-demais">
    <w:name w:val="TCU - Rel/Voto - demais §§"/>
    <w:basedOn w:val="Normal0"/>
    <w:qFormat/>
    <w:rsid w:val="001E7640"/>
    <w:pPr>
      <w:tabs>
        <w:tab w:val="left" w:pos="1134"/>
      </w:tabs>
      <w:spacing w:after="160"/>
      <w:jc w:val="both"/>
    </w:pPr>
  </w:style>
  <w:style w:type="paragraph" w:customStyle="1" w:styleId="Normal2">
    <w:name w:val="Normal_2"/>
    <w:qFormat/>
    <w:rsid w:val="001E7640"/>
    <w:rPr>
      <w:rFonts w:ascii="Calibri" w:eastAsia="Times New Roman" w:hAnsi="Calibri"/>
      <w:sz w:val="24"/>
      <w:szCs w:val="22"/>
    </w:rPr>
  </w:style>
  <w:style w:type="paragraph" w:customStyle="1" w:styleId="TCU-Epgrafe1">
    <w:name w:val="TCU - Epígrafe_1"/>
    <w:basedOn w:val="Normal2"/>
    <w:rsid w:val="001E7640"/>
    <w:pPr>
      <w:ind w:left="2835"/>
      <w:jc w:val="both"/>
    </w:pPr>
    <w:rPr>
      <w:szCs w:val="20"/>
      <w:lang w:eastAsia="pt-BR"/>
    </w:rPr>
  </w:style>
  <w:style w:type="paragraph" w:customStyle="1" w:styleId="TCU-Ac-itens1a8">
    <w:name w:val="TCU -   Ac - itens 1 a 8"/>
    <w:basedOn w:val="Normal"/>
    <w:qFormat/>
    <w:rsid w:val="001E7640"/>
    <w:pPr>
      <w:tabs>
        <w:tab w:val="left" w:pos="1134"/>
      </w:tabs>
      <w:jc w:val="both"/>
    </w:pPr>
    <w:rPr>
      <w:rFonts w:ascii="Calibri" w:eastAsia="Times New Roman" w:hAnsi="Calibri" w:cs="Times New Roman"/>
      <w:szCs w:val="22"/>
      <w:lang w:eastAsia="en-US"/>
    </w:rPr>
  </w:style>
  <w:style w:type="paragraph" w:customStyle="1" w:styleId="TCU-Ac-item9-1Linha">
    <w:name w:val="TCU -  Ac - item 9 - 1ª Linha"/>
    <w:basedOn w:val="Normal"/>
    <w:qFormat/>
    <w:rsid w:val="001E7640"/>
    <w:pPr>
      <w:tabs>
        <w:tab w:val="left" w:pos="1134"/>
      </w:tabs>
      <w:spacing w:after="160"/>
      <w:jc w:val="both"/>
    </w:pPr>
    <w:rPr>
      <w:rFonts w:ascii="Calibri" w:eastAsia="Times New Roman" w:hAnsi="Calibri" w:cs="Times New Roman"/>
      <w:szCs w:val="22"/>
      <w:lang w:eastAsia="en-US"/>
    </w:rPr>
  </w:style>
  <w:style w:type="paragraph" w:customStyle="1" w:styleId="TCU-Ac-item9-">
    <w:name w:val="TCU - Ac - item 9 - §§"/>
    <w:basedOn w:val="Normal"/>
    <w:qFormat/>
    <w:rsid w:val="001E7640"/>
    <w:pPr>
      <w:ind w:firstLine="1134"/>
      <w:jc w:val="both"/>
    </w:pPr>
    <w:rPr>
      <w:rFonts w:ascii="Calibri" w:eastAsia="Times New Roman" w:hAnsi="Calibri" w:cs="Times New Roman"/>
      <w:szCs w:val="22"/>
      <w:lang w:eastAsia="en-US"/>
    </w:rPr>
  </w:style>
  <w:style w:type="paragraph" w:styleId="Recuodecorpodetexto2">
    <w:name w:val="Body Text Indent 2"/>
    <w:basedOn w:val="Normal"/>
    <w:link w:val="Recuodecorpodetexto2Char"/>
    <w:uiPriority w:val="99"/>
    <w:semiHidden/>
    <w:unhideWhenUsed/>
    <w:rsid w:val="001E7640"/>
    <w:pPr>
      <w:widowControl w:val="0"/>
      <w:suppressAutoHyphens/>
      <w:spacing w:after="120" w:line="480" w:lineRule="auto"/>
      <w:ind w:left="283"/>
    </w:pPr>
    <w:rPr>
      <w:rFonts w:ascii="Times New Roman" w:eastAsia="Lucida Sans Unicode" w:hAnsi="Times New Roman" w:cs="Times New Roman"/>
      <w:kern w:val="1"/>
      <w:lang w:val="x-none" w:eastAsia="zh-CN"/>
    </w:rPr>
  </w:style>
  <w:style w:type="character" w:customStyle="1" w:styleId="Recuodecorpodetexto2Char">
    <w:name w:val="Recuo de corpo de texto 2 Char"/>
    <w:basedOn w:val="Fontepargpadro"/>
    <w:link w:val="Recuodecorpodetexto2"/>
    <w:uiPriority w:val="99"/>
    <w:semiHidden/>
    <w:rsid w:val="001E7640"/>
    <w:rPr>
      <w:rFonts w:eastAsia="Lucida Sans Unicode"/>
      <w:kern w:val="1"/>
      <w:sz w:val="24"/>
      <w:szCs w:val="24"/>
      <w:lang w:val="x-none" w:eastAsia="zh-CN"/>
    </w:rPr>
  </w:style>
  <w:style w:type="paragraph" w:styleId="Recuodecorpodetexto">
    <w:name w:val="Body Text Indent"/>
    <w:basedOn w:val="Normal"/>
    <w:link w:val="RecuodecorpodetextoChar"/>
    <w:uiPriority w:val="99"/>
    <w:unhideWhenUsed/>
    <w:rsid w:val="001E7640"/>
    <w:pPr>
      <w:widowControl w:val="0"/>
      <w:suppressAutoHyphens/>
      <w:spacing w:after="120"/>
      <w:ind w:left="283"/>
    </w:pPr>
    <w:rPr>
      <w:rFonts w:ascii="Times New Roman" w:eastAsia="Lucida Sans Unicode" w:hAnsi="Times New Roman" w:cs="Times New Roman"/>
      <w:kern w:val="1"/>
      <w:lang w:val="x-none" w:eastAsia="zh-CN"/>
    </w:rPr>
  </w:style>
  <w:style w:type="character" w:customStyle="1" w:styleId="RecuodecorpodetextoChar">
    <w:name w:val="Recuo de corpo de texto Char"/>
    <w:basedOn w:val="Fontepargpadro"/>
    <w:link w:val="Recuodecorpodetexto"/>
    <w:uiPriority w:val="99"/>
    <w:rsid w:val="001E7640"/>
    <w:rPr>
      <w:rFonts w:eastAsia="Lucida Sans Unicode"/>
      <w:kern w:val="1"/>
      <w:sz w:val="24"/>
      <w:szCs w:val="24"/>
      <w:lang w:val="x-none" w:eastAsia="zh-CN"/>
    </w:rPr>
  </w:style>
  <w:style w:type="paragraph" w:styleId="CabealhodoSumrio">
    <w:name w:val="TOC Heading"/>
    <w:basedOn w:val="Ttulo1"/>
    <w:next w:val="Normal"/>
    <w:uiPriority w:val="39"/>
    <w:unhideWhenUsed/>
    <w:qFormat/>
    <w:rsid w:val="001E7640"/>
    <w:pPr>
      <w:spacing w:before="240" w:line="259" w:lineRule="auto"/>
      <w:outlineLvl w:val="9"/>
    </w:pPr>
    <w:rPr>
      <w:rFonts w:ascii="Calibri Light" w:eastAsia="Times New Roman" w:hAnsi="Calibri Light" w:cs="Times New Roman"/>
      <w:b w:val="0"/>
      <w:bCs w:val="0"/>
      <w:color w:val="2E74B5"/>
      <w:sz w:val="32"/>
      <w:szCs w:val="32"/>
    </w:rPr>
  </w:style>
  <w:style w:type="paragraph" w:styleId="Sumrio1">
    <w:name w:val="toc 1"/>
    <w:basedOn w:val="Normal"/>
    <w:next w:val="Normal"/>
    <w:autoRedefine/>
    <w:uiPriority w:val="39"/>
    <w:unhideWhenUsed/>
    <w:rsid w:val="001E7640"/>
    <w:pPr>
      <w:widowControl w:val="0"/>
      <w:suppressAutoHyphens/>
    </w:pPr>
    <w:rPr>
      <w:rFonts w:ascii="Times New Roman" w:eastAsia="Lucida Sans Unicode" w:hAnsi="Times New Roman" w:cs="Times New Roman"/>
      <w:kern w:val="1"/>
      <w:lang w:eastAsia="zh-CN"/>
    </w:rPr>
  </w:style>
  <w:style w:type="paragraph" w:styleId="Sumrio2">
    <w:name w:val="toc 2"/>
    <w:basedOn w:val="Normal"/>
    <w:next w:val="Normal"/>
    <w:autoRedefine/>
    <w:uiPriority w:val="39"/>
    <w:unhideWhenUsed/>
    <w:rsid w:val="001E7640"/>
    <w:pPr>
      <w:spacing w:after="100" w:line="259" w:lineRule="auto"/>
      <w:ind w:left="220"/>
    </w:pPr>
    <w:rPr>
      <w:rFonts w:ascii="Calibri" w:eastAsia="Times New Roman" w:hAnsi="Calibri" w:cs="Times New Roman"/>
      <w:sz w:val="22"/>
      <w:szCs w:val="22"/>
    </w:rPr>
  </w:style>
  <w:style w:type="paragraph" w:styleId="Sumrio3">
    <w:name w:val="toc 3"/>
    <w:basedOn w:val="Normal"/>
    <w:next w:val="Normal"/>
    <w:autoRedefine/>
    <w:uiPriority w:val="39"/>
    <w:unhideWhenUsed/>
    <w:rsid w:val="001E7640"/>
    <w:pPr>
      <w:spacing w:after="100" w:line="259" w:lineRule="auto"/>
      <w:ind w:left="440"/>
    </w:pPr>
    <w:rPr>
      <w:rFonts w:ascii="Calibri" w:eastAsia="Times New Roman" w:hAnsi="Calibri" w:cs="Times New Roman"/>
      <w:sz w:val="22"/>
      <w:szCs w:val="22"/>
    </w:rPr>
  </w:style>
  <w:style w:type="character" w:customStyle="1" w:styleId="TextodecomentrioChar1">
    <w:name w:val="Texto de comentário Char1"/>
    <w:uiPriority w:val="99"/>
    <w:semiHidden/>
    <w:rsid w:val="001E7640"/>
    <w:rPr>
      <w:rFonts w:eastAsia="Lucida Sans Unicode"/>
      <w:kern w:val="1"/>
      <w:lang w:eastAsia="zh-CN"/>
    </w:rPr>
  </w:style>
  <w:style w:type="paragraph" w:customStyle="1" w:styleId="Corpo">
    <w:name w:val="Corpo"/>
    <w:uiPriority w:val="99"/>
    <w:rsid w:val="004A5414"/>
    <w:rPr>
      <w:rFonts w:ascii="Courier" w:eastAsia="Times New Roman" w:hAnsi="Courier" w:cs="Courier"/>
      <w:color w:val="000000"/>
      <w:sz w:val="24"/>
      <w:szCs w:val="24"/>
      <w:lang w:eastAsia="pt-BR"/>
    </w:rPr>
  </w:style>
  <w:style w:type="paragraph" w:styleId="Corpodetexto3">
    <w:name w:val="Body Text 3"/>
    <w:basedOn w:val="Normal"/>
    <w:link w:val="Corpodetexto3Char"/>
    <w:unhideWhenUsed/>
    <w:rsid w:val="004A5414"/>
    <w:pPr>
      <w:spacing w:after="120"/>
    </w:pPr>
    <w:rPr>
      <w:rFonts w:ascii="Arial" w:eastAsia="Times New Roman" w:hAnsi="Arial"/>
      <w:sz w:val="16"/>
      <w:szCs w:val="16"/>
    </w:rPr>
  </w:style>
  <w:style w:type="character" w:customStyle="1" w:styleId="Corpodetexto3Char">
    <w:name w:val="Corpo de texto 3 Char"/>
    <w:basedOn w:val="Fontepargpadro"/>
    <w:link w:val="Corpodetexto3"/>
    <w:rsid w:val="004A5414"/>
    <w:rPr>
      <w:rFonts w:ascii="Arial" w:eastAsia="Times New Roman" w:hAnsi="Arial" w:cs="Tahoma"/>
      <w:sz w:val="16"/>
      <w:szCs w:val="16"/>
      <w:lang w:eastAsia="pt-BR"/>
    </w:rPr>
  </w:style>
  <w:style w:type="character" w:customStyle="1" w:styleId="EstiloNegrito">
    <w:name w:val="Estilo Negrito"/>
    <w:rsid w:val="004A5414"/>
    <w:rPr>
      <w:rFonts w:ascii="Arial Narrow" w:hAnsi="Arial Narrow"/>
      <w:b/>
      <w:bCs/>
      <w:sz w:val="20"/>
    </w:rPr>
  </w:style>
  <w:style w:type="paragraph" w:customStyle="1" w:styleId="PargrafodaLista3">
    <w:name w:val="Parágrafo da Lista3"/>
    <w:basedOn w:val="Normal"/>
    <w:qFormat/>
    <w:rsid w:val="00B47D46"/>
    <w:pPr>
      <w:spacing w:after="200" w:line="276" w:lineRule="auto"/>
      <w:ind w:left="720"/>
    </w:pPr>
    <w:rPr>
      <w:rFonts w:ascii="Calibri" w:eastAsia="Calibri" w:hAnsi="Calibri" w:cs="Calibri"/>
      <w:sz w:val="22"/>
      <w:szCs w:val="22"/>
      <w:lang w:eastAsia="en-US"/>
    </w:rPr>
  </w:style>
  <w:style w:type="paragraph" w:customStyle="1" w:styleId="Citao3">
    <w:name w:val="Citação3"/>
    <w:basedOn w:val="Normal"/>
    <w:rsid w:val="00B47D46"/>
    <w:pPr>
      <w:widowControl w:val="0"/>
      <w:pBdr>
        <w:top w:val="single" w:sz="4" w:space="0" w:color="008080"/>
        <w:left w:val="single" w:sz="4" w:space="0" w:color="008080"/>
        <w:bottom w:val="single" w:sz="4" w:space="0" w:color="008080"/>
        <w:right w:val="single" w:sz="4" w:space="0" w:color="008080"/>
      </w:pBdr>
      <w:shd w:val="clear" w:color="auto" w:fill="FFFFCC"/>
      <w:suppressAutoHyphens/>
      <w:spacing w:before="120"/>
      <w:jc w:val="both"/>
    </w:pPr>
    <w:rPr>
      <w:rFonts w:ascii="Times New Roman" w:eastAsia="Calibri" w:hAnsi="Times New Roman" w:cs="Times New Roman"/>
      <w:i/>
      <w:iCs/>
      <w:color w:val="000000"/>
      <w:kern w:val="1"/>
      <w:sz w:val="20"/>
      <w:lang w:eastAsia="en-US"/>
    </w:rPr>
  </w:style>
  <w:style w:type="paragraph" w:customStyle="1" w:styleId="Corpodetexto32">
    <w:name w:val="Corpo de texto 32"/>
    <w:basedOn w:val="Normal"/>
    <w:rsid w:val="00B47D46"/>
    <w:pPr>
      <w:jc w:val="both"/>
    </w:pPr>
    <w:rPr>
      <w:rFonts w:ascii="Times New Roman" w:eastAsia="Times New Roman" w:hAnsi="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75659032">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www.cogic.fiocruz.br/aviso-de-licitaca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segec.cogic@fiocruz.br" TargetMode="External"/><Relationship Id="rId1" Type="http://schemas.openxmlformats.org/officeDocument/2006/relationships/hyperlink" Target="http://www.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52c93ea8-e2de-466c-b401-d7fabeb9490e"/>
    <ds:schemaRef ds:uri="http://www.w3.org/XML/1998/namespace"/>
    <ds:schemaRef ds:uri="http://schemas.openxmlformats.org/package/2006/metadata/core-properties"/>
    <ds:schemaRef ds:uri="http://purl.org/dc/elements/1.1/"/>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BFFE5530-2E0C-4D8C-9C1A-A8ABA4895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48371F-FC14-4B63-A9DB-576F96A88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606</TotalTime>
  <Pages>75</Pages>
  <Words>23505</Words>
  <Characters>134639</Characters>
  <Application>Microsoft Office Word</Application>
  <DocSecurity>0</DocSecurity>
  <Lines>1121</Lines>
  <Paragraphs>315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157829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Robson Gomes Baptista</cp:lastModifiedBy>
  <cp:revision>65</cp:revision>
  <cp:lastPrinted>2019-04-05T11:21:00Z</cp:lastPrinted>
  <dcterms:created xsi:type="dcterms:W3CDTF">2019-03-27T13:15:00Z</dcterms:created>
  <dcterms:modified xsi:type="dcterms:W3CDTF">2019-04-05T14:16:00Z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